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714A42" w14:textId="77777777" w:rsidR="00CB4174" w:rsidRPr="00B808CF" w:rsidRDefault="00895D8B" w:rsidP="00E06270">
      <w:pPr>
        <w:pStyle w:val="Nagwek"/>
        <w:spacing w:before="120" w:after="120" w:line="271" w:lineRule="auto"/>
        <w:rPr>
          <w:rFonts w:ascii="Arial" w:hAnsi="Arial" w:cs="Arial"/>
          <w:sz w:val="22"/>
          <w:szCs w:val="22"/>
          <w:lang w:val="pl-PL"/>
        </w:rPr>
      </w:pPr>
      <w:r>
        <w:rPr>
          <w:rFonts w:ascii="Arial" w:hAnsi="Arial" w:cs="Arial"/>
          <w:sz w:val="22"/>
          <w:szCs w:val="22"/>
          <w:lang w:val="pl-PL"/>
        </w:rPr>
        <w:t xml:space="preserve"> </w:t>
      </w:r>
    </w:p>
    <w:p w14:paraId="1F3A8CA3" w14:textId="77777777" w:rsidR="00335ABE" w:rsidRPr="00B808CF" w:rsidRDefault="00335ABE" w:rsidP="00E06270">
      <w:pPr>
        <w:pStyle w:val="Nagwek"/>
        <w:spacing w:before="120" w:after="120" w:line="271" w:lineRule="auto"/>
        <w:rPr>
          <w:rFonts w:ascii="Arial" w:hAnsi="Arial" w:cs="Arial"/>
          <w:sz w:val="22"/>
          <w:szCs w:val="22"/>
          <w:lang w:val="pl-PL"/>
        </w:rPr>
      </w:pPr>
    </w:p>
    <w:p w14:paraId="243207B5" w14:textId="77777777" w:rsidR="00335ABE" w:rsidRPr="00B808CF" w:rsidRDefault="00335ABE" w:rsidP="00E06270">
      <w:pPr>
        <w:pStyle w:val="Nagwek"/>
        <w:spacing w:before="120" w:after="120" w:line="271" w:lineRule="auto"/>
        <w:rPr>
          <w:rFonts w:ascii="Arial" w:hAnsi="Arial" w:cs="Arial"/>
          <w:sz w:val="22"/>
          <w:szCs w:val="22"/>
          <w:lang w:val="pl-PL"/>
        </w:rPr>
      </w:pPr>
    </w:p>
    <w:p w14:paraId="2E5E70F7" w14:textId="77777777" w:rsidR="00335ABE" w:rsidRPr="00B808CF" w:rsidRDefault="00335ABE" w:rsidP="00E06270">
      <w:pPr>
        <w:pStyle w:val="Nagwek"/>
        <w:spacing w:before="120" w:after="120" w:line="271" w:lineRule="auto"/>
        <w:rPr>
          <w:rFonts w:ascii="Arial" w:hAnsi="Arial" w:cs="Arial"/>
          <w:sz w:val="22"/>
          <w:szCs w:val="22"/>
          <w:lang w:val="pl-PL"/>
        </w:rPr>
      </w:pPr>
    </w:p>
    <w:p w14:paraId="78206EC5" w14:textId="77777777" w:rsidR="00335ABE" w:rsidRPr="00F15790" w:rsidRDefault="00335ABE" w:rsidP="00E06270">
      <w:pPr>
        <w:pStyle w:val="Nagwek"/>
        <w:spacing w:before="120" w:after="120" w:line="271" w:lineRule="auto"/>
        <w:rPr>
          <w:rFonts w:ascii="Arial" w:hAnsi="Arial" w:cs="Arial"/>
          <w:sz w:val="22"/>
          <w:szCs w:val="22"/>
          <w:lang w:val="pl-PL"/>
        </w:rPr>
      </w:pPr>
    </w:p>
    <w:p w14:paraId="0F4680DE" w14:textId="77777777" w:rsidR="00335ABE" w:rsidRPr="00F15790" w:rsidRDefault="00335ABE" w:rsidP="00E06270">
      <w:pPr>
        <w:pStyle w:val="Nagwek"/>
        <w:spacing w:before="120" w:after="120" w:line="271" w:lineRule="auto"/>
        <w:rPr>
          <w:rFonts w:ascii="Arial" w:hAnsi="Arial" w:cs="Arial"/>
          <w:sz w:val="22"/>
          <w:szCs w:val="22"/>
          <w:lang w:val="pl-PL"/>
        </w:rPr>
      </w:pPr>
    </w:p>
    <w:p w14:paraId="1ECA7D85" w14:textId="77777777" w:rsidR="00F15790" w:rsidRDefault="00F15790" w:rsidP="00E06270">
      <w:pPr>
        <w:spacing w:before="120" w:after="120" w:line="271" w:lineRule="auto"/>
        <w:rPr>
          <w:rFonts w:ascii="Open Sans" w:hAnsi="Open Sans" w:cs="Open Sans"/>
          <w:b/>
          <w:color w:val="11306E"/>
        </w:rPr>
      </w:pPr>
    </w:p>
    <w:p w14:paraId="593E2BFC" w14:textId="77777777" w:rsidR="00F15790" w:rsidRDefault="00F15790" w:rsidP="00E06270">
      <w:pPr>
        <w:spacing w:before="120" w:after="120" w:line="271" w:lineRule="auto"/>
        <w:rPr>
          <w:rFonts w:ascii="Open Sans" w:hAnsi="Open Sans" w:cs="Open Sans"/>
          <w:b/>
          <w:color w:val="11306E"/>
        </w:rPr>
      </w:pPr>
    </w:p>
    <w:p w14:paraId="412A4620" w14:textId="77777777" w:rsidR="00F15790" w:rsidRDefault="00F15790" w:rsidP="00E06270">
      <w:pPr>
        <w:spacing w:before="120" w:after="120" w:line="271" w:lineRule="auto"/>
        <w:rPr>
          <w:rFonts w:ascii="Open Sans" w:hAnsi="Open Sans" w:cs="Open Sans"/>
          <w:b/>
          <w:color w:val="11306E"/>
        </w:rPr>
      </w:pPr>
    </w:p>
    <w:p w14:paraId="0DD122D4" w14:textId="77777777" w:rsidR="00F15790" w:rsidRDefault="00F15790" w:rsidP="00E06270">
      <w:pPr>
        <w:spacing w:before="120" w:after="120" w:line="271" w:lineRule="auto"/>
        <w:rPr>
          <w:rFonts w:ascii="Open Sans" w:hAnsi="Open Sans" w:cs="Open Sans"/>
          <w:b/>
          <w:color w:val="11306E"/>
        </w:rPr>
      </w:pPr>
    </w:p>
    <w:p w14:paraId="2B31D364" w14:textId="77777777" w:rsidR="00F15790" w:rsidRDefault="00F15790" w:rsidP="00E06270">
      <w:pPr>
        <w:spacing w:before="120" w:after="120" w:line="271" w:lineRule="auto"/>
        <w:rPr>
          <w:rFonts w:ascii="Open Sans" w:hAnsi="Open Sans" w:cs="Open Sans"/>
          <w:b/>
          <w:color w:val="11306E"/>
        </w:rPr>
      </w:pPr>
    </w:p>
    <w:p w14:paraId="31877BE5"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WOJEWÓDZKI URZĄD PRACY W SZCZECINIE</w:t>
      </w:r>
    </w:p>
    <w:p w14:paraId="35A8CE7E"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INSTYTUCJA POŚREDNICZĄCA PROGRAMU FUNDUSZE EUROPEJSKIE </w:t>
      </w:r>
    </w:p>
    <w:p w14:paraId="28068A7F" w14:textId="77777777" w:rsidR="00F15790" w:rsidRPr="0053577B" w:rsidRDefault="00F15790" w:rsidP="00E06270">
      <w:pPr>
        <w:spacing w:before="120" w:after="120" w:line="271" w:lineRule="auto"/>
        <w:rPr>
          <w:rFonts w:ascii="Open Sans" w:hAnsi="Open Sans" w:cs="Open Sans"/>
          <w:b/>
          <w:color w:val="11306E"/>
        </w:rPr>
      </w:pPr>
      <w:r w:rsidRPr="0053577B">
        <w:rPr>
          <w:rFonts w:ascii="Open Sans" w:hAnsi="Open Sans" w:cs="Open Sans"/>
          <w:b/>
          <w:color w:val="11306E"/>
        </w:rPr>
        <w:t xml:space="preserve">DLA POMORZA ZACHODNIEGO 2021-2027 </w:t>
      </w:r>
    </w:p>
    <w:p w14:paraId="1DFBF1FF" w14:textId="77777777" w:rsidR="00F15790" w:rsidRDefault="00F15790" w:rsidP="00E06270">
      <w:pPr>
        <w:pStyle w:val="Nagwek7"/>
        <w:spacing w:before="120" w:after="120" w:line="271" w:lineRule="auto"/>
        <w:rPr>
          <w:rFonts w:ascii="Open Sans" w:hAnsi="Open Sans" w:cs="Open Sans"/>
          <w:color w:val="auto"/>
        </w:rPr>
      </w:pPr>
    </w:p>
    <w:p w14:paraId="657F7E87" w14:textId="01E67271" w:rsidR="00335ABE" w:rsidRPr="00F15790" w:rsidRDefault="00335ABE" w:rsidP="00E06270">
      <w:pPr>
        <w:spacing w:before="120" w:after="120" w:line="271" w:lineRule="auto"/>
        <w:rPr>
          <w:rFonts w:ascii="Open Sans" w:hAnsi="Open Sans" w:cs="Open Sans"/>
        </w:rPr>
      </w:pPr>
      <w:r w:rsidRPr="00F15790">
        <w:rPr>
          <w:rFonts w:ascii="Open Sans" w:hAnsi="Open Sans" w:cs="Open Sans"/>
          <w:b/>
          <w:color w:val="11306E"/>
        </w:rPr>
        <w:t>INSTRUKCJ</w:t>
      </w:r>
      <w:r w:rsidR="001759E6">
        <w:rPr>
          <w:rFonts w:ascii="Open Sans" w:hAnsi="Open Sans" w:cs="Open Sans"/>
          <w:b/>
          <w:color w:val="11306E"/>
        </w:rPr>
        <w:t>A</w:t>
      </w:r>
    </w:p>
    <w:p w14:paraId="6725F867"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wypełniania wni</w:t>
      </w:r>
      <w:r w:rsidR="000462FD">
        <w:rPr>
          <w:rFonts w:ascii="Open Sans" w:hAnsi="Open Sans" w:cs="Open Sans"/>
          <w:color w:val="002060"/>
        </w:rPr>
        <w:t>osku o dofinansowanie projektu w ramach</w:t>
      </w:r>
    </w:p>
    <w:p w14:paraId="36B76ED2" w14:textId="77777777" w:rsidR="000462FD"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PROGRAMU FUNDUSZE EUROPEJSKIE DLA POMORZA ZACHODNIEGO</w:t>
      </w:r>
      <w:r w:rsidR="000462FD">
        <w:rPr>
          <w:rFonts w:ascii="Open Sans" w:hAnsi="Open Sans" w:cs="Open Sans"/>
          <w:color w:val="002060"/>
        </w:rPr>
        <w:t xml:space="preserve"> </w:t>
      </w:r>
      <w:r w:rsidRPr="00F15790">
        <w:rPr>
          <w:rFonts w:ascii="Open Sans" w:hAnsi="Open Sans" w:cs="Open Sans"/>
          <w:color w:val="002060"/>
        </w:rPr>
        <w:t xml:space="preserve">2021-2027 </w:t>
      </w:r>
    </w:p>
    <w:p w14:paraId="36233B3E" w14:textId="77777777" w:rsidR="00335ABE" w:rsidRPr="00F15790" w:rsidRDefault="00335ABE" w:rsidP="00E06270">
      <w:pPr>
        <w:pStyle w:val="Nagwek7"/>
        <w:spacing w:before="120" w:after="120" w:line="271" w:lineRule="auto"/>
        <w:rPr>
          <w:rFonts w:ascii="Open Sans" w:hAnsi="Open Sans" w:cs="Open Sans"/>
          <w:color w:val="002060"/>
        </w:rPr>
      </w:pPr>
      <w:r w:rsidRPr="00F15790">
        <w:rPr>
          <w:rFonts w:ascii="Open Sans" w:hAnsi="Open Sans" w:cs="Open Sans"/>
          <w:color w:val="002060"/>
        </w:rPr>
        <w:t>dla projektów w ramach Europejskiego Funduszu Społecznego</w:t>
      </w:r>
      <w:r w:rsidR="00542035">
        <w:rPr>
          <w:rFonts w:ascii="Open Sans" w:hAnsi="Open Sans" w:cs="Open Sans"/>
          <w:color w:val="002060"/>
        </w:rPr>
        <w:t xml:space="preserve"> Plus</w:t>
      </w:r>
    </w:p>
    <w:p w14:paraId="42186697" w14:textId="77777777" w:rsidR="00335ABE" w:rsidRDefault="00335ABE" w:rsidP="00E06270">
      <w:pPr>
        <w:spacing w:before="120" w:after="120" w:line="271" w:lineRule="auto"/>
        <w:rPr>
          <w:rFonts w:ascii="Open Sans" w:hAnsi="Open Sans" w:cs="Open Sans"/>
          <w:b/>
          <w:color w:val="002060"/>
        </w:rPr>
      </w:pPr>
    </w:p>
    <w:p w14:paraId="3D24895F" w14:textId="70F6936D" w:rsidR="00335ABE" w:rsidRPr="00F15790" w:rsidRDefault="00335ABE" w:rsidP="00E06270">
      <w:pPr>
        <w:spacing w:before="120" w:after="120" w:line="271" w:lineRule="auto"/>
        <w:rPr>
          <w:rFonts w:ascii="Open Sans" w:hAnsi="Open Sans" w:cs="Open Sans"/>
          <w:b/>
          <w:color w:val="002060"/>
        </w:rPr>
      </w:pPr>
      <w:r w:rsidRPr="00F15790">
        <w:rPr>
          <w:rFonts w:ascii="Open Sans" w:hAnsi="Open Sans" w:cs="Open Sans"/>
          <w:b/>
          <w:color w:val="002060"/>
        </w:rPr>
        <w:t>Wersja 1.</w:t>
      </w:r>
      <w:r w:rsidR="00A35163">
        <w:rPr>
          <w:rFonts w:ascii="Open Sans" w:hAnsi="Open Sans" w:cs="Open Sans"/>
          <w:b/>
          <w:color w:val="002060"/>
        </w:rPr>
        <w:t>4</w:t>
      </w:r>
      <w:r w:rsidR="00FC4E8E">
        <w:rPr>
          <w:rFonts w:ascii="Open Sans" w:hAnsi="Open Sans" w:cs="Open Sans"/>
          <w:b/>
          <w:color w:val="002060"/>
        </w:rPr>
        <w:t xml:space="preserve"> </w:t>
      </w:r>
    </w:p>
    <w:p w14:paraId="3DB6D0A3" w14:textId="0C9365AB" w:rsidR="00335ABE" w:rsidRDefault="00335ABE" w:rsidP="00E06270">
      <w:pPr>
        <w:spacing w:before="120" w:after="120" w:line="271" w:lineRule="auto"/>
        <w:rPr>
          <w:rFonts w:ascii="Open Sans" w:hAnsi="Open Sans" w:cs="Open Sans"/>
          <w:i/>
          <w:color w:val="002060"/>
        </w:rPr>
      </w:pPr>
      <w:r w:rsidRPr="00F15790">
        <w:rPr>
          <w:rFonts w:ascii="Open Sans" w:hAnsi="Open Sans" w:cs="Open Sans"/>
          <w:i/>
          <w:color w:val="002060"/>
        </w:rPr>
        <w:t xml:space="preserve">(obowiązująca dla </w:t>
      </w:r>
      <w:r w:rsidR="00E16206" w:rsidRPr="00F15790">
        <w:rPr>
          <w:rFonts w:ascii="Open Sans" w:hAnsi="Open Sans" w:cs="Open Sans"/>
          <w:i/>
          <w:color w:val="002060"/>
        </w:rPr>
        <w:t>naboru</w:t>
      </w:r>
      <w:r w:rsidR="00701D39">
        <w:rPr>
          <w:rFonts w:ascii="Open Sans" w:hAnsi="Open Sans" w:cs="Open Sans"/>
          <w:i/>
          <w:color w:val="002060"/>
        </w:rPr>
        <w:t xml:space="preserve"> </w:t>
      </w:r>
      <w:r w:rsidR="001759E6">
        <w:rPr>
          <w:rFonts w:ascii="Open Sans" w:hAnsi="Open Sans" w:cs="Open Sans"/>
          <w:i/>
          <w:color w:val="002060"/>
        </w:rPr>
        <w:t>FEPZ.06.</w:t>
      </w:r>
      <w:r w:rsidR="00BE5240">
        <w:rPr>
          <w:rFonts w:ascii="Open Sans" w:hAnsi="Open Sans" w:cs="Open Sans"/>
          <w:i/>
          <w:color w:val="002060"/>
        </w:rPr>
        <w:t>20</w:t>
      </w:r>
      <w:r w:rsidR="001759E6">
        <w:rPr>
          <w:rFonts w:ascii="Open Sans" w:hAnsi="Open Sans" w:cs="Open Sans"/>
          <w:i/>
          <w:color w:val="002060"/>
        </w:rPr>
        <w:t>-IP.01-001</w:t>
      </w:r>
      <w:r w:rsidR="001759E6" w:rsidRPr="001759E6">
        <w:rPr>
          <w:rFonts w:ascii="Open Sans" w:hAnsi="Open Sans" w:cs="Open Sans"/>
          <w:i/>
          <w:color w:val="002060"/>
        </w:rPr>
        <w:t>/23</w:t>
      </w:r>
      <w:r w:rsidR="001759E6" w:rsidRPr="001759E6" w:rsidDel="001759E6">
        <w:rPr>
          <w:rFonts w:ascii="Open Sans" w:hAnsi="Open Sans" w:cs="Open Sans"/>
          <w:i/>
          <w:color w:val="002060"/>
        </w:rPr>
        <w:t xml:space="preserve"> </w:t>
      </w:r>
      <w:r w:rsidRPr="00F15790">
        <w:rPr>
          <w:rFonts w:ascii="Open Sans" w:hAnsi="Open Sans" w:cs="Open Sans"/>
          <w:i/>
          <w:color w:val="002060"/>
        </w:rPr>
        <w:t>)</w:t>
      </w:r>
    </w:p>
    <w:p w14:paraId="1E1C42B6" w14:textId="663E0DBA" w:rsidR="00A60095" w:rsidRPr="00492785" w:rsidRDefault="00A60095" w:rsidP="00E06270">
      <w:pPr>
        <w:spacing w:before="120" w:after="120" w:line="271" w:lineRule="auto"/>
        <w:rPr>
          <w:rFonts w:ascii="Open Sans" w:hAnsi="Open Sans" w:cs="Open Sans"/>
          <w:iCs/>
          <w:color w:val="002060"/>
        </w:rPr>
      </w:pPr>
      <w:r w:rsidRPr="00492785">
        <w:rPr>
          <w:rFonts w:ascii="Open Sans" w:hAnsi="Open Sans" w:cs="Open Sans"/>
          <w:iCs/>
          <w:color w:val="002060"/>
        </w:rPr>
        <w:t xml:space="preserve">Szczecin, dnia </w:t>
      </w:r>
      <w:r w:rsidR="00C732C6">
        <w:rPr>
          <w:rFonts w:ascii="Open Sans" w:hAnsi="Open Sans" w:cs="Open Sans"/>
          <w:iCs/>
          <w:color w:val="002060"/>
        </w:rPr>
        <w:t>2</w:t>
      </w:r>
      <w:r w:rsidR="00490E8D">
        <w:rPr>
          <w:rFonts w:ascii="Open Sans" w:hAnsi="Open Sans" w:cs="Open Sans"/>
          <w:iCs/>
          <w:color w:val="002060"/>
        </w:rPr>
        <w:t>4</w:t>
      </w:r>
      <w:r w:rsidRPr="00492785">
        <w:rPr>
          <w:rFonts w:ascii="Open Sans" w:hAnsi="Open Sans" w:cs="Open Sans"/>
          <w:iCs/>
          <w:color w:val="002060"/>
        </w:rPr>
        <w:t>.</w:t>
      </w:r>
      <w:r w:rsidR="00A35163">
        <w:rPr>
          <w:rFonts w:ascii="Open Sans" w:hAnsi="Open Sans" w:cs="Open Sans"/>
          <w:iCs/>
          <w:color w:val="002060"/>
        </w:rPr>
        <w:t>01</w:t>
      </w:r>
      <w:r w:rsidRPr="00492785">
        <w:rPr>
          <w:rFonts w:ascii="Open Sans" w:hAnsi="Open Sans" w:cs="Open Sans"/>
          <w:iCs/>
          <w:color w:val="002060"/>
        </w:rPr>
        <w:t>.202</w:t>
      </w:r>
      <w:r w:rsidR="00A35163">
        <w:rPr>
          <w:rFonts w:ascii="Open Sans" w:hAnsi="Open Sans" w:cs="Open Sans"/>
          <w:iCs/>
          <w:color w:val="002060"/>
        </w:rPr>
        <w:t>5</w:t>
      </w:r>
      <w:r w:rsidRPr="00492785">
        <w:rPr>
          <w:rFonts w:ascii="Open Sans" w:hAnsi="Open Sans" w:cs="Open Sans"/>
          <w:iCs/>
          <w:color w:val="002060"/>
        </w:rPr>
        <w:t xml:space="preserve"> r.</w:t>
      </w:r>
    </w:p>
    <w:p w14:paraId="1B29122D" w14:textId="77777777" w:rsidR="000462FD" w:rsidRDefault="000462FD" w:rsidP="00E06270">
      <w:pPr>
        <w:spacing w:before="120" w:after="120" w:line="271" w:lineRule="auto"/>
        <w:rPr>
          <w:rFonts w:ascii="Arial" w:hAnsi="Arial" w:cs="Arial"/>
          <w:b/>
          <w:color w:val="002060"/>
        </w:rPr>
      </w:pPr>
    </w:p>
    <w:p w14:paraId="11AB075E" w14:textId="75A183A4" w:rsidR="00335ABE" w:rsidRDefault="00335ABE" w:rsidP="00E06270">
      <w:pPr>
        <w:spacing w:before="120" w:after="120" w:line="271" w:lineRule="auto"/>
        <w:rPr>
          <w:rFonts w:ascii="Arial" w:hAnsi="Arial" w:cs="Arial"/>
          <w:b/>
          <w:color w:val="002060"/>
        </w:rPr>
      </w:pPr>
      <w:proofErr w:type="spellStart"/>
      <w:r w:rsidRPr="001976AE">
        <w:rPr>
          <w:rFonts w:ascii="Arial" w:hAnsi="Arial" w:cs="Arial"/>
          <w:b/>
          <w:color w:val="002060"/>
        </w:rPr>
        <w:t>Zatwierdzi</w:t>
      </w:r>
      <w:r w:rsidR="000B0C04">
        <w:rPr>
          <w:rFonts w:ascii="Arial" w:hAnsi="Arial" w:cs="Arial"/>
          <w:b/>
          <w:color w:val="002060"/>
        </w:rPr>
        <w:t>a</w:t>
      </w:r>
      <w:proofErr w:type="spellEnd"/>
      <w:r w:rsidRPr="001976AE">
        <w:rPr>
          <w:rFonts w:ascii="Arial" w:hAnsi="Arial" w:cs="Arial"/>
          <w:b/>
          <w:color w:val="002060"/>
        </w:rPr>
        <w:t>:</w:t>
      </w:r>
    </w:p>
    <w:p w14:paraId="42AC3BE3" w14:textId="5FA9092B"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 xml:space="preserve">Agnieszka </w:t>
      </w:r>
      <w:proofErr w:type="spellStart"/>
      <w:r w:rsidRPr="000B0C04">
        <w:rPr>
          <w:rFonts w:ascii="Arial" w:eastAsia="Times New Roman" w:hAnsi="Arial" w:cs="Arial"/>
          <w:b/>
          <w:color w:val="11306E"/>
          <w:lang w:eastAsia="pl-PL"/>
        </w:rPr>
        <w:t>Idziniak</w:t>
      </w:r>
      <w:proofErr w:type="spellEnd"/>
    </w:p>
    <w:p w14:paraId="64823D91" w14:textId="77777777"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Wicedyrektor</w:t>
      </w:r>
    </w:p>
    <w:p w14:paraId="7380D62A" w14:textId="77777777"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Wojewódzki Urząd Pracy</w:t>
      </w:r>
    </w:p>
    <w:p w14:paraId="30A4F814" w14:textId="77777777" w:rsidR="000B0C04" w:rsidRPr="000B0C04"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w Szczecinie</w:t>
      </w:r>
    </w:p>
    <w:p w14:paraId="378C2995" w14:textId="43CDE39E" w:rsidR="001759E6" w:rsidRPr="00B63367" w:rsidRDefault="000B0C04" w:rsidP="000B0C04">
      <w:pPr>
        <w:spacing w:after="0" w:line="240" w:lineRule="auto"/>
        <w:rPr>
          <w:rFonts w:ascii="Arial" w:eastAsia="Times New Roman" w:hAnsi="Arial" w:cs="Arial"/>
          <w:b/>
          <w:color w:val="11306E"/>
          <w:lang w:eastAsia="pl-PL"/>
        </w:rPr>
      </w:pPr>
      <w:r w:rsidRPr="000B0C04">
        <w:rPr>
          <w:rFonts w:ascii="Arial" w:eastAsia="Times New Roman" w:hAnsi="Arial" w:cs="Arial"/>
          <w:b/>
          <w:color w:val="11306E"/>
          <w:lang w:eastAsia="pl-PL"/>
        </w:rPr>
        <w:t>/podpisano elektronicznie/</w:t>
      </w:r>
    </w:p>
    <w:p w14:paraId="519136BD" w14:textId="77777777" w:rsidR="001759E6" w:rsidRPr="001976AE" w:rsidRDefault="001759E6" w:rsidP="00E06270">
      <w:pPr>
        <w:spacing w:before="120" w:after="120" w:line="271" w:lineRule="auto"/>
        <w:rPr>
          <w:rFonts w:ascii="Arial" w:hAnsi="Arial" w:cs="Arial"/>
          <w:b/>
          <w:color w:val="002060"/>
        </w:rPr>
      </w:pPr>
    </w:p>
    <w:p w14:paraId="69464B68" w14:textId="77777777" w:rsidR="00335ABE" w:rsidRPr="00B808CF" w:rsidRDefault="00335ABE" w:rsidP="00E06270">
      <w:pPr>
        <w:pStyle w:val="Nagwek"/>
        <w:spacing w:before="120" w:after="120" w:line="271" w:lineRule="auto"/>
        <w:rPr>
          <w:rFonts w:ascii="Arial" w:hAnsi="Arial" w:cs="Arial"/>
          <w:sz w:val="22"/>
          <w:szCs w:val="22"/>
          <w:lang w:val="pl-PL"/>
        </w:rPr>
      </w:pPr>
    </w:p>
    <w:p w14:paraId="48C7BFB4" w14:textId="77777777" w:rsidR="00335ABE" w:rsidRPr="00B808CF" w:rsidRDefault="00335ABE" w:rsidP="00E06270">
      <w:pPr>
        <w:pStyle w:val="Nagwek"/>
        <w:spacing w:before="120" w:after="120" w:line="271" w:lineRule="auto"/>
        <w:rPr>
          <w:rFonts w:ascii="Arial" w:hAnsi="Arial" w:cs="Arial"/>
          <w:sz w:val="22"/>
          <w:szCs w:val="22"/>
          <w:lang w:val="pl-PL"/>
        </w:rPr>
      </w:pPr>
    </w:p>
    <w:p w14:paraId="32123DF3" w14:textId="77777777" w:rsidR="00335ABE" w:rsidRPr="00B808CF" w:rsidRDefault="00335ABE" w:rsidP="00E06270">
      <w:pPr>
        <w:pStyle w:val="Nagwek"/>
        <w:spacing w:before="120" w:after="120" w:line="271" w:lineRule="auto"/>
        <w:rPr>
          <w:rFonts w:ascii="Arial" w:hAnsi="Arial" w:cs="Arial"/>
          <w:sz w:val="22"/>
          <w:szCs w:val="22"/>
          <w:lang w:val="pl-PL"/>
        </w:rPr>
      </w:pPr>
    </w:p>
    <w:sdt>
      <w:sdtPr>
        <w:rPr>
          <w:rFonts w:ascii="Arial" w:eastAsiaTheme="minorHAnsi" w:hAnsi="Arial" w:cs="Arial"/>
          <w:color w:val="auto"/>
          <w:sz w:val="22"/>
          <w:szCs w:val="22"/>
          <w:lang w:eastAsia="en-US"/>
        </w:rPr>
        <w:id w:val="1598746857"/>
        <w:docPartObj>
          <w:docPartGallery w:val="Table of Contents"/>
          <w:docPartUnique/>
        </w:docPartObj>
      </w:sdtPr>
      <w:sdtEndPr>
        <w:rPr>
          <w:b/>
          <w:bCs/>
        </w:rPr>
      </w:sdtEndPr>
      <w:sdtContent>
        <w:sdt>
          <w:sdtPr>
            <w:rPr>
              <w:rFonts w:ascii="Arial" w:eastAsiaTheme="minorHAnsi" w:hAnsi="Arial" w:cs="Arial"/>
              <w:color w:val="auto"/>
              <w:sz w:val="22"/>
              <w:szCs w:val="22"/>
              <w:lang w:eastAsia="en-US"/>
            </w:rPr>
            <w:id w:val="1179084828"/>
            <w:docPartObj>
              <w:docPartGallery w:val="Table of Contents"/>
              <w:docPartUnique/>
            </w:docPartObj>
          </w:sdtPr>
          <w:sdtEndPr>
            <w:rPr>
              <w:rFonts w:asciiTheme="majorHAnsi" w:eastAsiaTheme="majorEastAsia" w:hAnsiTheme="majorHAnsi" w:cstheme="majorBidi"/>
              <w:color w:val="2F5496" w:themeColor="accent1" w:themeShade="BF"/>
              <w:sz w:val="32"/>
              <w:szCs w:val="32"/>
              <w:lang w:eastAsia="pl-PL"/>
            </w:rPr>
          </w:sdtEndPr>
          <w:sdtContent>
            <w:p w14:paraId="00DF59CA" w14:textId="77777777" w:rsidR="007F624F" w:rsidRPr="00B808CF" w:rsidRDefault="007F624F" w:rsidP="00E06270">
              <w:pPr>
                <w:pStyle w:val="Nagwekspisutreci"/>
                <w:spacing w:before="120" w:after="120" w:line="271" w:lineRule="auto"/>
                <w:rPr>
                  <w:rFonts w:ascii="Arial" w:eastAsiaTheme="minorHAnsi" w:hAnsi="Arial" w:cs="Arial"/>
                  <w:color w:val="auto"/>
                  <w:sz w:val="22"/>
                  <w:szCs w:val="22"/>
                  <w:lang w:eastAsia="en-US"/>
                </w:rPr>
              </w:pPr>
            </w:p>
            <w:p w14:paraId="13844AF0" w14:textId="77777777" w:rsidR="007F624F" w:rsidRPr="00B808CF" w:rsidRDefault="007F624F" w:rsidP="00E06270">
              <w:pPr>
                <w:pStyle w:val="Nagwekspisutreci"/>
                <w:spacing w:before="120" w:after="120" w:line="271" w:lineRule="auto"/>
                <w:rPr>
                  <w:rFonts w:ascii="Arial" w:hAnsi="Arial" w:cs="Arial"/>
                  <w:color w:val="auto"/>
                </w:rPr>
              </w:pPr>
            </w:p>
            <w:p w14:paraId="553BA7A3" w14:textId="77777777" w:rsidR="00DB7B04" w:rsidRPr="00B808CF" w:rsidRDefault="00927003" w:rsidP="00ED7BD3">
              <w:pPr>
                <w:pStyle w:val="Nagwekspisutreci"/>
                <w:spacing w:before="120" w:after="120" w:line="271" w:lineRule="auto"/>
              </w:pPr>
              <w:r w:rsidRPr="00B808CF">
                <w:rPr>
                  <w:rFonts w:ascii="Arial" w:hAnsi="Arial" w:cs="Arial"/>
                  <w:color w:val="auto"/>
                </w:rPr>
                <w:t>Spis treści</w:t>
              </w:r>
            </w:p>
          </w:sdtContent>
        </w:sdt>
        <w:p w14:paraId="6C9B045F" w14:textId="75EC3D9A" w:rsidR="00E74AA1" w:rsidRPr="00E74AA1" w:rsidRDefault="00DB7B04" w:rsidP="00BF1059">
          <w:pPr>
            <w:pStyle w:val="Spistreci1"/>
            <w:rPr>
              <w:rFonts w:eastAsiaTheme="minorEastAsia"/>
              <w:noProof/>
              <w:lang w:eastAsia="pl-PL"/>
            </w:rPr>
          </w:pPr>
          <w:r w:rsidRPr="00B808CF">
            <w:rPr>
              <w:rFonts w:ascii="Arial" w:hAnsi="Arial" w:cs="Arial"/>
            </w:rPr>
            <w:fldChar w:fldCharType="begin"/>
          </w:r>
          <w:r w:rsidR="00927003" w:rsidRPr="00B808CF">
            <w:rPr>
              <w:rFonts w:ascii="Arial" w:hAnsi="Arial" w:cs="Arial"/>
            </w:rPr>
            <w:instrText xml:space="preserve"> TOC \o "1-3" \h \z \u </w:instrText>
          </w:r>
          <w:r w:rsidRPr="00B808CF">
            <w:rPr>
              <w:rFonts w:ascii="Arial" w:hAnsi="Arial" w:cs="Arial"/>
            </w:rPr>
            <w:fldChar w:fldCharType="separate"/>
          </w:r>
          <w:hyperlink w:anchor="_Toc135387471" w:history="1">
            <w:r w:rsidR="00E74AA1" w:rsidRPr="00E74AA1">
              <w:rPr>
                <w:rStyle w:val="Hipercze"/>
                <w:rFonts w:ascii="Arial" w:hAnsi="Arial" w:cs="Arial"/>
                <w:noProof/>
              </w:rPr>
              <w:t>Słownik pojęć i wykaz skrótów</w:t>
            </w:r>
            <w:r w:rsidR="00E74AA1" w:rsidRPr="00E74AA1">
              <w:rPr>
                <w:noProof/>
                <w:webHidden/>
              </w:rPr>
              <w:tab/>
            </w:r>
            <w:r w:rsidR="00E74AA1" w:rsidRPr="008D35C7">
              <w:rPr>
                <w:noProof/>
                <w:webHidden/>
              </w:rPr>
              <w:fldChar w:fldCharType="begin"/>
            </w:r>
            <w:r w:rsidR="00E74AA1" w:rsidRPr="00E74AA1">
              <w:rPr>
                <w:noProof/>
                <w:webHidden/>
              </w:rPr>
              <w:instrText xml:space="preserve"> PAGEREF _Toc135387471 \h </w:instrText>
            </w:r>
            <w:r w:rsidR="00E74AA1" w:rsidRPr="008D35C7">
              <w:rPr>
                <w:noProof/>
                <w:webHidden/>
              </w:rPr>
            </w:r>
            <w:r w:rsidR="00E74AA1" w:rsidRPr="008D35C7">
              <w:rPr>
                <w:noProof/>
                <w:webHidden/>
              </w:rPr>
              <w:fldChar w:fldCharType="separate"/>
            </w:r>
            <w:r w:rsidR="00D41699">
              <w:rPr>
                <w:noProof/>
                <w:webHidden/>
              </w:rPr>
              <w:t>3</w:t>
            </w:r>
            <w:r w:rsidR="00E74AA1" w:rsidRPr="008D35C7">
              <w:rPr>
                <w:noProof/>
                <w:webHidden/>
              </w:rPr>
              <w:fldChar w:fldCharType="end"/>
            </w:r>
          </w:hyperlink>
        </w:p>
        <w:p w14:paraId="1203A51A" w14:textId="5ECD7453" w:rsidR="00E74AA1" w:rsidRPr="00E74AA1" w:rsidRDefault="00E74AA1" w:rsidP="00BF1059">
          <w:pPr>
            <w:pStyle w:val="Spistreci1"/>
            <w:rPr>
              <w:rFonts w:eastAsiaTheme="minorEastAsia"/>
              <w:noProof/>
              <w:lang w:eastAsia="pl-PL"/>
            </w:rPr>
          </w:pPr>
          <w:hyperlink w:anchor="_Toc135387472" w:history="1">
            <w:r w:rsidRPr="00ED7BD3">
              <w:rPr>
                <w:rStyle w:val="Hipercze"/>
                <w:rFonts w:ascii="Arial" w:hAnsi="Arial" w:cs="Arial"/>
                <w:noProof/>
              </w:rPr>
              <w:t>Wprowadzenie</w:t>
            </w:r>
            <w:r w:rsidRPr="00E74AA1">
              <w:rPr>
                <w:noProof/>
                <w:webHidden/>
              </w:rPr>
              <w:tab/>
            </w:r>
            <w:r w:rsidRPr="008D35C7">
              <w:rPr>
                <w:noProof/>
                <w:webHidden/>
              </w:rPr>
              <w:fldChar w:fldCharType="begin"/>
            </w:r>
            <w:r w:rsidRPr="00E74AA1">
              <w:rPr>
                <w:noProof/>
                <w:webHidden/>
              </w:rPr>
              <w:instrText xml:space="preserve"> PAGEREF _Toc135387472 \h </w:instrText>
            </w:r>
            <w:r w:rsidRPr="008D35C7">
              <w:rPr>
                <w:noProof/>
                <w:webHidden/>
              </w:rPr>
            </w:r>
            <w:r w:rsidRPr="008D35C7">
              <w:rPr>
                <w:noProof/>
                <w:webHidden/>
              </w:rPr>
              <w:fldChar w:fldCharType="separate"/>
            </w:r>
            <w:r w:rsidR="00D41699">
              <w:rPr>
                <w:noProof/>
                <w:webHidden/>
              </w:rPr>
              <w:t>5</w:t>
            </w:r>
            <w:r w:rsidRPr="008D35C7">
              <w:rPr>
                <w:noProof/>
                <w:webHidden/>
              </w:rPr>
              <w:fldChar w:fldCharType="end"/>
            </w:r>
          </w:hyperlink>
        </w:p>
        <w:p w14:paraId="30E1A233" w14:textId="5A33D4E1" w:rsidR="00E74AA1" w:rsidRPr="00E74AA1" w:rsidRDefault="00E74AA1" w:rsidP="00BF1059">
          <w:pPr>
            <w:pStyle w:val="Spistreci1"/>
            <w:rPr>
              <w:rFonts w:eastAsiaTheme="minorEastAsia"/>
              <w:noProof/>
              <w:lang w:eastAsia="pl-PL"/>
            </w:rPr>
          </w:pPr>
          <w:hyperlink w:anchor="_Toc135387473" w:history="1">
            <w:r w:rsidRPr="00ED7BD3">
              <w:rPr>
                <w:rStyle w:val="Hipercze"/>
                <w:rFonts w:ascii="Arial" w:hAnsi="Arial" w:cs="Arial"/>
                <w:noProof/>
              </w:rPr>
              <w:t>Przygotowanie do rozpoczęcia pracy w systemie</w:t>
            </w:r>
            <w:r w:rsidRPr="00E74AA1">
              <w:rPr>
                <w:noProof/>
                <w:webHidden/>
              </w:rPr>
              <w:tab/>
            </w:r>
            <w:r w:rsidRPr="008D35C7">
              <w:rPr>
                <w:noProof/>
                <w:webHidden/>
              </w:rPr>
              <w:fldChar w:fldCharType="begin"/>
            </w:r>
            <w:r w:rsidRPr="00E74AA1">
              <w:rPr>
                <w:noProof/>
                <w:webHidden/>
              </w:rPr>
              <w:instrText xml:space="preserve"> PAGEREF _Toc135387473 \h </w:instrText>
            </w:r>
            <w:r w:rsidRPr="008D35C7">
              <w:rPr>
                <w:noProof/>
                <w:webHidden/>
              </w:rPr>
            </w:r>
            <w:r w:rsidRPr="008D35C7">
              <w:rPr>
                <w:noProof/>
                <w:webHidden/>
              </w:rPr>
              <w:fldChar w:fldCharType="separate"/>
            </w:r>
            <w:r w:rsidR="00D41699">
              <w:rPr>
                <w:noProof/>
                <w:webHidden/>
              </w:rPr>
              <w:t>5</w:t>
            </w:r>
            <w:r w:rsidRPr="008D35C7">
              <w:rPr>
                <w:noProof/>
                <w:webHidden/>
              </w:rPr>
              <w:fldChar w:fldCharType="end"/>
            </w:r>
          </w:hyperlink>
        </w:p>
        <w:p w14:paraId="5B184A81" w14:textId="3342D7B7" w:rsidR="00E74AA1" w:rsidRPr="00E74AA1" w:rsidRDefault="00E74AA1" w:rsidP="00BF1059">
          <w:pPr>
            <w:pStyle w:val="Spistreci1"/>
            <w:rPr>
              <w:rFonts w:eastAsiaTheme="minorEastAsia"/>
              <w:noProof/>
              <w:lang w:eastAsia="pl-PL"/>
            </w:rPr>
          </w:pPr>
          <w:hyperlink w:anchor="_Toc135387474" w:history="1">
            <w:r w:rsidRPr="00ED7BD3">
              <w:rPr>
                <w:rStyle w:val="Hipercze"/>
                <w:rFonts w:ascii="Arial" w:hAnsi="Arial" w:cs="Arial"/>
                <w:noProof/>
              </w:rPr>
              <w:t>I.</w:t>
            </w:r>
            <w:r>
              <w:rPr>
                <w:rFonts w:eastAsiaTheme="minorEastAsia"/>
                <w:noProof/>
                <w:lang w:eastAsia="pl-PL"/>
              </w:rPr>
              <w:t xml:space="preserve"> </w:t>
            </w:r>
            <w:r w:rsidRPr="00ED7BD3">
              <w:rPr>
                <w:rStyle w:val="Hipercze"/>
                <w:rFonts w:ascii="Arial" w:hAnsi="Arial" w:cs="Arial"/>
                <w:noProof/>
              </w:rPr>
              <w:t>Informacje o projekcie</w:t>
            </w:r>
            <w:r w:rsidRPr="00E74AA1">
              <w:rPr>
                <w:noProof/>
                <w:webHidden/>
              </w:rPr>
              <w:tab/>
            </w:r>
            <w:r w:rsidRPr="008D35C7">
              <w:rPr>
                <w:noProof/>
                <w:webHidden/>
              </w:rPr>
              <w:fldChar w:fldCharType="begin"/>
            </w:r>
            <w:r w:rsidRPr="00E74AA1">
              <w:rPr>
                <w:noProof/>
                <w:webHidden/>
              </w:rPr>
              <w:instrText xml:space="preserve"> PAGEREF _Toc135387474 \h </w:instrText>
            </w:r>
            <w:r w:rsidRPr="008D35C7">
              <w:rPr>
                <w:noProof/>
                <w:webHidden/>
              </w:rPr>
            </w:r>
            <w:r w:rsidRPr="008D35C7">
              <w:rPr>
                <w:noProof/>
                <w:webHidden/>
              </w:rPr>
              <w:fldChar w:fldCharType="separate"/>
            </w:r>
            <w:r w:rsidR="00D41699">
              <w:rPr>
                <w:noProof/>
                <w:webHidden/>
              </w:rPr>
              <w:t>6</w:t>
            </w:r>
            <w:r w:rsidRPr="008D35C7">
              <w:rPr>
                <w:noProof/>
                <w:webHidden/>
              </w:rPr>
              <w:fldChar w:fldCharType="end"/>
            </w:r>
          </w:hyperlink>
        </w:p>
        <w:p w14:paraId="4DEF17BF" w14:textId="4E7E24D4" w:rsidR="00E74AA1" w:rsidRPr="00E74AA1" w:rsidRDefault="00E74AA1" w:rsidP="00BF1059">
          <w:pPr>
            <w:pStyle w:val="Spistreci1"/>
            <w:rPr>
              <w:rFonts w:eastAsiaTheme="minorEastAsia"/>
              <w:noProof/>
              <w:lang w:eastAsia="pl-PL"/>
            </w:rPr>
          </w:pPr>
          <w:hyperlink w:anchor="_Toc135387478" w:history="1">
            <w:r w:rsidRPr="00ED7BD3">
              <w:rPr>
                <w:rStyle w:val="Hipercze"/>
                <w:rFonts w:ascii="Arial" w:hAnsi="Arial" w:cs="Arial"/>
                <w:noProof/>
              </w:rPr>
              <w:t>II.</w:t>
            </w:r>
            <w:r>
              <w:rPr>
                <w:rFonts w:eastAsiaTheme="minorEastAsia"/>
                <w:noProof/>
                <w:lang w:eastAsia="pl-PL"/>
              </w:rPr>
              <w:t xml:space="preserve"> </w:t>
            </w:r>
            <w:r w:rsidRPr="00ED7BD3">
              <w:rPr>
                <w:rStyle w:val="Hipercze"/>
                <w:rFonts w:ascii="Arial" w:hAnsi="Arial" w:cs="Arial"/>
                <w:noProof/>
              </w:rPr>
              <w:t>Wnioskodawca i realizatorzy</w:t>
            </w:r>
            <w:r w:rsidRPr="00E74AA1">
              <w:rPr>
                <w:noProof/>
                <w:webHidden/>
              </w:rPr>
              <w:tab/>
            </w:r>
            <w:r w:rsidRPr="008D35C7">
              <w:rPr>
                <w:noProof/>
                <w:webHidden/>
              </w:rPr>
              <w:fldChar w:fldCharType="begin"/>
            </w:r>
            <w:r w:rsidRPr="00E74AA1">
              <w:rPr>
                <w:noProof/>
                <w:webHidden/>
              </w:rPr>
              <w:instrText xml:space="preserve"> PAGEREF _Toc135387478 \h </w:instrText>
            </w:r>
            <w:r w:rsidRPr="008D35C7">
              <w:rPr>
                <w:noProof/>
                <w:webHidden/>
              </w:rPr>
            </w:r>
            <w:r w:rsidRPr="008D35C7">
              <w:rPr>
                <w:noProof/>
                <w:webHidden/>
              </w:rPr>
              <w:fldChar w:fldCharType="separate"/>
            </w:r>
            <w:r w:rsidR="00D41699">
              <w:rPr>
                <w:noProof/>
                <w:webHidden/>
              </w:rPr>
              <w:t>9</w:t>
            </w:r>
            <w:r w:rsidRPr="008D35C7">
              <w:rPr>
                <w:noProof/>
                <w:webHidden/>
              </w:rPr>
              <w:fldChar w:fldCharType="end"/>
            </w:r>
          </w:hyperlink>
        </w:p>
        <w:p w14:paraId="686ECEE7" w14:textId="0DFB068B" w:rsidR="00E74AA1" w:rsidRPr="00E74AA1" w:rsidRDefault="00E74AA1" w:rsidP="00BF1059">
          <w:pPr>
            <w:pStyle w:val="Spistreci1"/>
            <w:rPr>
              <w:rFonts w:eastAsiaTheme="minorEastAsia"/>
              <w:noProof/>
              <w:lang w:eastAsia="pl-PL"/>
            </w:rPr>
          </w:pPr>
          <w:hyperlink w:anchor="_Toc135387479" w:history="1">
            <w:r w:rsidRPr="00ED7BD3">
              <w:rPr>
                <w:rStyle w:val="Hipercze"/>
                <w:rFonts w:ascii="Arial" w:hAnsi="Arial" w:cs="Arial"/>
                <w:noProof/>
              </w:rPr>
              <w:t>III.</w:t>
            </w:r>
            <w:r>
              <w:rPr>
                <w:rFonts w:eastAsiaTheme="minorEastAsia"/>
                <w:noProof/>
                <w:lang w:eastAsia="pl-PL"/>
              </w:rPr>
              <w:t xml:space="preserve"> </w:t>
            </w:r>
            <w:r w:rsidRPr="00ED7BD3">
              <w:rPr>
                <w:rStyle w:val="Hipercze"/>
                <w:rFonts w:ascii="Arial" w:hAnsi="Arial" w:cs="Arial"/>
                <w:noProof/>
              </w:rPr>
              <w:t>Wskaźniki projektu</w:t>
            </w:r>
            <w:r w:rsidRPr="00E74AA1">
              <w:rPr>
                <w:noProof/>
                <w:webHidden/>
              </w:rPr>
              <w:tab/>
            </w:r>
            <w:r w:rsidRPr="008D35C7">
              <w:rPr>
                <w:noProof/>
                <w:webHidden/>
              </w:rPr>
              <w:fldChar w:fldCharType="begin"/>
            </w:r>
            <w:r w:rsidRPr="00E74AA1">
              <w:rPr>
                <w:noProof/>
                <w:webHidden/>
              </w:rPr>
              <w:instrText xml:space="preserve"> PAGEREF _Toc135387479 \h </w:instrText>
            </w:r>
            <w:r w:rsidRPr="008D35C7">
              <w:rPr>
                <w:noProof/>
                <w:webHidden/>
              </w:rPr>
            </w:r>
            <w:r w:rsidRPr="008D35C7">
              <w:rPr>
                <w:noProof/>
                <w:webHidden/>
              </w:rPr>
              <w:fldChar w:fldCharType="separate"/>
            </w:r>
            <w:r w:rsidR="00D41699">
              <w:rPr>
                <w:noProof/>
                <w:webHidden/>
              </w:rPr>
              <w:t>10</w:t>
            </w:r>
            <w:r w:rsidRPr="008D35C7">
              <w:rPr>
                <w:noProof/>
                <w:webHidden/>
              </w:rPr>
              <w:fldChar w:fldCharType="end"/>
            </w:r>
          </w:hyperlink>
        </w:p>
        <w:p w14:paraId="7E046FEC" w14:textId="683ED778" w:rsidR="00E74AA1" w:rsidRPr="00E74AA1" w:rsidRDefault="00E74AA1" w:rsidP="00BF1059">
          <w:pPr>
            <w:pStyle w:val="Spistreci1"/>
            <w:rPr>
              <w:rFonts w:eastAsiaTheme="minorEastAsia"/>
              <w:noProof/>
              <w:lang w:eastAsia="pl-PL"/>
            </w:rPr>
          </w:pPr>
          <w:hyperlink w:anchor="_Toc135387480" w:history="1">
            <w:r w:rsidRPr="00ED7BD3">
              <w:rPr>
                <w:rStyle w:val="Hipercze"/>
                <w:rFonts w:ascii="Arial" w:hAnsi="Arial" w:cs="Arial"/>
                <w:noProof/>
              </w:rPr>
              <w:t>IV. Zadania</w:t>
            </w:r>
            <w:r w:rsidRPr="00E74AA1">
              <w:rPr>
                <w:noProof/>
                <w:webHidden/>
              </w:rPr>
              <w:tab/>
            </w:r>
            <w:r w:rsidRPr="008D35C7">
              <w:rPr>
                <w:noProof/>
                <w:webHidden/>
              </w:rPr>
              <w:fldChar w:fldCharType="begin"/>
            </w:r>
            <w:r w:rsidRPr="00E74AA1">
              <w:rPr>
                <w:noProof/>
                <w:webHidden/>
              </w:rPr>
              <w:instrText xml:space="preserve"> PAGEREF _Toc135387480 \h </w:instrText>
            </w:r>
            <w:r w:rsidRPr="008D35C7">
              <w:rPr>
                <w:noProof/>
                <w:webHidden/>
              </w:rPr>
            </w:r>
            <w:r w:rsidRPr="008D35C7">
              <w:rPr>
                <w:noProof/>
                <w:webHidden/>
              </w:rPr>
              <w:fldChar w:fldCharType="separate"/>
            </w:r>
            <w:r w:rsidR="00D41699">
              <w:rPr>
                <w:noProof/>
                <w:webHidden/>
              </w:rPr>
              <w:t>13</w:t>
            </w:r>
            <w:r w:rsidRPr="008D35C7">
              <w:rPr>
                <w:noProof/>
                <w:webHidden/>
              </w:rPr>
              <w:fldChar w:fldCharType="end"/>
            </w:r>
          </w:hyperlink>
        </w:p>
        <w:p w14:paraId="0B46A22E" w14:textId="09D48F36" w:rsidR="00E74AA1" w:rsidRPr="00E74AA1" w:rsidRDefault="00E74AA1" w:rsidP="00BF1059">
          <w:pPr>
            <w:pStyle w:val="Spistreci1"/>
            <w:rPr>
              <w:rFonts w:eastAsiaTheme="minorEastAsia"/>
              <w:noProof/>
              <w:lang w:eastAsia="pl-PL"/>
            </w:rPr>
          </w:pPr>
          <w:hyperlink w:anchor="_Toc135387481" w:history="1">
            <w:r w:rsidRPr="00ED7BD3">
              <w:rPr>
                <w:rStyle w:val="Hipercze"/>
                <w:rFonts w:ascii="Arial" w:hAnsi="Arial" w:cs="Arial"/>
                <w:noProof/>
              </w:rPr>
              <w:t>V.</w:t>
            </w:r>
            <w:r>
              <w:rPr>
                <w:rFonts w:eastAsiaTheme="minorEastAsia"/>
                <w:noProof/>
                <w:lang w:eastAsia="pl-PL"/>
              </w:rPr>
              <w:t xml:space="preserve"> </w:t>
            </w:r>
            <w:r w:rsidRPr="00ED7BD3">
              <w:rPr>
                <w:rStyle w:val="Hipercze"/>
                <w:rFonts w:ascii="Arial" w:hAnsi="Arial" w:cs="Arial"/>
                <w:noProof/>
              </w:rPr>
              <w:t>Budżet projektu</w:t>
            </w:r>
            <w:r w:rsidRPr="00E74AA1">
              <w:rPr>
                <w:noProof/>
                <w:webHidden/>
              </w:rPr>
              <w:tab/>
            </w:r>
            <w:r w:rsidRPr="008D35C7">
              <w:rPr>
                <w:noProof/>
                <w:webHidden/>
              </w:rPr>
              <w:fldChar w:fldCharType="begin"/>
            </w:r>
            <w:r w:rsidRPr="00E74AA1">
              <w:rPr>
                <w:noProof/>
                <w:webHidden/>
              </w:rPr>
              <w:instrText xml:space="preserve"> PAGEREF _Toc135387481 \h </w:instrText>
            </w:r>
            <w:r w:rsidRPr="008D35C7">
              <w:rPr>
                <w:noProof/>
                <w:webHidden/>
              </w:rPr>
            </w:r>
            <w:r w:rsidRPr="008D35C7">
              <w:rPr>
                <w:noProof/>
                <w:webHidden/>
              </w:rPr>
              <w:fldChar w:fldCharType="separate"/>
            </w:r>
            <w:r w:rsidR="00D41699">
              <w:rPr>
                <w:noProof/>
                <w:webHidden/>
              </w:rPr>
              <w:t>16</w:t>
            </w:r>
            <w:r w:rsidRPr="008D35C7">
              <w:rPr>
                <w:noProof/>
                <w:webHidden/>
              </w:rPr>
              <w:fldChar w:fldCharType="end"/>
            </w:r>
          </w:hyperlink>
        </w:p>
        <w:p w14:paraId="2FC8727D" w14:textId="61996786" w:rsidR="00E74AA1" w:rsidRPr="00E74AA1" w:rsidRDefault="00E74AA1" w:rsidP="00BF1059">
          <w:pPr>
            <w:pStyle w:val="Spistreci1"/>
            <w:rPr>
              <w:rFonts w:eastAsiaTheme="minorEastAsia"/>
              <w:noProof/>
              <w:lang w:eastAsia="pl-PL"/>
            </w:rPr>
          </w:pPr>
          <w:hyperlink w:anchor="_Toc135387482" w:history="1">
            <w:r w:rsidRPr="00ED7BD3">
              <w:rPr>
                <w:rStyle w:val="Hipercze"/>
                <w:rFonts w:ascii="Arial" w:hAnsi="Arial" w:cs="Arial"/>
                <w:noProof/>
              </w:rPr>
              <w:t>VI.</w:t>
            </w:r>
            <w:r>
              <w:rPr>
                <w:rFonts w:eastAsiaTheme="minorEastAsia"/>
                <w:noProof/>
                <w:lang w:eastAsia="pl-PL"/>
              </w:rPr>
              <w:t xml:space="preserve"> </w:t>
            </w:r>
            <w:r w:rsidRPr="00ED7BD3">
              <w:rPr>
                <w:rStyle w:val="Hipercze"/>
                <w:rFonts w:ascii="Arial" w:hAnsi="Arial" w:cs="Arial"/>
                <w:noProof/>
              </w:rPr>
              <w:t>Podsumowanie budżetu</w:t>
            </w:r>
            <w:r w:rsidRPr="00E74AA1">
              <w:rPr>
                <w:noProof/>
                <w:webHidden/>
              </w:rPr>
              <w:tab/>
            </w:r>
            <w:r w:rsidRPr="008D35C7">
              <w:rPr>
                <w:noProof/>
                <w:webHidden/>
              </w:rPr>
              <w:fldChar w:fldCharType="begin"/>
            </w:r>
            <w:r w:rsidRPr="00E74AA1">
              <w:rPr>
                <w:noProof/>
                <w:webHidden/>
              </w:rPr>
              <w:instrText xml:space="preserve"> PAGEREF _Toc135387482 \h </w:instrText>
            </w:r>
            <w:r w:rsidRPr="008D35C7">
              <w:rPr>
                <w:noProof/>
                <w:webHidden/>
              </w:rPr>
            </w:r>
            <w:r w:rsidRPr="008D35C7">
              <w:rPr>
                <w:noProof/>
                <w:webHidden/>
              </w:rPr>
              <w:fldChar w:fldCharType="separate"/>
            </w:r>
            <w:r w:rsidR="00D41699">
              <w:rPr>
                <w:noProof/>
                <w:webHidden/>
              </w:rPr>
              <w:t>19</w:t>
            </w:r>
            <w:r w:rsidRPr="008D35C7">
              <w:rPr>
                <w:noProof/>
                <w:webHidden/>
              </w:rPr>
              <w:fldChar w:fldCharType="end"/>
            </w:r>
          </w:hyperlink>
        </w:p>
        <w:p w14:paraId="37DCEC98" w14:textId="60780D5F" w:rsidR="00E74AA1" w:rsidRPr="00E74AA1" w:rsidRDefault="00E74AA1" w:rsidP="00BF1059">
          <w:pPr>
            <w:pStyle w:val="Spistreci1"/>
            <w:rPr>
              <w:rFonts w:eastAsiaTheme="minorEastAsia"/>
              <w:noProof/>
              <w:lang w:eastAsia="pl-PL"/>
            </w:rPr>
          </w:pPr>
          <w:hyperlink w:anchor="_Toc135387483" w:history="1">
            <w:r w:rsidRPr="00ED7BD3">
              <w:rPr>
                <w:rStyle w:val="Hipercze"/>
                <w:rFonts w:ascii="Arial" w:hAnsi="Arial" w:cs="Arial"/>
                <w:noProof/>
              </w:rPr>
              <w:t>VII.</w:t>
            </w:r>
            <w:r>
              <w:rPr>
                <w:rFonts w:eastAsiaTheme="minorEastAsia"/>
                <w:noProof/>
                <w:lang w:eastAsia="pl-PL"/>
              </w:rPr>
              <w:t xml:space="preserve"> </w:t>
            </w:r>
            <w:r w:rsidRPr="00ED7BD3">
              <w:rPr>
                <w:rStyle w:val="Hipercze"/>
                <w:rFonts w:ascii="Arial" w:hAnsi="Arial" w:cs="Arial"/>
                <w:noProof/>
              </w:rPr>
              <w:t>Źródła finansowania</w:t>
            </w:r>
            <w:r w:rsidRPr="00E74AA1">
              <w:rPr>
                <w:noProof/>
                <w:webHidden/>
              </w:rPr>
              <w:tab/>
            </w:r>
            <w:r w:rsidRPr="008D35C7">
              <w:rPr>
                <w:noProof/>
                <w:webHidden/>
              </w:rPr>
              <w:fldChar w:fldCharType="begin"/>
            </w:r>
            <w:r w:rsidRPr="00E74AA1">
              <w:rPr>
                <w:noProof/>
                <w:webHidden/>
              </w:rPr>
              <w:instrText xml:space="preserve"> PAGEREF _Toc135387483 \h </w:instrText>
            </w:r>
            <w:r w:rsidRPr="008D35C7">
              <w:rPr>
                <w:noProof/>
                <w:webHidden/>
              </w:rPr>
            </w:r>
            <w:r w:rsidRPr="008D35C7">
              <w:rPr>
                <w:noProof/>
                <w:webHidden/>
              </w:rPr>
              <w:fldChar w:fldCharType="separate"/>
            </w:r>
            <w:r w:rsidR="00D41699">
              <w:rPr>
                <w:noProof/>
                <w:webHidden/>
              </w:rPr>
              <w:t>19</w:t>
            </w:r>
            <w:r w:rsidRPr="008D35C7">
              <w:rPr>
                <w:noProof/>
                <w:webHidden/>
              </w:rPr>
              <w:fldChar w:fldCharType="end"/>
            </w:r>
          </w:hyperlink>
        </w:p>
        <w:p w14:paraId="316D4C20" w14:textId="68E2D010" w:rsidR="00E74AA1" w:rsidRPr="00E74AA1" w:rsidRDefault="00E74AA1" w:rsidP="00BF1059">
          <w:pPr>
            <w:pStyle w:val="Spistreci1"/>
            <w:rPr>
              <w:rFonts w:eastAsiaTheme="minorEastAsia"/>
              <w:noProof/>
              <w:lang w:eastAsia="pl-PL"/>
            </w:rPr>
          </w:pPr>
          <w:hyperlink w:anchor="_Toc135387484" w:history="1">
            <w:r w:rsidRPr="00ED7BD3">
              <w:rPr>
                <w:rStyle w:val="Hipercze"/>
                <w:rFonts w:ascii="Arial" w:hAnsi="Arial" w:cs="Arial"/>
                <w:noProof/>
              </w:rPr>
              <w:t>VIII.</w:t>
            </w:r>
            <w:r>
              <w:rPr>
                <w:rFonts w:eastAsiaTheme="minorEastAsia"/>
                <w:noProof/>
                <w:lang w:eastAsia="pl-PL"/>
              </w:rPr>
              <w:t xml:space="preserve"> </w:t>
            </w:r>
            <w:r w:rsidRPr="00ED7BD3">
              <w:rPr>
                <w:rStyle w:val="Hipercze"/>
                <w:rFonts w:ascii="Arial" w:hAnsi="Arial" w:cs="Arial"/>
                <w:noProof/>
              </w:rPr>
              <w:t>Uzasadnienia wydatków</w:t>
            </w:r>
            <w:r w:rsidRPr="00E74AA1">
              <w:rPr>
                <w:noProof/>
                <w:webHidden/>
              </w:rPr>
              <w:tab/>
            </w:r>
            <w:r w:rsidRPr="008D35C7">
              <w:rPr>
                <w:noProof/>
                <w:webHidden/>
              </w:rPr>
              <w:fldChar w:fldCharType="begin"/>
            </w:r>
            <w:r w:rsidRPr="00E74AA1">
              <w:rPr>
                <w:noProof/>
                <w:webHidden/>
              </w:rPr>
              <w:instrText xml:space="preserve"> PAGEREF _Toc135387484 \h </w:instrText>
            </w:r>
            <w:r w:rsidRPr="008D35C7">
              <w:rPr>
                <w:noProof/>
                <w:webHidden/>
              </w:rPr>
            </w:r>
            <w:r w:rsidRPr="008D35C7">
              <w:rPr>
                <w:noProof/>
                <w:webHidden/>
              </w:rPr>
              <w:fldChar w:fldCharType="separate"/>
            </w:r>
            <w:r w:rsidR="00D41699">
              <w:rPr>
                <w:noProof/>
                <w:webHidden/>
              </w:rPr>
              <w:t>20</w:t>
            </w:r>
            <w:r w:rsidRPr="008D35C7">
              <w:rPr>
                <w:noProof/>
                <w:webHidden/>
              </w:rPr>
              <w:fldChar w:fldCharType="end"/>
            </w:r>
          </w:hyperlink>
        </w:p>
        <w:p w14:paraId="490E3759" w14:textId="73A6800D" w:rsidR="00E74AA1" w:rsidRPr="00E74AA1" w:rsidRDefault="00E74AA1" w:rsidP="00BF1059">
          <w:pPr>
            <w:pStyle w:val="Spistreci1"/>
            <w:rPr>
              <w:rFonts w:eastAsiaTheme="minorEastAsia"/>
              <w:noProof/>
              <w:lang w:eastAsia="pl-PL"/>
            </w:rPr>
          </w:pPr>
          <w:hyperlink w:anchor="_Toc135387485" w:history="1">
            <w:r w:rsidRPr="00ED7BD3">
              <w:rPr>
                <w:rStyle w:val="Hipercze"/>
                <w:rFonts w:ascii="Arial" w:hAnsi="Arial" w:cs="Arial"/>
                <w:noProof/>
              </w:rPr>
              <w:t>IX. Potencjał do realizacji projektu</w:t>
            </w:r>
            <w:r w:rsidRPr="00E74AA1">
              <w:rPr>
                <w:noProof/>
                <w:webHidden/>
              </w:rPr>
              <w:tab/>
            </w:r>
            <w:r w:rsidRPr="008D35C7">
              <w:rPr>
                <w:noProof/>
                <w:webHidden/>
              </w:rPr>
              <w:fldChar w:fldCharType="begin"/>
            </w:r>
            <w:r w:rsidRPr="00E74AA1">
              <w:rPr>
                <w:noProof/>
                <w:webHidden/>
              </w:rPr>
              <w:instrText xml:space="preserve"> PAGEREF _Toc135387485 \h </w:instrText>
            </w:r>
            <w:r w:rsidRPr="008D35C7">
              <w:rPr>
                <w:noProof/>
                <w:webHidden/>
              </w:rPr>
            </w:r>
            <w:r w:rsidRPr="008D35C7">
              <w:rPr>
                <w:noProof/>
                <w:webHidden/>
              </w:rPr>
              <w:fldChar w:fldCharType="separate"/>
            </w:r>
            <w:r w:rsidR="00D41699">
              <w:rPr>
                <w:noProof/>
                <w:webHidden/>
              </w:rPr>
              <w:t>22</w:t>
            </w:r>
            <w:r w:rsidRPr="008D35C7">
              <w:rPr>
                <w:noProof/>
                <w:webHidden/>
              </w:rPr>
              <w:fldChar w:fldCharType="end"/>
            </w:r>
          </w:hyperlink>
        </w:p>
        <w:p w14:paraId="416E355D" w14:textId="3E5567A3" w:rsidR="00E74AA1" w:rsidRPr="00E74AA1" w:rsidRDefault="00E74AA1" w:rsidP="00BF1059">
          <w:pPr>
            <w:pStyle w:val="Spistreci1"/>
            <w:rPr>
              <w:rFonts w:eastAsiaTheme="minorEastAsia"/>
              <w:noProof/>
              <w:lang w:eastAsia="pl-PL"/>
            </w:rPr>
          </w:pPr>
          <w:hyperlink w:anchor="_Toc135387486" w:history="1">
            <w:r w:rsidRPr="00ED7BD3">
              <w:rPr>
                <w:rStyle w:val="Hipercze"/>
                <w:rFonts w:ascii="Arial" w:hAnsi="Arial" w:cs="Arial"/>
                <w:noProof/>
              </w:rPr>
              <w:t>X. Dodatkowe informacje</w:t>
            </w:r>
            <w:r w:rsidRPr="00E74AA1">
              <w:rPr>
                <w:noProof/>
                <w:webHidden/>
              </w:rPr>
              <w:tab/>
            </w:r>
            <w:r w:rsidRPr="008D35C7">
              <w:rPr>
                <w:noProof/>
                <w:webHidden/>
              </w:rPr>
              <w:fldChar w:fldCharType="begin"/>
            </w:r>
            <w:r w:rsidRPr="00E74AA1">
              <w:rPr>
                <w:noProof/>
                <w:webHidden/>
              </w:rPr>
              <w:instrText xml:space="preserve"> PAGEREF _Toc135387486 \h </w:instrText>
            </w:r>
            <w:r w:rsidRPr="008D35C7">
              <w:rPr>
                <w:noProof/>
                <w:webHidden/>
              </w:rPr>
            </w:r>
            <w:r w:rsidRPr="008D35C7">
              <w:rPr>
                <w:noProof/>
                <w:webHidden/>
              </w:rPr>
              <w:fldChar w:fldCharType="separate"/>
            </w:r>
            <w:r w:rsidR="00D41699">
              <w:rPr>
                <w:noProof/>
                <w:webHidden/>
              </w:rPr>
              <w:t>26</w:t>
            </w:r>
            <w:r w:rsidRPr="008D35C7">
              <w:rPr>
                <w:noProof/>
                <w:webHidden/>
              </w:rPr>
              <w:fldChar w:fldCharType="end"/>
            </w:r>
          </w:hyperlink>
        </w:p>
        <w:p w14:paraId="3C01F712" w14:textId="5624659D" w:rsidR="00E74AA1" w:rsidRPr="00E74AA1" w:rsidRDefault="00E74AA1" w:rsidP="00BF1059">
          <w:pPr>
            <w:pStyle w:val="Spistreci1"/>
            <w:rPr>
              <w:rFonts w:eastAsiaTheme="minorEastAsia"/>
              <w:noProof/>
              <w:lang w:eastAsia="pl-PL"/>
            </w:rPr>
          </w:pPr>
          <w:hyperlink w:anchor="_Toc135387487" w:history="1">
            <w:r w:rsidRPr="00ED7BD3">
              <w:rPr>
                <w:rStyle w:val="Hipercze"/>
                <w:rFonts w:ascii="Arial" w:hAnsi="Arial" w:cs="Arial"/>
                <w:noProof/>
              </w:rPr>
              <w:t>XI. Harmonogram</w:t>
            </w:r>
            <w:r w:rsidRPr="00E74AA1">
              <w:rPr>
                <w:noProof/>
                <w:webHidden/>
              </w:rPr>
              <w:tab/>
            </w:r>
            <w:r w:rsidRPr="008D35C7">
              <w:rPr>
                <w:noProof/>
                <w:webHidden/>
              </w:rPr>
              <w:fldChar w:fldCharType="begin"/>
            </w:r>
            <w:r w:rsidRPr="00E74AA1">
              <w:rPr>
                <w:noProof/>
                <w:webHidden/>
              </w:rPr>
              <w:instrText xml:space="preserve"> PAGEREF _Toc135387487 \h </w:instrText>
            </w:r>
            <w:r w:rsidRPr="008D35C7">
              <w:rPr>
                <w:noProof/>
                <w:webHidden/>
              </w:rPr>
            </w:r>
            <w:r w:rsidRPr="008D35C7">
              <w:rPr>
                <w:noProof/>
                <w:webHidden/>
              </w:rPr>
              <w:fldChar w:fldCharType="separate"/>
            </w:r>
            <w:r w:rsidR="00D41699">
              <w:rPr>
                <w:noProof/>
                <w:webHidden/>
              </w:rPr>
              <w:t>36</w:t>
            </w:r>
            <w:r w:rsidRPr="008D35C7">
              <w:rPr>
                <w:noProof/>
                <w:webHidden/>
              </w:rPr>
              <w:fldChar w:fldCharType="end"/>
            </w:r>
          </w:hyperlink>
        </w:p>
        <w:p w14:paraId="32702F8D" w14:textId="7C56A05D" w:rsidR="00E74AA1" w:rsidRPr="00E74AA1" w:rsidRDefault="00E74AA1" w:rsidP="00BF1059">
          <w:pPr>
            <w:pStyle w:val="Spistreci1"/>
            <w:rPr>
              <w:rFonts w:eastAsiaTheme="minorEastAsia"/>
              <w:noProof/>
              <w:lang w:eastAsia="pl-PL"/>
            </w:rPr>
          </w:pPr>
          <w:hyperlink w:anchor="_Toc135387488" w:history="1">
            <w:r w:rsidRPr="00ED7BD3">
              <w:rPr>
                <w:rStyle w:val="Hipercze"/>
                <w:rFonts w:ascii="Arial" w:hAnsi="Arial" w:cs="Arial"/>
                <w:noProof/>
              </w:rPr>
              <w:t>XII.</w:t>
            </w:r>
            <w:r>
              <w:rPr>
                <w:rStyle w:val="Hipercze"/>
                <w:rFonts w:ascii="Arial" w:hAnsi="Arial" w:cs="Arial"/>
                <w:noProof/>
              </w:rPr>
              <w:t xml:space="preserve"> </w:t>
            </w:r>
            <w:r w:rsidRPr="00ED7BD3">
              <w:rPr>
                <w:rStyle w:val="Hipercze"/>
                <w:rFonts w:ascii="Arial" w:hAnsi="Arial" w:cs="Arial"/>
                <w:noProof/>
              </w:rPr>
              <w:t>Oświadczenia</w:t>
            </w:r>
            <w:r w:rsidRPr="00E74AA1">
              <w:rPr>
                <w:noProof/>
                <w:webHidden/>
              </w:rPr>
              <w:tab/>
            </w:r>
            <w:r w:rsidRPr="008D35C7">
              <w:rPr>
                <w:noProof/>
                <w:webHidden/>
              </w:rPr>
              <w:fldChar w:fldCharType="begin"/>
            </w:r>
            <w:r w:rsidRPr="00E74AA1">
              <w:rPr>
                <w:noProof/>
                <w:webHidden/>
              </w:rPr>
              <w:instrText xml:space="preserve"> PAGEREF _Toc135387488 \h </w:instrText>
            </w:r>
            <w:r w:rsidRPr="008D35C7">
              <w:rPr>
                <w:noProof/>
                <w:webHidden/>
              </w:rPr>
            </w:r>
            <w:r w:rsidRPr="008D35C7">
              <w:rPr>
                <w:noProof/>
                <w:webHidden/>
              </w:rPr>
              <w:fldChar w:fldCharType="separate"/>
            </w:r>
            <w:r w:rsidR="00D41699">
              <w:rPr>
                <w:noProof/>
                <w:webHidden/>
              </w:rPr>
              <w:t>36</w:t>
            </w:r>
            <w:r w:rsidRPr="008D35C7">
              <w:rPr>
                <w:noProof/>
                <w:webHidden/>
              </w:rPr>
              <w:fldChar w:fldCharType="end"/>
            </w:r>
          </w:hyperlink>
        </w:p>
        <w:p w14:paraId="14DD0F0A" w14:textId="558B66DC" w:rsidR="00E74AA1" w:rsidRPr="00E74AA1" w:rsidRDefault="00E74AA1" w:rsidP="00BF1059">
          <w:pPr>
            <w:pStyle w:val="Spistreci1"/>
            <w:rPr>
              <w:rFonts w:eastAsiaTheme="minorEastAsia"/>
              <w:noProof/>
              <w:lang w:eastAsia="pl-PL"/>
            </w:rPr>
          </w:pPr>
          <w:hyperlink w:anchor="_Toc135387489" w:history="1">
            <w:r w:rsidRPr="00ED7BD3">
              <w:rPr>
                <w:rStyle w:val="Hipercze"/>
                <w:rFonts w:ascii="Arial" w:hAnsi="Arial" w:cs="Arial"/>
                <w:noProof/>
              </w:rPr>
              <w:t>XIII. Załączniki</w:t>
            </w:r>
            <w:r w:rsidRPr="00E74AA1">
              <w:rPr>
                <w:noProof/>
                <w:webHidden/>
              </w:rPr>
              <w:tab/>
            </w:r>
            <w:r w:rsidRPr="008D35C7">
              <w:rPr>
                <w:noProof/>
                <w:webHidden/>
              </w:rPr>
              <w:fldChar w:fldCharType="begin"/>
            </w:r>
            <w:r w:rsidRPr="00E74AA1">
              <w:rPr>
                <w:noProof/>
                <w:webHidden/>
              </w:rPr>
              <w:instrText xml:space="preserve"> PAGEREF _Toc135387489 \h </w:instrText>
            </w:r>
            <w:r w:rsidRPr="008D35C7">
              <w:rPr>
                <w:noProof/>
                <w:webHidden/>
              </w:rPr>
            </w:r>
            <w:r w:rsidRPr="008D35C7">
              <w:rPr>
                <w:noProof/>
                <w:webHidden/>
              </w:rPr>
              <w:fldChar w:fldCharType="separate"/>
            </w:r>
            <w:r w:rsidR="00D41699">
              <w:rPr>
                <w:noProof/>
                <w:webHidden/>
              </w:rPr>
              <w:t>37</w:t>
            </w:r>
            <w:r w:rsidRPr="008D35C7">
              <w:rPr>
                <w:noProof/>
                <w:webHidden/>
              </w:rPr>
              <w:fldChar w:fldCharType="end"/>
            </w:r>
          </w:hyperlink>
        </w:p>
        <w:p w14:paraId="7F96ABCD" w14:textId="08E642C7" w:rsidR="00E74AA1" w:rsidRPr="00E74AA1" w:rsidRDefault="00E74AA1" w:rsidP="00BF1059">
          <w:pPr>
            <w:pStyle w:val="Spistreci1"/>
            <w:rPr>
              <w:rFonts w:eastAsiaTheme="minorEastAsia"/>
              <w:noProof/>
              <w:lang w:eastAsia="pl-PL"/>
            </w:rPr>
          </w:pPr>
          <w:hyperlink w:anchor="_Toc135387490" w:history="1">
            <w:r w:rsidRPr="00ED7BD3">
              <w:rPr>
                <w:rStyle w:val="Hipercze"/>
                <w:rFonts w:ascii="Arial" w:hAnsi="Arial" w:cs="Arial"/>
                <w:noProof/>
              </w:rPr>
              <w:t>XIV. Informacje o wniosku o dofinansowanie</w:t>
            </w:r>
            <w:r w:rsidRPr="00E74AA1">
              <w:rPr>
                <w:noProof/>
                <w:webHidden/>
              </w:rPr>
              <w:tab/>
            </w:r>
            <w:r w:rsidRPr="008D35C7">
              <w:rPr>
                <w:noProof/>
                <w:webHidden/>
              </w:rPr>
              <w:fldChar w:fldCharType="begin"/>
            </w:r>
            <w:r w:rsidRPr="00E74AA1">
              <w:rPr>
                <w:noProof/>
                <w:webHidden/>
              </w:rPr>
              <w:instrText xml:space="preserve"> PAGEREF _Toc135387490 \h </w:instrText>
            </w:r>
            <w:r w:rsidRPr="008D35C7">
              <w:rPr>
                <w:noProof/>
                <w:webHidden/>
              </w:rPr>
            </w:r>
            <w:r w:rsidRPr="008D35C7">
              <w:rPr>
                <w:noProof/>
                <w:webHidden/>
              </w:rPr>
              <w:fldChar w:fldCharType="separate"/>
            </w:r>
            <w:r w:rsidR="00D41699">
              <w:rPr>
                <w:noProof/>
                <w:webHidden/>
              </w:rPr>
              <w:t>37</w:t>
            </w:r>
            <w:r w:rsidRPr="008D35C7">
              <w:rPr>
                <w:noProof/>
                <w:webHidden/>
              </w:rPr>
              <w:fldChar w:fldCharType="end"/>
            </w:r>
          </w:hyperlink>
        </w:p>
        <w:p w14:paraId="5249C804" w14:textId="5FF5F4BD" w:rsidR="00E74AA1" w:rsidRPr="00E74AA1" w:rsidRDefault="00E74AA1" w:rsidP="00BF1059">
          <w:pPr>
            <w:pStyle w:val="Spistreci1"/>
            <w:rPr>
              <w:rFonts w:eastAsiaTheme="minorEastAsia"/>
              <w:noProof/>
              <w:lang w:eastAsia="pl-PL"/>
            </w:rPr>
          </w:pPr>
          <w:hyperlink w:anchor="_Toc135387491" w:history="1">
            <w:r w:rsidRPr="00ED7BD3">
              <w:rPr>
                <w:rStyle w:val="Hipercze"/>
                <w:rFonts w:ascii="Arial" w:hAnsi="Arial" w:cs="Arial"/>
                <w:noProof/>
              </w:rPr>
              <w:t>XV. Przesłanie dokumentu do instytucji</w:t>
            </w:r>
            <w:r w:rsidRPr="00E74AA1">
              <w:rPr>
                <w:noProof/>
                <w:webHidden/>
              </w:rPr>
              <w:tab/>
            </w:r>
            <w:r w:rsidRPr="008D35C7">
              <w:rPr>
                <w:noProof/>
                <w:webHidden/>
              </w:rPr>
              <w:fldChar w:fldCharType="begin"/>
            </w:r>
            <w:r w:rsidRPr="00E74AA1">
              <w:rPr>
                <w:noProof/>
                <w:webHidden/>
              </w:rPr>
              <w:instrText xml:space="preserve"> PAGEREF _Toc135387491 \h </w:instrText>
            </w:r>
            <w:r w:rsidRPr="008D35C7">
              <w:rPr>
                <w:noProof/>
                <w:webHidden/>
              </w:rPr>
            </w:r>
            <w:r w:rsidRPr="008D35C7">
              <w:rPr>
                <w:noProof/>
                <w:webHidden/>
              </w:rPr>
              <w:fldChar w:fldCharType="separate"/>
            </w:r>
            <w:r w:rsidR="00D41699">
              <w:rPr>
                <w:noProof/>
                <w:webHidden/>
              </w:rPr>
              <w:t>38</w:t>
            </w:r>
            <w:r w:rsidRPr="008D35C7">
              <w:rPr>
                <w:noProof/>
                <w:webHidden/>
              </w:rPr>
              <w:fldChar w:fldCharType="end"/>
            </w:r>
          </w:hyperlink>
        </w:p>
        <w:p w14:paraId="738B14B2" w14:textId="77777777" w:rsidR="00927003" w:rsidRPr="00B808CF" w:rsidRDefault="00DB7B04" w:rsidP="00E06270">
          <w:pPr>
            <w:spacing w:before="120" w:after="120" w:line="271" w:lineRule="auto"/>
            <w:rPr>
              <w:rFonts w:ascii="Arial" w:hAnsi="Arial" w:cs="Arial"/>
            </w:rPr>
          </w:pPr>
          <w:r w:rsidRPr="00B808CF">
            <w:rPr>
              <w:rFonts w:ascii="Arial" w:hAnsi="Arial" w:cs="Arial"/>
              <w:b/>
              <w:bCs/>
            </w:rPr>
            <w:fldChar w:fldCharType="end"/>
          </w:r>
        </w:p>
      </w:sdtContent>
    </w:sdt>
    <w:p w14:paraId="39A5E94D" w14:textId="77777777" w:rsidR="00271C60" w:rsidRPr="00B808CF" w:rsidRDefault="00271C60" w:rsidP="00E06270">
      <w:pPr>
        <w:pStyle w:val="Nagwek1"/>
        <w:spacing w:before="120" w:after="120" w:line="271" w:lineRule="auto"/>
        <w:rPr>
          <w:rFonts w:ascii="Arial" w:hAnsi="Arial" w:cs="Arial"/>
          <w:color w:val="auto"/>
        </w:rPr>
      </w:pPr>
      <w:bookmarkStart w:id="0" w:name="_Toc456607484"/>
    </w:p>
    <w:p w14:paraId="2CF3F389" w14:textId="77777777" w:rsidR="00271C60" w:rsidRDefault="00271C60" w:rsidP="00E06270">
      <w:pPr>
        <w:pStyle w:val="Nagwek1"/>
        <w:spacing w:before="120" w:after="120" w:line="271" w:lineRule="auto"/>
        <w:rPr>
          <w:rFonts w:ascii="Arial" w:hAnsi="Arial" w:cs="Arial"/>
          <w:color w:val="auto"/>
        </w:rPr>
      </w:pPr>
    </w:p>
    <w:p w14:paraId="25D289F7" w14:textId="77777777" w:rsidR="00BE2DE0" w:rsidRDefault="00BE2DE0" w:rsidP="00E06270">
      <w:pPr>
        <w:spacing w:before="120" w:after="120" w:line="271" w:lineRule="auto"/>
      </w:pPr>
    </w:p>
    <w:p w14:paraId="19038F3E" w14:textId="77777777" w:rsidR="00BE2DE0" w:rsidRDefault="00BE2DE0" w:rsidP="00E06270">
      <w:pPr>
        <w:spacing w:before="120" w:after="120" w:line="271" w:lineRule="auto"/>
      </w:pPr>
    </w:p>
    <w:p w14:paraId="389AEE14" w14:textId="77777777" w:rsidR="00BE2DE0" w:rsidRDefault="00BE2DE0" w:rsidP="00E06270">
      <w:pPr>
        <w:spacing w:before="120" w:after="120" w:line="271" w:lineRule="auto"/>
      </w:pPr>
    </w:p>
    <w:p w14:paraId="2AAC43B8" w14:textId="77777777" w:rsidR="00BE2DE0" w:rsidRDefault="00BE2DE0" w:rsidP="00E06270">
      <w:pPr>
        <w:spacing w:before="120" w:after="120" w:line="271" w:lineRule="auto"/>
      </w:pPr>
    </w:p>
    <w:p w14:paraId="2DAEA424" w14:textId="77777777" w:rsidR="00BE2DE0" w:rsidRDefault="00BE2DE0" w:rsidP="00E06270">
      <w:pPr>
        <w:spacing w:before="120" w:after="120" w:line="271" w:lineRule="auto"/>
      </w:pPr>
    </w:p>
    <w:p w14:paraId="1FDBB8B2" w14:textId="77777777" w:rsidR="00BE2DE0" w:rsidRDefault="00BE2DE0" w:rsidP="00E06270">
      <w:pPr>
        <w:spacing w:before="120" w:after="120" w:line="271" w:lineRule="auto"/>
      </w:pPr>
    </w:p>
    <w:p w14:paraId="4B49404E" w14:textId="77777777" w:rsidR="00BE2DE0" w:rsidRDefault="00BE2DE0" w:rsidP="00E06270">
      <w:pPr>
        <w:spacing w:before="120" w:after="120" w:line="271" w:lineRule="auto"/>
      </w:pPr>
    </w:p>
    <w:p w14:paraId="5434E0A7" w14:textId="77777777" w:rsidR="00BE2DE0" w:rsidRPr="00BE2DE0" w:rsidRDefault="00BE2DE0" w:rsidP="00E06270">
      <w:pPr>
        <w:spacing w:before="120" w:after="120" w:line="271" w:lineRule="auto"/>
      </w:pPr>
    </w:p>
    <w:p w14:paraId="0B9B4B3A" w14:textId="6FA8DFEE" w:rsidR="00271C60" w:rsidRPr="00B808CF" w:rsidRDefault="00271C60" w:rsidP="00E06270">
      <w:pPr>
        <w:pStyle w:val="Nagwek1"/>
        <w:spacing w:before="120" w:after="120" w:line="271" w:lineRule="auto"/>
        <w:rPr>
          <w:rFonts w:ascii="Arial" w:hAnsi="Arial" w:cs="Arial"/>
          <w:color w:val="auto"/>
        </w:rPr>
      </w:pPr>
      <w:bookmarkStart w:id="1" w:name="_Toc135387471"/>
      <w:r w:rsidRPr="00B808CF">
        <w:rPr>
          <w:rFonts w:ascii="Arial" w:hAnsi="Arial" w:cs="Arial"/>
          <w:color w:val="auto"/>
        </w:rPr>
        <w:lastRenderedPageBreak/>
        <w:t>Słownik pojęć i wykaz skrótów</w:t>
      </w:r>
      <w:bookmarkEnd w:id="0"/>
      <w:bookmarkEnd w:id="1"/>
    </w:p>
    <w:p w14:paraId="5FA19A67" w14:textId="77777777" w:rsidR="00271C60" w:rsidRPr="00B808CF" w:rsidRDefault="00097FEC" w:rsidP="00E06270">
      <w:pPr>
        <w:numPr>
          <w:ilvl w:val="0"/>
          <w:numId w:val="11"/>
        </w:numPr>
        <w:tabs>
          <w:tab w:val="clear" w:pos="810"/>
          <w:tab w:val="num" w:pos="360"/>
        </w:tabs>
        <w:spacing w:before="120" w:after="120" w:line="271" w:lineRule="auto"/>
        <w:ind w:left="357" w:hanging="357"/>
        <w:rPr>
          <w:rFonts w:ascii="Arial" w:hAnsi="Arial" w:cs="Arial"/>
        </w:rPr>
      </w:pPr>
      <w:r>
        <w:rPr>
          <w:rFonts w:ascii="Arial" w:hAnsi="Arial" w:cs="Arial"/>
          <w:b/>
        </w:rPr>
        <w:t>B</w:t>
      </w:r>
      <w:r w:rsidR="00271C60" w:rsidRPr="00B808CF">
        <w:rPr>
          <w:rFonts w:ascii="Arial" w:hAnsi="Arial" w:cs="Arial"/>
          <w:b/>
        </w:rPr>
        <w:t xml:space="preserve">eneficjent </w:t>
      </w:r>
      <w:r w:rsidR="00271C60" w:rsidRPr="00B808CF">
        <w:rPr>
          <w:rFonts w:ascii="Arial" w:hAnsi="Arial" w:cs="Arial"/>
        </w:rPr>
        <w:t>-</w:t>
      </w:r>
      <w:r w:rsidR="00D51A40" w:rsidRPr="00B808CF">
        <w:rPr>
          <w:rFonts w:ascii="Arial" w:hAnsi="Arial" w:cs="Arial"/>
        </w:rPr>
        <w:t xml:space="preserve"> podmiot, o którym mowa w art. 2 pkt 9 rozporządzenia ogólnego. Ilekroć jest mowa o beneficjencie, należy przez to rozumieć również wskazanych w umowie o</w:t>
      </w:r>
      <w:r w:rsidR="0048730D">
        <w:rPr>
          <w:rFonts w:ascii="Arial" w:hAnsi="Arial" w:cs="Arial"/>
        </w:rPr>
        <w:t> </w:t>
      </w:r>
      <w:r w:rsidR="00D51A40" w:rsidRPr="00B808CF">
        <w:rPr>
          <w:rFonts w:ascii="Arial" w:hAnsi="Arial" w:cs="Arial"/>
        </w:rPr>
        <w:t>dofinansowanie projektu partnera i podmiot upoważniony do ponoszenia wydatków;</w:t>
      </w:r>
    </w:p>
    <w:p w14:paraId="55AD534F" w14:textId="77777777" w:rsidR="002E5CC6" w:rsidRPr="00ED7BD3" w:rsidRDefault="00773DAA"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BP </w:t>
      </w:r>
      <w:r>
        <w:rPr>
          <w:rFonts w:ascii="Arial" w:hAnsi="Arial" w:cs="Arial"/>
        </w:rPr>
        <w:t>– środki budżetu państwa;</w:t>
      </w:r>
      <w:r w:rsidR="002E5CC6" w:rsidRPr="002E5CC6">
        <w:rPr>
          <w:rFonts w:ascii="Arial" w:hAnsi="Arial" w:cs="Arial"/>
          <w:b/>
        </w:rPr>
        <w:t xml:space="preserve"> </w:t>
      </w:r>
    </w:p>
    <w:p w14:paraId="7561DB22" w14:textId="77777777" w:rsidR="00773DAA" w:rsidRPr="00A817DF" w:rsidRDefault="002E5CC6" w:rsidP="00ED7BD3">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CST2021</w:t>
      </w:r>
      <w:r w:rsidRPr="00B808CF">
        <w:rPr>
          <w:rFonts w:ascii="Arial" w:hAnsi="Arial" w:cs="Arial"/>
        </w:rPr>
        <w:t xml:space="preserve"> – centralny system teleinformatyczny wykorzystywany w procesie rozliczania Projektu oraz komunikowania z Instytucją Pośredniczącą;</w:t>
      </w:r>
    </w:p>
    <w:p w14:paraId="46209499" w14:textId="77777777"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EFS</w:t>
      </w:r>
      <w:r w:rsidR="007F624F" w:rsidRPr="00B808CF">
        <w:rPr>
          <w:rFonts w:ascii="Arial" w:hAnsi="Arial" w:cs="Arial"/>
          <w:b/>
        </w:rPr>
        <w:t>+</w:t>
      </w:r>
      <w:r w:rsidRPr="00B808CF">
        <w:rPr>
          <w:rFonts w:ascii="Arial" w:hAnsi="Arial" w:cs="Arial"/>
        </w:rPr>
        <w:t xml:space="preserve"> – Europejski Fundusz Społeczny</w:t>
      </w:r>
      <w:r w:rsidR="007F624F" w:rsidRPr="00B808CF">
        <w:rPr>
          <w:rFonts w:ascii="Arial" w:hAnsi="Arial" w:cs="Arial"/>
        </w:rPr>
        <w:t xml:space="preserve"> P</w:t>
      </w:r>
      <w:r w:rsidR="00716A06" w:rsidRPr="00B808CF">
        <w:rPr>
          <w:rFonts w:ascii="Arial" w:hAnsi="Arial" w:cs="Arial"/>
        </w:rPr>
        <w:t>lus</w:t>
      </w:r>
      <w:r w:rsidRPr="00B808CF">
        <w:rPr>
          <w:rFonts w:ascii="Arial" w:hAnsi="Arial" w:cs="Arial"/>
        </w:rPr>
        <w:t>;</w:t>
      </w:r>
    </w:p>
    <w:p w14:paraId="6AF18520" w14:textId="77777777" w:rsidR="007F624F" w:rsidRPr="00B808CF" w:rsidRDefault="007F624F"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FEPZ </w:t>
      </w:r>
      <w:r w:rsidRPr="00B808CF">
        <w:rPr>
          <w:rFonts w:ascii="Arial" w:hAnsi="Arial" w:cs="Arial"/>
        </w:rPr>
        <w:t>– Program Fundusze Europejskie dla Pomorza Zachodniego 2021-2027</w:t>
      </w:r>
    </w:p>
    <w:p w14:paraId="4E8D0AC5" w14:textId="2B982DA9" w:rsidR="00271C60" w:rsidRPr="00B808CF"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Instrukcja do standardu minimum</w:t>
      </w:r>
      <w:r w:rsidRPr="00B808CF">
        <w:rPr>
          <w:rFonts w:ascii="Arial" w:hAnsi="Arial" w:cs="Arial"/>
          <w:i/>
        </w:rPr>
        <w:t xml:space="preserve"> - </w:t>
      </w:r>
      <w:r w:rsidR="00E407ED" w:rsidRPr="00E407ED">
        <w:rPr>
          <w:rFonts w:ascii="Arial" w:hAnsi="Arial" w:cs="Arial"/>
          <w:i/>
        </w:rPr>
        <w:t>Standard minimum realizacji zasady równości kobiet i mężczyzn w ramach projektów współfinansowanych z EFS+</w:t>
      </w:r>
      <w:r w:rsidR="00E407ED">
        <w:rPr>
          <w:rFonts w:ascii="Arial" w:hAnsi="Arial" w:cs="Arial"/>
          <w:i/>
        </w:rPr>
        <w:t xml:space="preserve"> </w:t>
      </w:r>
      <w:r w:rsidRPr="00B808CF">
        <w:rPr>
          <w:rFonts w:ascii="Arial" w:hAnsi="Arial" w:cs="Arial"/>
        </w:rPr>
        <w:t xml:space="preserve">zawarta w zał. 1 do  </w:t>
      </w:r>
      <w:r w:rsidR="00DC57D2" w:rsidRPr="00B808CF">
        <w:rPr>
          <w:rFonts w:ascii="Arial" w:hAnsi="Arial" w:cs="Arial"/>
          <w:i/>
        </w:rPr>
        <w:t>Wytycznych dotyczących realizacji zasad równościowych w</w:t>
      </w:r>
      <w:r w:rsidR="0048730D">
        <w:rPr>
          <w:rFonts w:ascii="Arial" w:hAnsi="Arial" w:cs="Arial"/>
          <w:i/>
        </w:rPr>
        <w:t> </w:t>
      </w:r>
      <w:r w:rsidR="00DC57D2" w:rsidRPr="00B808CF">
        <w:rPr>
          <w:rFonts w:ascii="Arial" w:hAnsi="Arial" w:cs="Arial"/>
          <w:i/>
        </w:rPr>
        <w:t>ramach funduszy unijnych na lata 2021-2027</w:t>
      </w:r>
      <w:r w:rsidR="00E407ED">
        <w:rPr>
          <w:rFonts w:ascii="Arial" w:hAnsi="Arial" w:cs="Arial"/>
          <w:i/>
        </w:rPr>
        <w:t>;</w:t>
      </w:r>
      <w:r w:rsidR="00DC57D2" w:rsidRPr="00B808CF">
        <w:rPr>
          <w:rFonts w:ascii="Arial" w:hAnsi="Arial" w:cs="Arial"/>
          <w:i/>
        </w:rPr>
        <w:t xml:space="preserve"> </w:t>
      </w:r>
    </w:p>
    <w:p w14:paraId="13E30202" w14:textId="77777777" w:rsidR="00271C60" w:rsidRDefault="00271C60"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IO</w:t>
      </w:r>
      <w:r w:rsidR="007F624F" w:rsidRPr="00B808CF">
        <w:rPr>
          <w:rFonts w:ascii="Arial" w:hAnsi="Arial" w:cs="Arial"/>
          <w:b/>
        </w:rPr>
        <w:t>N</w:t>
      </w:r>
      <w:r w:rsidRPr="00B808CF">
        <w:rPr>
          <w:rFonts w:ascii="Arial" w:hAnsi="Arial" w:cs="Arial"/>
          <w:b/>
        </w:rPr>
        <w:t xml:space="preserve"> </w:t>
      </w:r>
      <w:r w:rsidRPr="00B808CF">
        <w:rPr>
          <w:rFonts w:ascii="Arial" w:hAnsi="Arial" w:cs="Arial"/>
        </w:rPr>
        <w:t xml:space="preserve">– instytucja ogłaszająca </w:t>
      </w:r>
      <w:r w:rsidR="007F624F" w:rsidRPr="00B808CF">
        <w:rPr>
          <w:rFonts w:ascii="Arial" w:hAnsi="Arial" w:cs="Arial"/>
        </w:rPr>
        <w:t>nabór</w:t>
      </w:r>
      <w:r w:rsidRPr="00B808CF">
        <w:rPr>
          <w:rFonts w:ascii="Arial" w:hAnsi="Arial" w:cs="Arial"/>
        </w:rPr>
        <w:t xml:space="preserve"> – Wojewódzki Urząd Pracy w Szczecinie;</w:t>
      </w:r>
    </w:p>
    <w:p w14:paraId="06D0C36C" w14:textId="77777777" w:rsidR="002E5CC6" w:rsidRPr="00A817DF" w:rsidRDefault="001A1AE0"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KPP </w:t>
      </w:r>
      <w:r w:rsidRPr="006E7F2E">
        <w:rPr>
          <w:rFonts w:ascii="Arial" w:hAnsi="Arial" w:cs="Arial"/>
        </w:rPr>
        <w:t>-</w:t>
      </w:r>
      <w:r>
        <w:rPr>
          <w:rFonts w:ascii="Arial" w:hAnsi="Arial" w:cs="Arial"/>
        </w:rPr>
        <w:t xml:space="preserve"> </w:t>
      </w:r>
      <w:r w:rsidRPr="006E7F2E">
        <w:rPr>
          <w:rFonts w:ascii="Arial" w:hAnsi="Arial" w:cs="Arial"/>
          <w:iCs/>
        </w:rPr>
        <w:t>Karta Praw Podstawowych Unii Europejskiej;</w:t>
      </w:r>
      <w:r w:rsidRPr="00B808CF">
        <w:rPr>
          <w:rFonts w:ascii="Arial" w:hAnsi="Arial" w:cs="Arial"/>
          <w:iCs/>
        </w:rPr>
        <w:t xml:space="preserve"> </w:t>
      </w:r>
    </w:p>
    <w:p w14:paraId="11E5BEA9" w14:textId="77777777" w:rsidR="001A1AE0"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 xml:space="preserve">LWK </w:t>
      </w:r>
      <w:r w:rsidRPr="00B808CF">
        <w:rPr>
          <w:rFonts w:ascii="Arial" w:hAnsi="Arial" w:cs="Arial"/>
        </w:rPr>
        <w:t>- Lista Wskaźników Kluczowych na lata 2021-2027;</w:t>
      </w:r>
    </w:p>
    <w:p w14:paraId="35D00441" w14:textId="77777777" w:rsidR="00271C60"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0353FA">
        <w:rPr>
          <w:rFonts w:ascii="Arial" w:hAnsi="Arial" w:cs="Arial"/>
          <w:b/>
        </w:rPr>
        <w:t>artner</w:t>
      </w:r>
      <w:r w:rsidR="00271C60" w:rsidRPr="00B808CF">
        <w:rPr>
          <w:rFonts w:ascii="Arial" w:hAnsi="Arial" w:cs="Arial"/>
        </w:rPr>
        <w:t xml:space="preserve"> – podmiot współrealizujący projekt w rozumieniu art. </w:t>
      </w:r>
      <w:r w:rsidR="00D51A40" w:rsidRPr="00B808CF">
        <w:rPr>
          <w:rFonts w:ascii="Arial" w:hAnsi="Arial" w:cs="Arial"/>
        </w:rPr>
        <w:t>39</w:t>
      </w:r>
      <w:r w:rsidR="00271C60" w:rsidRPr="00B808CF">
        <w:rPr>
          <w:rFonts w:ascii="Arial" w:hAnsi="Arial" w:cs="Arial"/>
        </w:rPr>
        <w:t xml:space="preserve"> ustawy z dnia </w:t>
      </w:r>
      <w:r w:rsidR="00D51A40" w:rsidRPr="00B808CF">
        <w:rPr>
          <w:rFonts w:ascii="Arial" w:hAnsi="Arial" w:cs="Arial"/>
        </w:rPr>
        <w:t>28</w:t>
      </w:r>
      <w:r w:rsidR="00271C60" w:rsidRPr="00B808CF">
        <w:rPr>
          <w:rFonts w:ascii="Arial" w:hAnsi="Arial" w:cs="Arial"/>
        </w:rPr>
        <w:t xml:space="preserve"> </w:t>
      </w:r>
      <w:r w:rsidR="00D51A40" w:rsidRPr="00B808CF">
        <w:rPr>
          <w:rFonts w:ascii="Arial" w:hAnsi="Arial" w:cs="Arial"/>
        </w:rPr>
        <w:t>kwietnia</w:t>
      </w:r>
      <w:r w:rsidR="00271C60" w:rsidRPr="00B808CF">
        <w:rPr>
          <w:rFonts w:ascii="Arial" w:hAnsi="Arial" w:cs="Arial"/>
        </w:rPr>
        <w:t xml:space="preserve"> 20</w:t>
      </w:r>
      <w:r w:rsidR="00D51A40" w:rsidRPr="00B808CF">
        <w:rPr>
          <w:rFonts w:ascii="Arial" w:hAnsi="Arial" w:cs="Arial"/>
        </w:rPr>
        <w:t>22</w:t>
      </w:r>
      <w:r w:rsidR="00271C60" w:rsidRPr="00B808CF">
        <w:rPr>
          <w:rFonts w:ascii="Arial" w:hAnsi="Arial" w:cs="Arial"/>
        </w:rPr>
        <w:t xml:space="preserve"> r. o zasadach realizacji </w:t>
      </w:r>
      <w:r w:rsidR="0077306F" w:rsidRPr="00B808CF">
        <w:rPr>
          <w:rFonts w:ascii="Arial" w:hAnsi="Arial" w:cs="Arial"/>
        </w:rPr>
        <w:t>zadań finansowanych ze środków europejskich w</w:t>
      </w:r>
      <w:r w:rsidR="0048730D">
        <w:rPr>
          <w:rFonts w:ascii="Arial" w:hAnsi="Arial" w:cs="Arial"/>
        </w:rPr>
        <w:t> </w:t>
      </w:r>
      <w:r w:rsidR="0077306F" w:rsidRPr="00B808CF">
        <w:rPr>
          <w:rFonts w:ascii="Arial" w:hAnsi="Arial" w:cs="Arial"/>
        </w:rPr>
        <w:t>perspektywie finansowej 2021-2027</w:t>
      </w:r>
      <w:r w:rsidR="00271C60" w:rsidRPr="00B808CF">
        <w:rPr>
          <w:rFonts w:ascii="Arial" w:hAnsi="Arial" w:cs="Arial"/>
        </w:rPr>
        <w:t>;</w:t>
      </w:r>
    </w:p>
    <w:p w14:paraId="0840078F"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271C60" w:rsidRPr="00B808CF">
        <w:rPr>
          <w:rFonts w:ascii="Arial" w:hAnsi="Arial" w:cs="Arial"/>
          <w:b/>
        </w:rPr>
        <w:t>rojektodawca</w:t>
      </w:r>
      <w:r w:rsidR="00271C60" w:rsidRPr="00B808CF">
        <w:rPr>
          <w:rFonts w:ascii="Arial" w:hAnsi="Arial" w:cs="Arial"/>
        </w:rPr>
        <w:t xml:space="preserve"> –</w:t>
      </w:r>
      <w:r>
        <w:rPr>
          <w:rFonts w:ascii="Arial" w:hAnsi="Arial" w:cs="Arial"/>
        </w:rPr>
        <w:t xml:space="preserve"> </w:t>
      </w:r>
      <w:r w:rsidR="00271C60" w:rsidRPr="00B808CF">
        <w:rPr>
          <w:rFonts w:ascii="Arial" w:hAnsi="Arial" w:cs="Arial"/>
        </w:rPr>
        <w:t>podmiot, który wystąpił z projektem/opracował projekt (stosowane zastępczo z wnioskodawcą);</w:t>
      </w:r>
    </w:p>
    <w:p w14:paraId="1B6EB98A"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P</w:t>
      </w:r>
      <w:r w:rsidR="00DB7B04" w:rsidRPr="001E02BA">
        <w:rPr>
          <w:rFonts w:ascii="Arial" w:hAnsi="Arial" w:cs="Arial"/>
          <w:b/>
        </w:rPr>
        <w:t>rojekt partnerski</w:t>
      </w:r>
      <w:r w:rsidR="00DB7B04" w:rsidRPr="001E02BA">
        <w:rPr>
          <w:rFonts w:ascii="Arial" w:hAnsi="Arial" w:cs="Arial"/>
        </w:rPr>
        <w:t xml:space="preserve"> – projekt, o</w:t>
      </w:r>
      <w:r w:rsidR="00271C60" w:rsidRPr="00B808CF">
        <w:rPr>
          <w:rFonts w:ascii="Arial" w:hAnsi="Arial" w:cs="Arial"/>
        </w:rPr>
        <w:t xml:space="preserve"> którym mowa w art.</w:t>
      </w:r>
      <w:r>
        <w:rPr>
          <w:rFonts w:ascii="Arial" w:hAnsi="Arial" w:cs="Arial"/>
        </w:rPr>
        <w:t xml:space="preserve"> </w:t>
      </w:r>
      <w:r w:rsidR="0077306F" w:rsidRPr="00B808CF">
        <w:rPr>
          <w:rFonts w:ascii="Arial" w:hAnsi="Arial" w:cs="Arial"/>
        </w:rPr>
        <w:t>39 ustawy z dnia 28 kwietnia 2022 r. o zasadach realizacji zadań finansowanych ze środków europejskich w perspektywie finansowej 2021-2027</w:t>
      </w:r>
      <w:r w:rsidR="00271C60" w:rsidRPr="00B808CF">
        <w:rPr>
          <w:rFonts w:ascii="Arial" w:hAnsi="Arial" w:cs="Arial"/>
        </w:rPr>
        <w:t>;</w:t>
      </w:r>
    </w:p>
    <w:p w14:paraId="01D0ACA4" w14:textId="7B117E1D" w:rsidR="002E5CC6" w:rsidRPr="00ED7BD3" w:rsidRDefault="00725472" w:rsidP="002E5CC6">
      <w:pPr>
        <w:numPr>
          <w:ilvl w:val="0"/>
          <w:numId w:val="11"/>
        </w:numPr>
        <w:tabs>
          <w:tab w:val="clear" w:pos="810"/>
          <w:tab w:val="num" w:pos="360"/>
        </w:tabs>
        <w:spacing w:before="120" w:after="120" w:line="271" w:lineRule="auto"/>
        <w:ind w:left="360"/>
        <w:rPr>
          <w:rFonts w:ascii="Arial" w:hAnsi="Arial" w:cs="Arial"/>
        </w:rPr>
      </w:pPr>
      <w:r>
        <w:rPr>
          <w:rFonts w:ascii="Arial" w:hAnsi="Arial" w:cs="Arial"/>
          <w:b/>
        </w:rPr>
        <w:t xml:space="preserve">Regulamin wyboru </w:t>
      </w:r>
      <w:r w:rsidRPr="00ED7BD3">
        <w:rPr>
          <w:rFonts w:ascii="Arial" w:hAnsi="Arial" w:cs="Arial"/>
        </w:rPr>
        <w:t>-</w:t>
      </w:r>
      <w:r>
        <w:rPr>
          <w:rFonts w:ascii="Arial" w:hAnsi="Arial" w:cs="Arial"/>
        </w:rPr>
        <w:t xml:space="preserve"> dokument dostarczający</w:t>
      </w:r>
      <w:r w:rsidRPr="0010532A">
        <w:rPr>
          <w:rFonts w:ascii="Arial" w:hAnsi="Arial" w:cs="Arial"/>
        </w:rPr>
        <w:t xml:space="preserve"> wnioskodawcom informacji przydatnych na etapie przygotowywania wniosku o dofinansowanie realizacji projektu, a następnie jego złożenia do oceny w ramach </w:t>
      </w:r>
      <w:r>
        <w:rPr>
          <w:rFonts w:ascii="Arial" w:hAnsi="Arial" w:cs="Arial"/>
        </w:rPr>
        <w:t xml:space="preserve">naboru </w:t>
      </w:r>
      <w:r w:rsidRPr="0010532A">
        <w:rPr>
          <w:rFonts w:ascii="Arial" w:hAnsi="Arial" w:cs="Arial"/>
        </w:rPr>
        <w:t xml:space="preserve">ogłoszonego przez IP </w:t>
      </w:r>
      <w:r>
        <w:rPr>
          <w:rFonts w:ascii="Arial" w:hAnsi="Arial" w:cs="Arial"/>
        </w:rPr>
        <w:t>FEPZ</w:t>
      </w:r>
      <w:r w:rsidR="00F96B6E">
        <w:rPr>
          <w:rFonts w:ascii="Arial" w:hAnsi="Arial" w:cs="Arial"/>
        </w:rPr>
        <w:t xml:space="preserve">, ilekroć mowa w przedmiotowym dokumencie o Regulaminie wyboru mowa o Regulaminie wyboru projektów dla naboru: </w:t>
      </w:r>
      <w:r w:rsidR="001759E6" w:rsidRPr="0035139D">
        <w:rPr>
          <w:rFonts w:ascii="Arial" w:hAnsi="Arial" w:cs="Arial"/>
        </w:rPr>
        <w:t>FEPZ.06.</w:t>
      </w:r>
      <w:r w:rsidR="00BE5240">
        <w:rPr>
          <w:rFonts w:ascii="Arial" w:hAnsi="Arial" w:cs="Arial"/>
        </w:rPr>
        <w:t>20</w:t>
      </w:r>
      <w:r w:rsidR="001759E6" w:rsidRPr="0035139D">
        <w:rPr>
          <w:rFonts w:ascii="Arial" w:hAnsi="Arial" w:cs="Arial"/>
        </w:rPr>
        <w:t>-IP.01-001/23</w:t>
      </w:r>
      <w:r w:rsidR="001759E6" w:rsidRPr="001759E6" w:rsidDel="001759E6">
        <w:rPr>
          <w:rFonts w:ascii="Arial" w:hAnsi="Arial" w:cs="Arial"/>
          <w:i/>
        </w:rPr>
        <w:t xml:space="preserve"> </w:t>
      </w:r>
    </w:p>
    <w:p w14:paraId="3D7BCA53" w14:textId="77777777" w:rsidR="00725472" w:rsidRPr="00A817DF" w:rsidRDefault="002E5CC6" w:rsidP="00A817DF">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bCs/>
        </w:rPr>
        <w:t xml:space="preserve">SOWA - </w:t>
      </w:r>
      <w:r w:rsidRPr="00B808CF">
        <w:rPr>
          <w:rFonts w:ascii="Arial" w:eastAsia="Arial" w:hAnsi="Arial" w:cs="Arial"/>
          <w:lang w:eastAsia="pl-PL"/>
        </w:rPr>
        <w:t xml:space="preserve">System Obsługi Wniosków Aplikacyjnych (SOWA EFS) - </w:t>
      </w:r>
      <w:r w:rsidRPr="00B808CF">
        <w:rPr>
          <w:rFonts w:ascii="Arial" w:hAnsi="Arial" w:cs="Arial"/>
        </w:rPr>
        <w:t>narzędzie informatyczne przeznaczone do obsługi procesu ubiegania się o środki pochodzące z</w:t>
      </w:r>
      <w:r>
        <w:rPr>
          <w:rFonts w:ascii="Arial" w:hAnsi="Arial" w:cs="Arial"/>
        </w:rPr>
        <w:t> </w:t>
      </w:r>
      <w:r w:rsidRPr="00B808CF">
        <w:rPr>
          <w:rFonts w:ascii="Arial" w:hAnsi="Arial" w:cs="Arial"/>
        </w:rPr>
        <w:t>Europejskiego Funduszu Społecznego Plus w perspektywie finansowej 2021-2027, służące do przygotowania i złożenia do właściwej instytucji formularza wniosku o</w:t>
      </w:r>
      <w:r>
        <w:rPr>
          <w:rFonts w:ascii="Arial" w:hAnsi="Arial" w:cs="Arial"/>
        </w:rPr>
        <w:t> </w:t>
      </w:r>
      <w:r w:rsidRPr="00B808CF">
        <w:rPr>
          <w:rFonts w:ascii="Arial" w:hAnsi="Arial" w:cs="Arial"/>
        </w:rPr>
        <w:t>dofinansowanie projektu</w:t>
      </w:r>
      <w:r>
        <w:rPr>
          <w:rFonts w:ascii="Arial" w:hAnsi="Arial" w:cs="Arial"/>
        </w:rPr>
        <w:t>;</w:t>
      </w:r>
    </w:p>
    <w:p w14:paraId="510D9537" w14:textId="77777777" w:rsidR="00271C60" w:rsidRPr="00B808CF" w:rsidRDefault="00DB7B04" w:rsidP="00E06270">
      <w:pPr>
        <w:numPr>
          <w:ilvl w:val="0"/>
          <w:numId w:val="11"/>
        </w:numPr>
        <w:tabs>
          <w:tab w:val="clear" w:pos="810"/>
          <w:tab w:val="num" w:pos="360"/>
        </w:tabs>
        <w:spacing w:before="120" w:after="120" w:line="271" w:lineRule="auto"/>
        <w:ind w:left="360"/>
        <w:rPr>
          <w:rFonts w:ascii="Arial" w:hAnsi="Arial" w:cs="Arial"/>
        </w:rPr>
      </w:pPr>
      <w:r w:rsidRPr="001E02BA">
        <w:rPr>
          <w:rFonts w:ascii="Arial" w:hAnsi="Arial" w:cs="Arial"/>
          <w:b/>
        </w:rPr>
        <w:t>SZOP</w:t>
      </w:r>
      <w:r w:rsidRPr="001E02BA">
        <w:rPr>
          <w:rFonts w:ascii="Arial" w:hAnsi="Arial" w:cs="Arial"/>
        </w:rPr>
        <w:t xml:space="preserve"> –</w:t>
      </w:r>
      <w:r w:rsidR="00271C60" w:rsidRPr="00A16B6A">
        <w:rPr>
          <w:rFonts w:ascii="Arial" w:hAnsi="Arial" w:cs="Arial"/>
        </w:rPr>
        <w:t xml:space="preserve"> </w:t>
      </w:r>
      <w:r w:rsidR="00A16B6A" w:rsidRPr="00A16B6A">
        <w:rPr>
          <w:rFonts w:ascii="Arial" w:hAnsi="Arial" w:cs="Arial"/>
        </w:rPr>
        <w:t>Szczegółowy Opis Priorytetów Programu Fundusze Europejskie dla Pomorza Zachodniego</w:t>
      </w:r>
      <w:r w:rsidR="00271C60" w:rsidRPr="00A16B6A">
        <w:rPr>
          <w:rFonts w:ascii="Arial" w:hAnsi="Arial" w:cs="Arial"/>
        </w:rPr>
        <w:t>;</w:t>
      </w:r>
    </w:p>
    <w:p w14:paraId="11223F44" w14:textId="77777777" w:rsidR="00A06818" w:rsidRDefault="00097FEC" w:rsidP="00E06270">
      <w:pPr>
        <w:numPr>
          <w:ilvl w:val="0"/>
          <w:numId w:val="11"/>
        </w:numPr>
        <w:tabs>
          <w:tab w:val="clear" w:pos="810"/>
          <w:tab w:val="num" w:pos="360"/>
        </w:tabs>
        <w:spacing w:before="120" w:after="120" w:line="271" w:lineRule="auto"/>
        <w:ind w:left="360"/>
        <w:rPr>
          <w:rFonts w:ascii="Arial" w:hAnsi="Arial" w:cs="Arial"/>
        </w:rPr>
      </w:pPr>
      <w:r w:rsidRPr="00A06818">
        <w:rPr>
          <w:rFonts w:ascii="Arial" w:hAnsi="Arial" w:cs="Arial"/>
          <w:b/>
        </w:rPr>
        <w:t>U</w:t>
      </w:r>
      <w:r w:rsidR="00DC57D2" w:rsidRPr="00A06818">
        <w:rPr>
          <w:rFonts w:ascii="Arial" w:hAnsi="Arial" w:cs="Arial"/>
          <w:b/>
        </w:rPr>
        <w:t>stawa</w:t>
      </w:r>
      <w:r w:rsidRPr="00A06818">
        <w:rPr>
          <w:rFonts w:ascii="Arial" w:hAnsi="Arial" w:cs="Arial"/>
          <w:b/>
        </w:rPr>
        <w:t xml:space="preserve"> - </w:t>
      </w:r>
      <w:r w:rsidR="00DC57D2" w:rsidRPr="00A06818">
        <w:rPr>
          <w:rFonts w:ascii="Arial" w:hAnsi="Arial" w:cs="Arial"/>
        </w:rPr>
        <w:t xml:space="preserve"> ustawa z dnia 28 kwietnia 2022 r. o zasadach realizacji zadań</w:t>
      </w:r>
      <w:r w:rsidR="00DC57D2" w:rsidRPr="00A06818">
        <w:rPr>
          <w:rFonts w:ascii="Arial" w:hAnsi="Arial" w:cs="Arial"/>
        </w:rPr>
        <w:br/>
        <w:t>finansowanych ze środków europejskich w perspektywie finansowej 2021-2027</w:t>
      </w:r>
      <w:r w:rsidR="00A817DF" w:rsidRPr="00A06818">
        <w:rPr>
          <w:rFonts w:ascii="Arial" w:hAnsi="Arial" w:cs="Arial"/>
        </w:rPr>
        <w:t>;</w:t>
      </w:r>
    </w:p>
    <w:p w14:paraId="69E1D6D6" w14:textId="77777777" w:rsidR="00271C60" w:rsidRPr="00B808CF" w:rsidRDefault="00097FEC" w:rsidP="00E06270">
      <w:pPr>
        <w:numPr>
          <w:ilvl w:val="0"/>
          <w:numId w:val="11"/>
        </w:numPr>
        <w:tabs>
          <w:tab w:val="clear" w:pos="810"/>
          <w:tab w:val="num" w:pos="360"/>
        </w:tabs>
        <w:spacing w:before="120" w:after="120" w:line="271" w:lineRule="auto"/>
        <w:ind w:left="360"/>
        <w:rPr>
          <w:rFonts w:ascii="Arial" w:hAnsi="Arial" w:cs="Arial"/>
          <w:i/>
        </w:rPr>
      </w:pPr>
      <w:r>
        <w:rPr>
          <w:rFonts w:ascii="Arial" w:hAnsi="Arial" w:cs="Arial"/>
          <w:b/>
        </w:rPr>
        <w:t>W</w:t>
      </w:r>
      <w:r w:rsidR="00271C60" w:rsidRPr="00B808CF">
        <w:rPr>
          <w:rFonts w:ascii="Arial" w:hAnsi="Arial" w:cs="Arial"/>
          <w:b/>
        </w:rPr>
        <w:t xml:space="preserve">nioskodawca </w:t>
      </w:r>
      <w:r w:rsidR="00271C60" w:rsidRPr="00B808CF">
        <w:rPr>
          <w:rFonts w:ascii="Arial" w:hAnsi="Arial" w:cs="Arial"/>
        </w:rPr>
        <w:t>– podmiot, który złożył wniosek o dofinansowanie projektu (stosowane zastępczo z projektodawcą);</w:t>
      </w:r>
    </w:p>
    <w:p w14:paraId="17FBC65B" w14:textId="77777777" w:rsidR="007F624F" w:rsidRPr="00B808CF" w:rsidRDefault="00DB7B04" w:rsidP="00E06270">
      <w:pPr>
        <w:pStyle w:val="Akapitzlist"/>
        <w:numPr>
          <w:ilvl w:val="0"/>
          <w:numId w:val="11"/>
        </w:numPr>
        <w:tabs>
          <w:tab w:val="clear" w:pos="810"/>
        </w:tabs>
        <w:spacing w:before="120" w:after="120" w:line="271" w:lineRule="auto"/>
        <w:ind w:left="284" w:hanging="284"/>
        <w:contextualSpacing w:val="0"/>
        <w:rPr>
          <w:rFonts w:ascii="Arial" w:eastAsia="Arial" w:hAnsi="Arial" w:cs="Arial"/>
          <w:lang w:eastAsia="pl-PL"/>
        </w:rPr>
      </w:pPr>
      <w:r w:rsidRPr="001E02BA">
        <w:rPr>
          <w:rFonts w:ascii="Arial" w:eastAsia="Arial" w:hAnsi="Arial" w:cs="Arial"/>
          <w:b/>
          <w:lang w:eastAsia="pl-PL"/>
        </w:rPr>
        <w:lastRenderedPageBreak/>
        <w:t>Wytyczne</w:t>
      </w:r>
      <w:r w:rsidRPr="001E02BA">
        <w:rPr>
          <w:rFonts w:ascii="Arial" w:eastAsia="Arial" w:hAnsi="Arial" w:cs="Arial"/>
          <w:lang w:eastAsia="pl-PL"/>
        </w:rPr>
        <w:t xml:space="preserve"> – wytyczne</w:t>
      </w:r>
      <w:r w:rsidR="007F624F" w:rsidRPr="00B808CF">
        <w:rPr>
          <w:rFonts w:ascii="Arial" w:eastAsia="Arial" w:hAnsi="Arial" w:cs="Arial"/>
          <w:lang w:eastAsia="pl-PL"/>
        </w:rPr>
        <w:t xml:space="preserve"> wydane przez ministra właściwego ds. rozwoju regionalnego, o</w:t>
      </w:r>
      <w:r w:rsidR="0048730D">
        <w:rPr>
          <w:rFonts w:ascii="Arial" w:eastAsia="Arial" w:hAnsi="Arial" w:cs="Arial"/>
          <w:lang w:eastAsia="pl-PL"/>
        </w:rPr>
        <w:t> </w:t>
      </w:r>
      <w:r w:rsidR="007F624F" w:rsidRPr="00B808CF">
        <w:rPr>
          <w:rFonts w:ascii="Arial" w:eastAsia="Arial" w:hAnsi="Arial" w:cs="Arial"/>
          <w:lang w:eastAsia="pl-PL"/>
        </w:rPr>
        <w:t>których mowa w art. 2 ust. 38 ustawy;</w:t>
      </w:r>
    </w:p>
    <w:p w14:paraId="30F55924" w14:textId="77777777" w:rsidR="00B05C71" w:rsidRDefault="00716A06" w:rsidP="00E06270">
      <w:pPr>
        <w:numPr>
          <w:ilvl w:val="0"/>
          <w:numId w:val="11"/>
        </w:numPr>
        <w:tabs>
          <w:tab w:val="clear" w:pos="810"/>
          <w:tab w:val="num" w:pos="360"/>
        </w:tabs>
        <w:spacing w:before="120" w:after="120" w:line="271" w:lineRule="auto"/>
        <w:ind w:left="360"/>
        <w:rPr>
          <w:rFonts w:ascii="Arial" w:hAnsi="Arial" w:cs="Arial"/>
        </w:rPr>
      </w:pPr>
      <w:r w:rsidRPr="00B808CF">
        <w:rPr>
          <w:rFonts w:ascii="Arial" w:hAnsi="Arial" w:cs="Arial"/>
          <w:b/>
        </w:rPr>
        <w:t>Zakres interwencji</w:t>
      </w:r>
      <w:r w:rsidRPr="00B808CF">
        <w:rPr>
          <w:rFonts w:ascii="Arial" w:hAnsi="Arial" w:cs="Arial"/>
        </w:rPr>
        <w:t xml:space="preserve"> – wymiary i kody rodzajów interwencji, o których mowa w załączniku nr I do rozporządzenia nr 2021/1060</w:t>
      </w:r>
      <w:r w:rsidR="00E407ED">
        <w:rPr>
          <w:rFonts w:ascii="Arial" w:hAnsi="Arial" w:cs="Arial"/>
        </w:rPr>
        <w:t>;</w:t>
      </w:r>
    </w:p>
    <w:p w14:paraId="1EDB4160" w14:textId="77777777" w:rsidR="00701D39" w:rsidRDefault="00701D39" w:rsidP="00E06270">
      <w:pPr>
        <w:spacing w:before="120" w:after="120" w:line="271" w:lineRule="auto"/>
        <w:ind w:left="360"/>
        <w:rPr>
          <w:rFonts w:ascii="Arial" w:hAnsi="Arial" w:cs="Arial"/>
        </w:rPr>
      </w:pPr>
    </w:p>
    <w:p w14:paraId="5C67C209" w14:textId="77777777" w:rsidR="007F624F" w:rsidRPr="00B808CF" w:rsidRDefault="00B05C71" w:rsidP="00E06270">
      <w:pPr>
        <w:rPr>
          <w:rFonts w:ascii="Arial" w:hAnsi="Arial" w:cs="Arial"/>
        </w:rPr>
      </w:pPr>
      <w:r>
        <w:rPr>
          <w:rFonts w:ascii="Arial" w:hAnsi="Arial" w:cs="Arial"/>
        </w:rPr>
        <w:br w:type="page"/>
      </w:r>
    </w:p>
    <w:p w14:paraId="138BBC06" w14:textId="77777777" w:rsidR="00801555" w:rsidRPr="00B808CF" w:rsidRDefault="00927003" w:rsidP="00E06270">
      <w:pPr>
        <w:pStyle w:val="Nagwek1"/>
        <w:spacing w:before="120" w:after="120" w:line="271" w:lineRule="auto"/>
        <w:rPr>
          <w:rFonts w:ascii="Arial" w:hAnsi="Arial" w:cs="Arial"/>
          <w:b/>
          <w:color w:val="auto"/>
        </w:rPr>
      </w:pPr>
      <w:bookmarkStart w:id="2" w:name="_Toc135387472"/>
      <w:r w:rsidRPr="00B808CF">
        <w:rPr>
          <w:rFonts w:ascii="Arial" w:hAnsi="Arial" w:cs="Arial"/>
          <w:b/>
          <w:color w:val="auto"/>
        </w:rPr>
        <w:lastRenderedPageBreak/>
        <w:t>W</w:t>
      </w:r>
      <w:r w:rsidR="00801555" w:rsidRPr="00B808CF">
        <w:rPr>
          <w:rFonts w:ascii="Arial" w:hAnsi="Arial" w:cs="Arial"/>
          <w:b/>
          <w:color w:val="auto"/>
        </w:rPr>
        <w:t>prowadzenie</w:t>
      </w:r>
      <w:bookmarkEnd w:id="2"/>
    </w:p>
    <w:p w14:paraId="72B8E31B" w14:textId="03EAF16D"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 xml:space="preserve">Niniejsza </w:t>
      </w:r>
      <w:r w:rsidR="00DB7B04">
        <w:rPr>
          <w:rFonts w:ascii="Arial" w:hAnsi="Arial" w:cs="Arial"/>
          <w:sz w:val="22"/>
          <w:szCs w:val="22"/>
          <w:lang w:val="pl-PL"/>
        </w:rPr>
        <w:t xml:space="preserve">instrukcja ma na celu ułatwienie wypełniania wniosku o dofinansowanie projektu wybieranego w trybie </w:t>
      </w:r>
      <w:r w:rsidR="008263A5">
        <w:rPr>
          <w:rFonts w:ascii="Arial" w:hAnsi="Arial" w:cs="Arial"/>
          <w:sz w:val="22"/>
          <w:szCs w:val="22"/>
          <w:lang w:val="pl-PL"/>
        </w:rPr>
        <w:t>niekonkurencyjny</w:t>
      </w:r>
      <w:r w:rsidR="00DB7B04">
        <w:rPr>
          <w:rFonts w:ascii="Arial" w:hAnsi="Arial" w:cs="Arial"/>
          <w:sz w:val="22"/>
          <w:szCs w:val="22"/>
          <w:lang w:val="pl-PL"/>
        </w:rPr>
        <w:t xml:space="preserve"> finansowan</w:t>
      </w:r>
      <w:r w:rsidR="00253267">
        <w:rPr>
          <w:rFonts w:ascii="Arial" w:hAnsi="Arial" w:cs="Arial"/>
          <w:sz w:val="22"/>
          <w:szCs w:val="22"/>
          <w:lang w:val="pl-PL"/>
        </w:rPr>
        <w:t>ym</w:t>
      </w:r>
      <w:r w:rsidR="00DB7B04">
        <w:rPr>
          <w:rFonts w:ascii="Arial" w:hAnsi="Arial" w:cs="Arial"/>
          <w:sz w:val="22"/>
          <w:szCs w:val="22"/>
          <w:lang w:val="pl-PL"/>
        </w:rPr>
        <w:t xml:space="preserve"> ze środków EFS+</w:t>
      </w:r>
      <w:r w:rsidR="001759E6">
        <w:rPr>
          <w:rFonts w:ascii="Arial" w:hAnsi="Arial" w:cs="Arial"/>
          <w:sz w:val="22"/>
          <w:szCs w:val="22"/>
          <w:lang w:val="pl-PL"/>
        </w:rPr>
        <w:t xml:space="preserve"> dla naboru</w:t>
      </w:r>
      <w:r w:rsidR="001759E6" w:rsidRPr="001759E6">
        <w:rPr>
          <w:rFonts w:ascii="Open Sans" w:eastAsiaTheme="majorEastAsia" w:hAnsi="Open Sans" w:cs="Open Sans"/>
          <w:i/>
          <w:iCs/>
          <w:color w:val="002060"/>
          <w:lang w:val="pl-PL" w:eastAsia="en-US"/>
        </w:rPr>
        <w:t xml:space="preserve"> </w:t>
      </w:r>
      <w:r w:rsidR="001759E6" w:rsidRPr="0035139D">
        <w:rPr>
          <w:rFonts w:ascii="Arial" w:hAnsi="Arial" w:cs="Arial"/>
          <w:iCs/>
          <w:sz w:val="22"/>
          <w:szCs w:val="22"/>
          <w:lang w:val="pl-PL"/>
        </w:rPr>
        <w:t>FEPZ.06.</w:t>
      </w:r>
      <w:r w:rsidR="00BE5240">
        <w:rPr>
          <w:rFonts w:ascii="Arial" w:hAnsi="Arial" w:cs="Arial"/>
          <w:iCs/>
          <w:sz w:val="22"/>
          <w:szCs w:val="22"/>
          <w:lang w:val="pl-PL"/>
        </w:rPr>
        <w:t>20</w:t>
      </w:r>
      <w:r w:rsidR="001759E6" w:rsidRPr="0035139D">
        <w:rPr>
          <w:rFonts w:ascii="Arial" w:hAnsi="Arial" w:cs="Arial"/>
          <w:iCs/>
          <w:sz w:val="22"/>
          <w:szCs w:val="22"/>
          <w:lang w:val="pl-PL"/>
        </w:rPr>
        <w:t>-IP.01-001/23</w:t>
      </w:r>
      <w:r w:rsidR="001759E6">
        <w:rPr>
          <w:rFonts w:ascii="Arial" w:hAnsi="Arial" w:cs="Arial"/>
          <w:i/>
          <w:iCs/>
          <w:sz w:val="22"/>
          <w:szCs w:val="22"/>
          <w:lang w:val="pl-PL"/>
        </w:rPr>
        <w:t xml:space="preserve"> </w:t>
      </w:r>
      <w:r w:rsidR="001759E6" w:rsidRPr="00B458CB">
        <w:rPr>
          <w:rFonts w:ascii="Arial" w:hAnsi="Arial" w:cs="Arial"/>
          <w:sz w:val="22"/>
          <w:szCs w:val="22"/>
          <w:lang w:val="pl-PL"/>
        </w:rPr>
        <w:t>S</w:t>
      </w:r>
      <w:r w:rsidR="00DB7B04">
        <w:rPr>
          <w:rFonts w:ascii="Arial" w:hAnsi="Arial" w:cs="Arial"/>
          <w:sz w:val="22"/>
          <w:szCs w:val="22"/>
          <w:lang w:val="pl-PL"/>
        </w:rPr>
        <w:t>OWA</w:t>
      </w:r>
      <w:r w:rsidRPr="00B808CF">
        <w:rPr>
          <w:rFonts w:ascii="Arial" w:hAnsi="Arial" w:cs="Arial"/>
          <w:sz w:val="22"/>
          <w:szCs w:val="22"/>
          <w:lang w:val="pl-PL"/>
        </w:rPr>
        <w:t xml:space="preserve"> jest narzędziem informatycznym przeznaczonym do obsługi procesu ubiegania się o środki pochodzące z EFS</w:t>
      </w:r>
      <w:r w:rsidR="00801555" w:rsidRPr="00B808CF">
        <w:rPr>
          <w:rFonts w:ascii="Arial" w:hAnsi="Arial" w:cs="Arial"/>
          <w:sz w:val="22"/>
          <w:szCs w:val="22"/>
          <w:lang w:val="pl-PL"/>
        </w:rPr>
        <w:t>+</w:t>
      </w:r>
      <w:r w:rsidRPr="00B808CF">
        <w:rPr>
          <w:rFonts w:ascii="Arial" w:hAnsi="Arial" w:cs="Arial"/>
          <w:sz w:val="22"/>
          <w:szCs w:val="22"/>
          <w:lang w:val="pl-PL"/>
        </w:rPr>
        <w:t xml:space="preserve"> w</w:t>
      </w:r>
      <w:r w:rsidR="00ED7BD3">
        <w:rPr>
          <w:rFonts w:ascii="Arial" w:hAnsi="Arial" w:cs="Arial"/>
          <w:sz w:val="22"/>
          <w:szCs w:val="22"/>
          <w:lang w:val="pl-PL"/>
        </w:rPr>
        <w:t> </w:t>
      </w:r>
      <w:r w:rsidRPr="00B808CF">
        <w:rPr>
          <w:rFonts w:ascii="Arial" w:hAnsi="Arial" w:cs="Arial"/>
          <w:sz w:val="22"/>
          <w:szCs w:val="22"/>
          <w:lang w:val="pl-PL"/>
        </w:rPr>
        <w:t>perspektywie finansowej 20</w:t>
      </w:r>
      <w:r w:rsidR="00801555" w:rsidRPr="00B808CF">
        <w:rPr>
          <w:rFonts w:ascii="Arial" w:hAnsi="Arial" w:cs="Arial"/>
          <w:sz w:val="22"/>
          <w:szCs w:val="22"/>
          <w:lang w:val="pl-PL"/>
        </w:rPr>
        <w:t>21</w:t>
      </w:r>
      <w:r w:rsidRPr="00B808CF">
        <w:rPr>
          <w:rFonts w:ascii="Arial" w:hAnsi="Arial" w:cs="Arial"/>
          <w:sz w:val="22"/>
          <w:szCs w:val="22"/>
          <w:lang w:val="pl-PL"/>
        </w:rPr>
        <w:t>–202</w:t>
      </w:r>
      <w:r w:rsidR="00801555" w:rsidRPr="00B808CF">
        <w:rPr>
          <w:rFonts w:ascii="Arial" w:hAnsi="Arial" w:cs="Arial"/>
          <w:sz w:val="22"/>
          <w:szCs w:val="22"/>
          <w:lang w:val="pl-PL"/>
        </w:rPr>
        <w:t>7</w:t>
      </w:r>
      <w:r w:rsidRPr="00B808CF">
        <w:rPr>
          <w:rFonts w:ascii="Arial" w:hAnsi="Arial" w:cs="Arial"/>
          <w:sz w:val="22"/>
          <w:szCs w:val="22"/>
          <w:lang w:val="pl-PL"/>
        </w:rPr>
        <w:t xml:space="preserve"> w ramach P</w:t>
      </w:r>
      <w:r w:rsidR="00801555" w:rsidRPr="00B808CF">
        <w:rPr>
          <w:rFonts w:ascii="Arial" w:hAnsi="Arial" w:cs="Arial"/>
          <w:sz w:val="22"/>
          <w:szCs w:val="22"/>
          <w:lang w:val="pl-PL"/>
        </w:rPr>
        <w:t>rogramu Fundusze Europejskie dla Pomorza Zachodniego (FEPZ)</w:t>
      </w:r>
      <w:r w:rsidRPr="00B808CF">
        <w:rPr>
          <w:rFonts w:ascii="Arial" w:hAnsi="Arial" w:cs="Arial"/>
          <w:sz w:val="22"/>
          <w:szCs w:val="22"/>
          <w:lang w:val="pl-PL"/>
        </w:rPr>
        <w:t xml:space="preserve">. Aplikacja służy do przygotowania oraz złożenia do właściwej instytucji formularza wniosku o dofinansowanie projektu. Aby skorzystać z aplikacji należy założyć konto użytkownika na stronie internetowej </w:t>
      </w:r>
      <w:r w:rsidR="00EB6D12" w:rsidRPr="003E797F">
        <w:rPr>
          <w:rFonts w:ascii="Arial" w:hAnsi="Arial" w:cs="Arial"/>
          <w:sz w:val="22"/>
          <w:szCs w:val="22"/>
          <w:lang w:val="pl-PL"/>
        </w:rPr>
        <w:t xml:space="preserve"> (</w:t>
      </w:r>
      <w:hyperlink r:id="rId8" w:history="1">
        <w:r w:rsidR="00253267" w:rsidRPr="00934354">
          <w:rPr>
            <w:rStyle w:val="Hipercze"/>
            <w:rFonts w:ascii="Arial" w:hAnsi="Arial" w:cs="Arial"/>
            <w:sz w:val="22"/>
            <w:szCs w:val="22"/>
            <w:lang w:val="pl-PL"/>
          </w:rPr>
          <w:t>https://sowa2021.efs.gov.pl</w:t>
        </w:r>
      </w:hyperlink>
      <w:r w:rsidR="00EB6D12" w:rsidRPr="003E797F">
        <w:rPr>
          <w:rFonts w:ascii="Arial" w:hAnsi="Arial" w:cs="Arial"/>
          <w:sz w:val="22"/>
          <w:szCs w:val="22"/>
          <w:lang w:val="pl-PL"/>
        </w:rPr>
        <w:t>)</w:t>
      </w:r>
      <w:r w:rsidR="00253267">
        <w:rPr>
          <w:rFonts w:ascii="Arial" w:hAnsi="Arial" w:cs="Arial"/>
          <w:sz w:val="22"/>
          <w:szCs w:val="22"/>
          <w:lang w:val="pl-PL"/>
        </w:rPr>
        <w:t xml:space="preserve">. </w:t>
      </w:r>
      <w:r w:rsidRPr="00B808CF">
        <w:rPr>
          <w:rFonts w:ascii="Arial" w:hAnsi="Arial" w:cs="Arial"/>
          <w:sz w:val="22"/>
          <w:szCs w:val="22"/>
          <w:lang w:val="pl-PL"/>
        </w:rPr>
        <w:t xml:space="preserve">Przed skorzystaniem z SOWA </w:t>
      </w:r>
      <w:r w:rsidR="00097FEC">
        <w:rPr>
          <w:rFonts w:ascii="Arial" w:hAnsi="Arial" w:cs="Arial"/>
          <w:sz w:val="22"/>
          <w:szCs w:val="22"/>
          <w:lang w:val="pl-PL"/>
        </w:rPr>
        <w:t xml:space="preserve">EFS </w:t>
      </w:r>
      <w:r w:rsidRPr="00B808CF">
        <w:rPr>
          <w:rFonts w:ascii="Arial" w:hAnsi="Arial" w:cs="Arial"/>
          <w:sz w:val="22"/>
          <w:szCs w:val="22"/>
          <w:lang w:val="pl-PL"/>
        </w:rPr>
        <w:t>należy zaakceptować, a</w:t>
      </w:r>
      <w:r w:rsidR="00A817DF">
        <w:rPr>
          <w:rFonts w:ascii="Arial" w:hAnsi="Arial" w:cs="Arial"/>
          <w:sz w:val="22"/>
          <w:szCs w:val="22"/>
          <w:lang w:val="pl-PL"/>
        </w:rPr>
        <w:t> </w:t>
      </w:r>
      <w:r w:rsidRPr="00B808CF">
        <w:rPr>
          <w:rFonts w:ascii="Arial" w:hAnsi="Arial" w:cs="Arial"/>
          <w:sz w:val="22"/>
          <w:szCs w:val="22"/>
          <w:lang w:val="pl-PL"/>
        </w:rPr>
        <w:t xml:space="preserve">następnie stosować postanowienia </w:t>
      </w:r>
      <w:r w:rsidRPr="00B808CF">
        <w:rPr>
          <w:rFonts w:ascii="Arial" w:hAnsi="Arial" w:cs="Arial"/>
          <w:i/>
          <w:sz w:val="22"/>
          <w:szCs w:val="22"/>
          <w:lang w:val="pl-PL"/>
        </w:rPr>
        <w:t>Regulaminu korzystania z</w:t>
      </w:r>
      <w:r w:rsidR="00D438F5" w:rsidRPr="00B808CF">
        <w:rPr>
          <w:rFonts w:ascii="Arial" w:hAnsi="Arial" w:cs="Arial"/>
          <w:i/>
          <w:sz w:val="22"/>
          <w:szCs w:val="22"/>
          <w:lang w:val="pl-PL"/>
        </w:rPr>
        <w:t> </w:t>
      </w:r>
      <w:r w:rsidRPr="00B808CF">
        <w:rPr>
          <w:rFonts w:ascii="Arial" w:hAnsi="Arial" w:cs="Arial"/>
          <w:i/>
          <w:sz w:val="22"/>
          <w:szCs w:val="22"/>
          <w:lang w:val="pl-PL"/>
        </w:rPr>
        <w:t>Systemu Obsługi Wniosków Aplikacyjnych</w:t>
      </w:r>
      <w:r w:rsidR="00E407ED" w:rsidRPr="00E407ED">
        <w:rPr>
          <w:rFonts w:asciiTheme="minorHAnsi" w:eastAsiaTheme="minorHAnsi" w:hAnsiTheme="minorHAnsi" w:cstheme="minorBidi"/>
          <w:sz w:val="22"/>
          <w:szCs w:val="22"/>
          <w:lang w:val="pl-PL" w:eastAsia="en-US"/>
        </w:rPr>
        <w:t xml:space="preserve"> </w:t>
      </w:r>
      <w:r w:rsidR="00DB7B04" w:rsidRPr="001E02BA">
        <w:rPr>
          <w:rFonts w:ascii="Arial" w:hAnsi="Arial" w:cs="Arial"/>
          <w:sz w:val="22"/>
          <w:szCs w:val="22"/>
          <w:lang w:val="pl-PL"/>
        </w:rPr>
        <w:t>oraz zapoznać się z Instrukcją użytkownika SOWA EFS dla wnioskodawców/beneficjentów dostępną w zakładce Pomoc</w:t>
      </w:r>
      <w:r w:rsidR="00E407ED">
        <w:rPr>
          <w:rFonts w:ascii="Arial" w:hAnsi="Arial" w:cs="Arial"/>
          <w:i/>
          <w:sz w:val="22"/>
          <w:szCs w:val="22"/>
          <w:lang w:val="pl-PL"/>
        </w:rPr>
        <w:t xml:space="preserve"> </w:t>
      </w:r>
      <w:r w:rsidRPr="00B808CF">
        <w:rPr>
          <w:rFonts w:ascii="Arial" w:hAnsi="Arial" w:cs="Arial"/>
          <w:sz w:val="22"/>
          <w:szCs w:val="22"/>
          <w:lang w:val="pl-PL"/>
        </w:rPr>
        <w:t xml:space="preserve">. </w:t>
      </w:r>
    </w:p>
    <w:p w14:paraId="39ED741A" w14:textId="77777777" w:rsidR="00561701" w:rsidRPr="00B808CF" w:rsidRDefault="00561701"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Na konto możesz zalogować się za pomocą loginu i hasła wprowadzonego przy rejestracji konta lub – jeżeli podałeś swój PESEL podczas rejestracji lub aktualizacji danych konta – za pomocą portalu Login.gov.pl.</w:t>
      </w:r>
    </w:p>
    <w:p w14:paraId="658BD57F" w14:textId="77777777" w:rsidR="00917078" w:rsidRPr="00B808CF" w:rsidRDefault="00917078" w:rsidP="00E06270">
      <w:pPr>
        <w:pStyle w:val="Nagwek"/>
        <w:shd w:val="clear" w:color="auto" w:fill="FFFFFF"/>
        <w:spacing w:before="120" w:after="120" w:line="271" w:lineRule="auto"/>
        <w:rPr>
          <w:rFonts w:ascii="Arial" w:hAnsi="Arial" w:cs="Arial"/>
          <w:sz w:val="22"/>
          <w:szCs w:val="22"/>
          <w:lang w:val="pl-PL"/>
        </w:rPr>
      </w:pPr>
      <w:r w:rsidRPr="00B808CF">
        <w:rPr>
          <w:rFonts w:ascii="Arial" w:hAnsi="Arial" w:cs="Arial"/>
          <w:sz w:val="22"/>
          <w:szCs w:val="22"/>
          <w:lang w:val="pl-PL"/>
        </w:rPr>
        <w:t>Poszczególne rozdziały instrukcji odpowiadają kolejnym sekcjom formularza wniosku o</w:t>
      </w:r>
      <w:r w:rsidR="00D438F5" w:rsidRPr="00B808CF">
        <w:rPr>
          <w:rFonts w:ascii="Arial" w:hAnsi="Arial" w:cs="Arial"/>
          <w:sz w:val="22"/>
          <w:szCs w:val="22"/>
          <w:lang w:val="pl-PL"/>
        </w:rPr>
        <w:t> </w:t>
      </w:r>
      <w:r w:rsidRPr="00B808CF">
        <w:rPr>
          <w:rFonts w:ascii="Arial" w:hAnsi="Arial" w:cs="Arial"/>
          <w:sz w:val="22"/>
          <w:szCs w:val="22"/>
          <w:lang w:val="pl-PL"/>
        </w:rPr>
        <w:t>dofinansowanie projektu w SOWA</w:t>
      </w:r>
      <w:r w:rsidR="00097FEC">
        <w:rPr>
          <w:rFonts w:ascii="Arial" w:hAnsi="Arial" w:cs="Arial"/>
          <w:sz w:val="22"/>
          <w:szCs w:val="22"/>
          <w:lang w:val="pl-PL"/>
        </w:rPr>
        <w:t xml:space="preserve"> EFS</w:t>
      </w:r>
      <w:r w:rsidRPr="00B808CF">
        <w:rPr>
          <w:rFonts w:ascii="Arial" w:hAnsi="Arial" w:cs="Arial"/>
          <w:sz w:val="22"/>
          <w:szCs w:val="22"/>
          <w:lang w:val="pl-PL"/>
        </w:rPr>
        <w:t>.</w:t>
      </w:r>
    </w:p>
    <w:p w14:paraId="408A50FD" w14:textId="77777777" w:rsidR="00ED2489" w:rsidRPr="00B808CF" w:rsidRDefault="00801555" w:rsidP="00E06270">
      <w:pPr>
        <w:pStyle w:val="Nagwek1"/>
        <w:spacing w:before="120" w:after="120" w:line="271" w:lineRule="auto"/>
        <w:rPr>
          <w:rFonts w:ascii="Arial" w:hAnsi="Arial" w:cs="Arial"/>
          <w:b/>
          <w:color w:val="auto"/>
        </w:rPr>
      </w:pPr>
      <w:bookmarkStart w:id="3" w:name="_Toc135387473"/>
      <w:r w:rsidRPr="00B808CF">
        <w:rPr>
          <w:rFonts w:ascii="Arial" w:hAnsi="Arial" w:cs="Arial"/>
          <w:b/>
          <w:color w:val="auto"/>
        </w:rPr>
        <w:t>Przygotowanie do rozpoczęcia pracy w systemie</w:t>
      </w:r>
      <w:bookmarkEnd w:id="3"/>
    </w:p>
    <w:p w14:paraId="1551CA50" w14:textId="77777777" w:rsidR="005D273E" w:rsidRDefault="00ED2489" w:rsidP="00E06270">
      <w:pPr>
        <w:spacing w:before="120" w:after="120" w:line="271" w:lineRule="auto"/>
        <w:rPr>
          <w:rFonts w:ascii="Arial" w:hAnsi="Arial" w:cs="Arial"/>
        </w:rPr>
      </w:pPr>
      <w:r w:rsidRPr="00B808CF">
        <w:rPr>
          <w:rFonts w:ascii="Arial" w:hAnsi="Arial" w:cs="Arial"/>
        </w:rPr>
        <w:t xml:space="preserve">Przed rozpoczęciem pisania </w:t>
      </w:r>
      <w:r w:rsidR="00FD2870" w:rsidRPr="00B808CF">
        <w:rPr>
          <w:rFonts w:ascii="Arial" w:hAnsi="Arial" w:cs="Arial"/>
        </w:rPr>
        <w:t>pierwszego</w:t>
      </w:r>
      <w:r w:rsidRPr="00B808CF">
        <w:rPr>
          <w:rFonts w:ascii="Arial" w:hAnsi="Arial" w:cs="Arial"/>
        </w:rPr>
        <w:t xml:space="preserve"> wniosku musisz najpierw założyć swoją organizację</w:t>
      </w:r>
      <w:r w:rsidR="00017286" w:rsidRPr="00B808CF">
        <w:rPr>
          <w:rFonts w:ascii="Arial" w:hAnsi="Arial" w:cs="Arial"/>
        </w:rPr>
        <w:t xml:space="preserve"> w systemie SOWA</w:t>
      </w:r>
      <w:r w:rsidR="00097FEC">
        <w:rPr>
          <w:rFonts w:ascii="Arial" w:hAnsi="Arial" w:cs="Arial"/>
        </w:rPr>
        <w:t xml:space="preserve"> EFS</w:t>
      </w:r>
      <w:r w:rsidR="00A817DF">
        <w:rPr>
          <w:rFonts w:ascii="Arial" w:hAnsi="Arial" w:cs="Arial"/>
        </w:rPr>
        <w:t xml:space="preserve"> oraz u</w:t>
      </w:r>
      <w:r w:rsidR="00984746">
        <w:rPr>
          <w:rFonts w:ascii="Arial" w:hAnsi="Arial" w:cs="Arial"/>
        </w:rPr>
        <w:t>tworzyć profil</w:t>
      </w:r>
      <w:r w:rsidR="00984746" w:rsidRPr="00B808CF">
        <w:rPr>
          <w:rFonts w:ascii="Arial" w:hAnsi="Arial" w:cs="Arial"/>
        </w:rPr>
        <w:t xml:space="preserve"> </w:t>
      </w:r>
      <w:r w:rsidRPr="00B808CF">
        <w:rPr>
          <w:rFonts w:ascii="Arial" w:hAnsi="Arial" w:cs="Arial"/>
        </w:rPr>
        <w:t>swoj</w:t>
      </w:r>
      <w:r w:rsidR="00984746">
        <w:rPr>
          <w:rFonts w:ascii="Arial" w:hAnsi="Arial" w:cs="Arial"/>
        </w:rPr>
        <w:t>ej</w:t>
      </w:r>
      <w:r w:rsidRPr="00B808CF">
        <w:rPr>
          <w:rFonts w:ascii="Arial" w:hAnsi="Arial" w:cs="Arial"/>
        </w:rPr>
        <w:t xml:space="preserve"> organizacj</w:t>
      </w:r>
      <w:r w:rsidR="00984746">
        <w:rPr>
          <w:rFonts w:ascii="Arial" w:hAnsi="Arial" w:cs="Arial"/>
        </w:rPr>
        <w:t>i</w:t>
      </w:r>
      <w:r w:rsidR="00A817DF">
        <w:rPr>
          <w:rFonts w:ascii="Arial" w:hAnsi="Arial" w:cs="Arial"/>
        </w:rPr>
        <w:t>.</w:t>
      </w:r>
      <w:r w:rsidR="00017286" w:rsidRPr="00B808CF">
        <w:rPr>
          <w:rFonts w:ascii="Arial" w:hAnsi="Arial" w:cs="Arial"/>
        </w:rPr>
        <w:t xml:space="preserve"> </w:t>
      </w:r>
      <w:r w:rsidRPr="00B808CF">
        <w:rPr>
          <w:rFonts w:ascii="Arial" w:hAnsi="Arial" w:cs="Arial"/>
        </w:rPr>
        <w:t xml:space="preserve">W tym celu po zalogowaniu do systemu przejdź do sekcji </w:t>
      </w:r>
      <w:r w:rsidRPr="006E7F2E">
        <w:rPr>
          <w:rFonts w:ascii="Arial" w:hAnsi="Arial" w:cs="Arial"/>
          <w:b/>
          <w:i/>
        </w:rPr>
        <w:t>Moje konto</w:t>
      </w:r>
      <w:r w:rsidRPr="00B808CF">
        <w:rPr>
          <w:rFonts w:ascii="Arial" w:hAnsi="Arial" w:cs="Arial"/>
        </w:rPr>
        <w:t xml:space="preserve"> i wybierz opcję </w:t>
      </w:r>
      <w:r w:rsidRPr="006E7F2E">
        <w:rPr>
          <w:rFonts w:ascii="Arial" w:hAnsi="Arial" w:cs="Arial"/>
          <w:b/>
          <w:i/>
        </w:rPr>
        <w:t>Zarejestruj organizację</w:t>
      </w:r>
      <w:r w:rsidRPr="00B808CF">
        <w:rPr>
          <w:rFonts w:ascii="Arial" w:hAnsi="Arial" w:cs="Arial"/>
        </w:rPr>
        <w:t>. Wprowadź dane swojej organizacji</w:t>
      </w:r>
      <w:r w:rsidR="00FD2870" w:rsidRPr="00B808CF">
        <w:rPr>
          <w:rFonts w:ascii="Arial" w:hAnsi="Arial" w:cs="Arial"/>
        </w:rPr>
        <w:t>,</w:t>
      </w:r>
      <w:r w:rsidRPr="00B808CF">
        <w:rPr>
          <w:rFonts w:ascii="Arial" w:hAnsi="Arial" w:cs="Arial"/>
        </w:rPr>
        <w:t xml:space="preserve"> te dane </w:t>
      </w:r>
      <w:r w:rsidR="00984746">
        <w:rPr>
          <w:rFonts w:ascii="Arial" w:hAnsi="Arial" w:cs="Arial"/>
        </w:rPr>
        <w:t>-</w:t>
      </w:r>
      <w:r w:rsidRPr="00B808CF">
        <w:rPr>
          <w:rFonts w:ascii="Arial" w:hAnsi="Arial" w:cs="Arial"/>
        </w:rPr>
        <w:t xml:space="preserve"> będą </w:t>
      </w:r>
      <w:r w:rsidR="00984746">
        <w:rPr>
          <w:rFonts w:ascii="Arial" w:hAnsi="Arial" w:cs="Arial"/>
        </w:rPr>
        <w:t>one</w:t>
      </w:r>
      <w:r w:rsidRPr="00B808CF">
        <w:rPr>
          <w:rFonts w:ascii="Arial" w:hAnsi="Arial" w:cs="Arial"/>
        </w:rPr>
        <w:t xml:space="preserve"> potem widoczne we wniosku.</w:t>
      </w:r>
      <w:r w:rsidR="00FD2870" w:rsidRPr="00B808CF">
        <w:rPr>
          <w:rFonts w:ascii="Arial" w:hAnsi="Arial" w:cs="Arial"/>
        </w:rPr>
        <w:t xml:space="preserve"> </w:t>
      </w:r>
      <w:r w:rsidR="005D273E">
        <w:rPr>
          <w:rFonts w:ascii="Arial" w:hAnsi="Arial" w:cs="Arial"/>
        </w:rPr>
        <w:t xml:space="preserve"> </w:t>
      </w:r>
    </w:p>
    <w:p w14:paraId="7DCB0EB7" w14:textId="77777777" w:rsidR="00DB36E0" w:rsidRDefault="005D273E" w:rsidP="00E06270">
      <w:pPr>
        <w:spacing w:before="120" w:after="120" w:line="271" w:lineRule="auto"/>
        <w:rPr>
          <w:rFonts w:ascii="Arial" w:hAnsi="Arial" w:cs="Arial"/>
        </w:rPr>
      </w:pPr>
      <w:r w:rsidRPr="005D273E">
        <w:rPr>
          <w:rFonts w:ascii="Arial" w:hAnsi="Arial" w:cs="Arial"/>
        </w:rPr>
        <w:t xml:space="preserve">W pole – </w:t>
      </w:r>
      <w:r w:rsidRPr="006E7F2E">
        <w:rPr>
          <w:rFonts w:ascii="Arial" w:hAnsi="Arial" w:cs="Arial"/>
          <w:b/>
          <w:i/>
        </w:rPr>
        <w:t>email</w:t>
      </w:r>
      <w:r w:rsidRPr="005D273E">
        <w:rPr>
          <w:rFonts w:ascii="Arial" w:hAnsi="Arial" w:cs="Arial"/>
        </w:rPr>
        <w:t xml:space="preserve"> wprowadź</w:t>
      </w:r>
      <w:r w:rsidR="00701D39">
        <w:rPr>
          <w:rFonts w:ascii="Arial" w:hAnsi="Arial" w:cs="Arial"/>
        </w:rPr>
        <w:t xml:space="preserve"> właściwy </w:t>
      </w:r>
      <w:r w:rsidRPr="005D273E">
        <w:rPr>
          <w:rFonts w:ascii="Arial" w:hAnsi="Arial" w:cs="Arial"/>
        </w:rPr>
        <w:t>adres mailowy</w:t>
      </w:r>
      <w:r w:rsidR="001B244A" w:rsidRPr="005D273E">
        <w:rPr>
          <w:rFonts w:ascii="Arial" w:hAnsi="Arial" w:cs="Arial"/>
        </w:rPr>
        <w:t xml:space="preserve"> osoby zarządzającej kontem w systemie SOWA</w:t>
      </w:r>
      <w:r w:rsidR="00097FEC">
        <w:rPr>
          <w:rFonts w:ascii="Arial" w:hAnsi="Arial" w:cs="Arial"/>
        </w:rPr>
        <w:t xml:space="preserve"> EFS</w:t>
      </w:r>
      <w:r w:rsidR="001B244A" w:rsidRPr="005D273E">
        <w:rPr>
          <w:rFonts w:ascii="Arial" w:hAnsi="Arial" w:cs="Arial"/>
        </w:rPr>
        <w:t>. Na wskazany adres – e-mail będą dostarczane powiadomienia i komunikaty wysyłane przez system SOWA</w:t>
      </w:r>
      <w:r w:rsidR="00097FEC">
        <w:rPr>
          <w:rFonts w:ascii="Arial" w:hAnsi="Arial" w:cs="Arial"/>
        </w:rPr>
        <w:t xml:space="preserve"> EFS</w:t>
      </w:r>
      <w:r w:rsidR="001B244A" w:rsidRPr="005D273E">
        <w:rPr>
          <w:rFonts w:ascii="Arial" w:hAnsi="Arial" w:cs="Arial"/>
        </w:rPr>
        <w:t>, dotyczące naboru i wniosku składanego w odpowiedzi na nabór</w:t>
      </w:r>
      <w:r w:rsidR="001B244A">
        <w:rPr>
          <w:rFonts w:ascii="Arial" w:hAnsi="Arial" w:cs="Arial"/>
        </w:rPr>
        <w:t>.</w:t>
      </w:r>
    </w:p>
    <w:p w14:paraId="72007066" w14:textId="77777777" w:rsidR="00FD2870" w:rsidRPr="00B808CF" w:rsidRDefault="00993715" w:rsidP="00E06270">
      <w:pPr>
        <w:spacing w:before="120" w:after="120" w:line="271" w:lineRule="auto"/>
        <w:rPr>
          <w:rFonts w:ascii="Arial" w:hAnsi="Arial" w:cs="Arial"/>
        </w:rPr>
      </w:pPr>
      <w:r w:rsidRPr="00B808CF">
        <w:rPr>
          <w:rFonts w:ascii="Arial" w:hAnsi="Arial" w:cs="Arial"/>
        </w:rPr>
        <w:t>Utworzenie profilu organizacji jest jednorazowe i będzie wykorzystywane do dalszych prac w</w:t>
      </w:r>
      <w:r w:rsidR="00701D39">
        <w:rPr>
          <w:rFonts w:ascii="Arial" w:hAnsi="Arial" w:cs="Arial"/>
        </w:rPr>
        <w:t> </w:t>
      </w:r>
      <w:r w:rsidRPr="00B808CF">
        <w:rPr>
          <w:rFonts w:ascii="Arial" w:hAnsi="Arial" w:cs="Arial"/>
        </w:rPr>
        <w:t>systemie SOWA</w:t>
      </w:r>
      <w:r w:rsidR="00097FEC">
        <w:rPr>
          <w:rFonts w:ascii="Arial" w:hAnsi="Arial" w:cs="Arial"/>
        </w:rPr>
        <w:t xml:space="preserve"> EFS</w:t>
      </w:r>
      <w:r w:rsidR="00984746">
        <w:rPr>
          <w:rFonts w:ascii="Arial" w:hAnsi="Arial" w:cs="Arial"/>
        </w:rPr>
        <w:t>, także</w:t>
      </w:r>
      <w:r w:rsidRPr="00B808CF">
        <w:rPr>
          <w:rFonts w:ascii="Arial" w:hAnsi="Arial" w:cs="Arial"/>
        </w:rPr>
        <w:t xml:space="preserve"> w ram</w:t>
      </w:r>
      <w:r w:rsidR="00017286" w:rsidRPr="00B808CF">
        <w:rPr>
          <w:rFonts w:ascii="Arial" w:hAnsi="Arial" w:cs="Arial"/>
        </w:rPr>
        <w:t>ach innych naborów.</w:t>
      </w:r>
    </w:p>
    <w:p w14:paraId="15E4E4E1" w14:textId="77777777" w:rsidR="0066646E" w:rsidRDefault="008263A5" w:rsidP="008263A5">
      <w:pPr>
        <w:spacing w:before="120" w:after="120" w:line="271" w:lineRule="auto"/>
        <w:rPr>
          <w:rFonts w:ascii="Arial" w:hAnsi="Arial" w:cs="Arial"/>
        </w:rPr>
      </w:pPr>
      <w:r>
        <w:rPr>
          <w:rFonts w:ascii="Arial" w:hAnsi="Arial" w:cs="Arial"/>
        </w:rPr>
        <w:t>Uwaga! nabór dla projektów w trybie niekonkurencyjnym nie jest widoczny na publicznej liście naborów</w:t>
      </w:r>
      <w:r w:rsidR="0066646E">
        <w:rPr>
          <w:rFonts w:ascii="Arial" w:hAnsi="Arial" w:cs="Arial"/>
        </w:rPr>
        <w:t>.</w:t>
      </w:r>
    </w:p>
    <w:p w14:paraId="092D4DE7" w14:textId="77777777" w:rsidR="008263A5" w:rsidRDefault="008263A5" w:rsidP="008263A5">
      <w:pPr>
        <w:spacing w:before="120" w:after="120" w:line="271" w:lineRule="auto"/>
        <w:rPr>
          <w:rFonts w:ascii="Arial" w:hAnsi="Arial" w:cs="Arial"/>
        </w:rPr>
      </w:pPr>
      <w:r w:rsidRPr="005D273E">
        <w:rPr>
          <w:rFonts w:ascii="Arial" w:hAnsi="Arial" w:cs="Arial"/>
        </w:rPr>
        <w:t>R</w:t>
      </w:r>
      <w:r w:rsidRPr="001E02BA">
        <w:rPr>
          <w:rFonts w:ascii="Arial" w:hAnsi="Arial" w:cs="Arial"/>
        </w:rPr>
        <w:t>ozpoczęcie pisania wniosku odbywa się poprzez przekazanie zainteresowanym podmiotom numeru naboru i ręczne zainicjowanie projektu.</w:t>
      </w:r>
      <w:r>
        <w:rPr>
          <w:rFonts w:ascii="Arial" w:hAnsi="Arial" w:cs="Arial"/>
        </w:rPr>
        <w:t xml:space="preserve"> </w:t>
      </w:r>
    </w:p>
    <w:p w14:paraId="1CF8DCA1" w14:textId="77777777" w:rsidR="005D273E" w:rsidRDefault="005D273E" w:rsidP="00E06270">
      <w:pPr>
        <w:spacing w:before="120" w:after="120" w:line="271" w:lineRule="auto"/>
        <w:rPr>
          <w:rFonts w:ascii="Arial" w:hAnsi="Arial" w:cs="Arial"/>
        </w:rPr>
      </w:pPr>
      <w:r>
        <w:rPr>
          <w:rFonts w:ascii="Arial" w:hAnsi="Arial" w:cs="Arial"/>
        </w:rPr>
        <w:t xml:space="preserve">Jeśli posiadasz numer naboru, na który chcesz odpowiedzieć, </w:t>
      </w:r>
      <w:r w:rsidRPr="005D273E">
        <w:rPr>
          <w:rFonts w:ascii="Arial" w:hAnsi="Arial" w:cs="Arial"/>
        </w:rPr>
        <w:t xml:space="preserve">w bocznym menu systemu </w:t>
      </w:r>
      <w:r>
        <w:rPr>
          <w:rFonts w:ascii="Arial" w:hAnsi="Arial" w:cs="Arial"/>
        </w:rPr>
        <w:t>kliknij przycisk</w:t>
      </w:r>
      <w:r w:rsidRPr="005D273E">
        <w:rPr>
          <w:rFonts w:ascii="Arial" w:hAnsi="Arial" w:cs="Arial"/>
        </w:rPr>
        <w:t xml:space="preserve"> </w:t>
      </w:r>
      <w:r w:rsidR="00DB7B04" w:rsidRPr="001E02BA">
        <w:rPr>
          <w:rFonts w:ascii="Arial" w:hAnsi="Arial" w:cs="Arial"/>
          <w:b/>
          <w:i/>
        </w:rPr>
        <w:t>Moje projekty</w:t>
      </w:r>
      <w:r w:rsidRPr="005D273E">
        <w:rPr>
          <w:rFonts w:ascii="Arial" w:hAnsi="Arial" w:cs="Arial"/>
        </w:rPr>
        <w:t xml:space="preserve"> następnie kliknij przycisk </w:t>
      </w:r>
      <w:r w:rsidR="00DB7B04" w:rsidRPr="001E02BA">
        <w:rPr>
          <w:rFonts w:ascii="Arial" w:hAnsi="Arial" w:cs="Arial"/>
          <w:b/>
          <w:i/>
        </w:rPr>
        <w:t>+ Dodaj nowy projekt</w:t>
      </w:r>
      <w:r w:rsidRPr="005D273E">
        <w:rPr>
          <w:rFonts w:ascii="Arial" w:hAnsi="Arial" w:cs="Arial"/>
        </w:rPr>
        <w:t xml:space="preserve">. Wyświetli się okno </w:t>
      </w:r>
      <w:r w:rsidR="00DB7B04" w:rsidRPr="001E02BA">
        <w:rPr>
          <w:rFonts w:ascii="Arial" w:hAnsi="Arial" w:cs="Arial"/>
          <w:b/>
          <w:i/>
        </w:rPr>
        <w:t>Utwórz projekt</w:t>
      </w:r>
      <w:r w:rsidR="006E4FC1">
        <w:rPr>
          <w:rFonts w:ascii="Arial" w:hAnsi="Arial" w:cs="Arial"/>
          <w:b/>
          <w:i/>
        </w:rPr>
        <w:t xml:space="preserve"> – wybór naboru</w:t>
      </w:r>
      <w:r>
        <w:rPr>
          <w:rFonts w:ascii="Arial" w:hAnsi="Arial" w:cs="Arial"/>
        </w:rPr>
        <w:t>.</w:t>
      </w:r>
    </w:p>
    <w:p w14:paraId="2B723E2B" w14:textId="77777777" w:rsidR="00B67A8C" w:rsidRPr="00B808CF" w:rsidRDefault="00B67A8C" w:rsidP="00B67A8C">
      <w:pPr>
        <w:spacing w:before="120" w:after="120" w:line="271" w:lineRule="auto"/>
        <w:rPr>
          <w:rFonts w:ascii="Arial" w:hAnsi="Arial" w:cs="Arial"/>
          <w:b/>
        </w:rPr>
      </w:pPr>
      <w:r>
        <w:rPr>
          <w:rFonts w:ascii="Arial" w:hAnsi="Arial" w:cs="Arial"/>
          <w:b/>
        </w:rPr>
        <w:t>Miej na uwadze, że przygotowując wniosek korzystasz z systemu, w którym:</w:t>
      </w:r>
      <w:r w:rsidRPr="00B808CF">
        <w:rPr>
          <w:rFonts w:ascii="Arial" w:hAnsi="Arial" w:cs="Arial"/>
          <w:b/>
        </w:rPr>
        <w:t xml:space="preserve"> </w:t>
      </w:r>
    </w:p>
    <w:p w14:paraId="1038EFED"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poszczególne pola we wniosku o dofinansowanie zawierają limity znaków;</w:t>
      </w:r>
    </w:p>
    <w:p w14:paraId="73591895"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 xml:space="preserve">zapisywanie treści następuje po kliknięciu przycisku </w:t>
      </w:r>
      <w:r w:rsidRPr="00B808CF">
        <w:rPr>
          <w:rFonts w:ascii="Arial" w:hAnsi="Arial" w:cs="Arial"/>
          <w:b/>
          <w:i/>
        </w:rPr>
        <w:t>Zapisz</w:t>
      </w:r>
      <w:r w:rsidRPr="00B808CF">
        <w:rPr>
          <w:rFonts w:ascii="Arial" w:hAnsi="Arial" w:cs="Arial"/>
        </w:rPr>
        <w:t xml:space="preserve">, a przejście do kolejnej sekcji po kliknięciu przycisku </w:t>
      </w:r>
      <w:r w:rsidRPr="00B808CF">
        <w:rPr>
          <w:rFonts w:ascii="Arial" w:hAnsi="Arial" w:cs="Arial"/>
          <w:b/>
          <w:i/>
        </w:rPr>
        <w:t>Zatwierdź i przejdź dalej</w:t>
      </w:r>
      <w:r w:rsidRPr="00B808CF">
        <w:rPr>
          <w:rFonts w:ascii="Arial" w:hAnsi="Arial" w:cs="Arial"/>
        </w:rPr>
        <w:t>;</w:t>
      </w:r>
    </w:p>
    <w:p w14:paraId="3C1102E4"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uzupełniając wniosek, pamiętaj, że przejście do niektórych sekcji uzależnione jest od wprowadzenia wszystkich wymaganych informacji w</w:t>
      </w:r>
      <w:r w:rsidR="00984746">
        <w:rPr>
          <w:rFonts w:ascii="Arial" w:hAnsi="Arial" w:cs="Arial"/>
        </w:rPr>
        <w:t>e</w:t>
      </w:r>
      <w:r w:rsidRPr="00B808CF">
        <w:rPr>
          <w:rFonts w:ascii="Arial" w:hAnsi="Arial" w:cs="Arial"/>
        </w:rPr>
        <w:t xml:space="preserve"> </w:t>
      </w:r>
      <w:r w:rsidR="00984746" w:rsidRPr="00B808CF">
        <w:rPr>
          <w:rFonts w:ascii="Arial" w:hAnsi="Arial" w:cs="Arial"/>
        </w:rPr>
        <w:t>wcześniejszych</w:t>
      </w:r>
      <w:r w:rsidRPr="00B808CF">
        <w:rPr>
          <w:rFonts w:ascii="Arial" w:hAnsi="Arial" w:cs="Arial"/>
        </w:rPr>
        <w:t xml:space="preserve"> zakładkach;</w:t>
      </w:r>
    </w:p>
    <w:p w14:paraId="73A8BAEB" w14:textId="77777777" w:rsidR="00561701" w:rsidRPr="00B808CF"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lastRenderedPageBreak/>
        <w:t>część pól jest nieedytowalna, system automatycznie wypełnia te pola na podstawie danych wcześniej wprowadzonych</w:t>
      </w:r>
      <w:r w:rsidR="00B808CF" w:rsidRPr="00B808CF">
        <w:rPr>
          <w:rFonts w:ascii="Arial" w:hAnsi="Arial" w:cs="Arial"/>
        </w:rPr>
        <w:t xml:space="preserve"> przez ION</w:t>
      </w:r>
      <w:r w:rsidRPr="00B808CF">
        <w:rPr>
          <w:rFonts w:ascii="Arial" w:hAnsi="Arial" w:cs="Arial"/>
        </w:rPr>
        <w:t>;</w:t>
      </w:r>
    </w:p>
    <w:p w14:paraId="2B17BE43" w14:textId="77777777" w:rsidR="00561701" w:rsidRDefault="00561701" w:rsidP="00E06270">
      <w:pPr>
        <w:pStyle w:val="Akapitzlist"/>
        <w:numPr>
          <w:ilvl w:val="0"/>
          <w:numId w:val="13"/>
        </w:numPr>
        <w:spacing w:before="120" w:after="120" w:line="271" w:lineRule="auto"/>
        <w:contextualSpacing w:val="0"/>
        <w:rPr>
          <w:rFonts w:ascii="Arial" w:hAnsi="Arial" w:cs="Arial"/>
        </w:rPr>
      </w:pPr>
      <w:r w:rsidRPr="00B808CF">
        <w:rPr>
          <w:rFonts w:ascii="Arial" w:hAnsi="Arial" w:cs="Arial"/>
        </w:rPr>
        <w:t>w polach przeznaczonych do wpisania kwoty lub wartości liczbowej nie wpis</w:t>
      </w:r>
      <w:r w:rsidR="00B808CF" w:rsidRPr="00B808CF">
        <w:rPr>
          <w:rFonts w:ascii="Arial" w:hAnsi="Arial" w:cs="Arial"/>
        </w:rPr>
        <w:t>uj</w:t>
      </w:r>
      <w:r w:rsidRPr="00B808CF">
        <w:rPr>
          <w:rFonts w:ascii="Arial" w:hAnsi="Arial" w:cs="Arial"/>
        </w:rPr>
        <w:t xml:space="preserve"> liter ani znaków specjalnych;</w:t>
      </w:r>
    </w:p>
    <w:p w14:paraId="0E43C301" w14:textId="77777777" w:rsidR="00B67A8C" w:rsidRPr="00DA7659" w:rsidRDefault="00B67A8C" w:rsidP="00B67A8C">
      <w:pPr>
        <w:autoSpaceDE w:val="0"/>
        <w:autoSpaceDN w:val="0"/>
        <w:adjustRightInd w:val="0"/>
        <w:spacing w:before="120" w:after="120" w:line="271" w:lineRule="auto"/>
        <w:ind w:left="360"/>
        <w:rPr>
          <w:rFonts w:ascii="Arial" w:hAnsi="Arial" w:cs="Arial"/>
          <w:b/>
        </w:rPr>
      </w:pPr>
      <w:r w:rsidRPr="00DA7659">
        <w:rPr>
          <w:rFonts w:ascii="Arial" w:hAnsi="Arial" w:cs="Arial"/>
          <w:b/>
        </w:rPr>
        <w:t>Pamiętaj</w:t>
      </w:r>
      <w:r>
        <w:rPr>
          <w:rFonts w:ascii="Arial" w:hAnsi="Arial" w:cs="Arial"/>
          <w:b/>
        </w:rPr>
        <w:t>!</w:t>
      </w:r>
      <w:r w:rsidRPr="00DA7659">
        <w:rPr>
          <w:rFonts w:ascii="Arial" w:hAnsi="Arial" w:cs="Arial"/>
          <w:b/>
        </w:rPr>
        <w:t xml:space="preserve"> </w:t>
      </w:r>
    </w:p>
    <w:p w14:paraId="589CBABA" w14:textId="77777777" w:rsidR="00B67A8C" w:rsidRPr="00DA7659" w:rsidRDefault="00B67A8C" w:rsidP="00B67A8C">
      <w:pPr>
        <w:autoSpaceDE w:val="0"/>
        <w:autoSpaceDN w:val="0"/>
        <w:adjustRightInd w:val="0"/>
        <w:spacing w:before="120" w:after="120" w:line="271" w:lineRule="auto"/>
        <w:ind w:left="360"/>
        <w:rPr>
          <w:rFonts w:ascii="Arial" w:eastAsia="MyriadPro-Regular" w:hAnsi="Arial" w:cs="Arial"/>
        </w:rPr>
      </w:pPr>
      <w:r>
        <w:rPr>
          <w:rFonts w:ascii="Arial" w:hAnsi="Arial" w:cs="Arial"/>
        </w:rPr>
        <w:t>T</w:t>
      </w:r>
      <w:r w:rsidRPr="00DA7659">
        <w:rPr>
          <w:rFonts w:ascii="Arial" w:hAnsi="Arial" w:cs="Arial"/>
        </w:rPr>
        <w:t xml:space="preserve">reść Twojego wniosku zostanie zweryfikowana pod kątem spełnienia kryterium </w:t>
      </w:r>
      <w:r w:rsidRPr="00DA7659">
        <w:rPr>
          <w:rFonts w:ascii="Arial" w:eastAsia="MyriadPro-Regular" w:hAnsi="Arial" w:cs="Arial"/>
        </w:rPr>
        <w:t xml:space="preserve">„Możliwość oceny merytorycznej wniosku”, </w:t>
      </w:r>
      <w:r>
        <w:rPr>
          <w:rFonts w:ascii="Arial" w:eastAsia="MyriadPro-Regular" w:hAnsi="Arial" w:cs="Arial"/>
        </w:rPr>
        <w:t>dlatego przygotowując</w:t>
      </w:r>
      <w:r w:rsidRPr="007356E5">
        <w:rPr>
          <w:rFonts w:ascii="Arial" w:eastAsia="MyriadPro-Regular" w:hAnsi="Arial" w:cs="Arial"/>
        </w:rPr>
        <w:t xml:space="preserve"> </w:t>
      </w:r>
      <w:r w:rsidRPr="00DA7659">
        <w:rPr>
          <w:rFonts w:ascii="Arial" w:eastAsia="MyriadPro-Regular" w:hAnsi="Arial" w:cs="Arial"/>
        </w:rPr>
        <w:t>wniosek</w:t>
      </w:r>
      <w:r>
        <w:rPr>
          <w:rFonts w:ascii="Arial" w:eastAsia="MyriadPro-Regular" w:hAnsi="Arial" w:cs="Arial"/>
        </w:rPr>
        <w:t xml:space="preserve"> powinieneś przestrzegać następujących zasad</w:t>
      </w:r>
      <w:r w:rsidRPr="00DA7659">
        <w:rPr>
          <w:rFonts w:ascii="Arial" w:eastAsia="MyriadPro-Regular" w:hAnsi="Arial" w:cs="Arial"/>
        </w:rPr>
        <w:t>:</w:t>
      </w:r>
    </w:p>
    <w:p w14:paraId="0FB468B6" w14:textId="77777777" w:rsidR="00B67A8C" w:rsidRPr="00DA7659"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sidRPr="00AF393B">
        <w:rPr>
          <w:rFonts w:ascii="Arial" w:eastAsia="MyriadPro-Regular" w:hAnsi="Arial" w:cs="Arial"/>
        </w:rPr>
        <w:t>wszystkie pola we wniosku o dofinansowanie i/lub załącznikach wypełn</w:t>
      </w:r>
      <w:r>
        <w:rPr>
          <w:rFonts w:ascii="Arial" w:eastAsia="MyriadPro-Regular" w:hAnsi="Arial" w:cs="Arial"/>
        </w:rPr>
        <w:t>ij</w:t>
      </w:r>
      <w:r w:rsidRPr="00AF393B">
        <w:rPr>
          <w:rFonts w:ascii="Arial" w:eastAsia="MyriadPro-Regular" w:hAnsi="Arial" w:cs="Arial"/>
        </w:rPr>
        <w:t xml:space="preserve"> w języku</w:t>
      </w:r>
      <w:r>
        <w:rPr>
          <w:rFonts w:ascii="Arial" w:eastAsia="MyriadPro-Regular" w:hAnsi="Arial" w:cs="Arial"/>
        </w:rPr>
        <w:t xml:space="preserve"> </w:t>
      </w:r>
      <w:r w:rsidRPr="00DA7659">
        <w:rPr>
          <w:rFonts w:ascii="Arial" w:eastAsia="MyriadPro-Regular" w:hAnsi="Arial" w:cs="Arial"/>
        </w:rPr>
        <w:t>polskim,</w:t>
      </w:r>
    </w:p>
    <w:p w14:paraId="1721BA41" w14:textId="77777777" w:rsidR="00B67A8C"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Pr>
          <w:rFonts w:ascii="Arial" w:eastAsia="MyriadPro-Regular" w:hAnsi="Arial" w:cs="Arial"/>
        </w:rPr>
        <w:t>wypełnij prawidłowo</w:t>
      </w:r>
      <w:r w:rsidRPr="00AF393B">
        <w:rPr>
          <w:rFonts w:ascii="Arial" w:eastAsia="MyriadPro-Regular" w:hAnsi="Arial" w:cs="Arial"/>
        </w:rPr>
        <w:t xml:space="preserve"> dane teleadresowe</w:t>
      </w:r>
      <w:r>
        <w:rPr>
          <w:rFonts w:ascii="Arial" w:eastAsia="MyriadPro-Regular" w:hAnsi="Arial" w:cs="Arial"/>
        </w:rPr>
        <w:t>,</w:t>
      </w:r>
    </w:p>
    <w:p w14:paraId="03F30292" w14:textId="77777777" w:rsidR="00B67A8C" w:rsidRDefault="00B67A8C" w:rsidP="00B67A8C">
      <w:pPr>
        <w:pStyle w:val="Akapitzlist"/>
        <w:numPr>
          <w:ilvl w:val="0"/>
          <w:numId w:val="13"/>
        </w:numPr>
        <w:autoSpaceDE w:val="0"/>
        <w:autoSpaceDN w:val="0"/>
        <w:adjustRightInd w:val="0"/>
        <w:spacing w:before="120" w:after="120" w:line="271" w:lineRule="auto"/>
        <w:rPr>
          <w:rFonts w:ascii="Arial" w:eastAsia="MyriadPro-Regular" w:hAnsi="Arial" w:cs="Arial"/>
        </w:rPr>
      </w:pPr>
      <w:r w:rsidRPr="00DA7659">
        <w:rPr>
          <w:rFonts w:ascii="Arial" w:eastAsia="MyriadPro-Regular" w:hAnsi="Arial" w:cs="Arial"/>
        </w:rPr>
        <w:t>dopilnuj, aby treść wniosku o dofinansowanie i załączników była zrozumiała</w:t>
      </w:r>
      <w:r>
        <w:rPr>
          <w:rFonts w:ascii="Arial" w:eastAsia="MyriadPro-Regular" w:hAnsi="Arial" w:cs="Arial"/>
        </w:rPr>
        <w:t>, ponieważ oceniający dokona weryfikacji zrozumiałości tekstu wniosku:</w:t>
      </w:r>
      <w:r w:rsidRPr="00DA7659">
        <w:rPr>
          <w:rFonts w:ascii="Arial" w:eastAsia="MyriadPro-Regular" w:hAnsi="Arial" w:cs="Arial"/>
        </w:rPr>
        <w:t xml:space="preserve"> </w:t>
      </w:r>
    </w:p>
    <w:p w14:paraId="1CB63BEF" w14:textId="77777777" w:rsidR="00B67A8C" w:rsidRDefault="00B67A8C" w:rsidP="00B67A8C">
      <w:pPr>
        <w:ind w:firstLine="708"/>
      </w:pPr>
      <w:r w:rsidRPr="00DA7659">
        <w:rPr>
          <w:rFonts w:ascii="Arial" w:hAnsi="Arial" w:cs="Arial"/>
        </w:rPr>
        <w:t>- wniosek wypełnij starannie</w:t>
      </w:r>
      <w:r>
        <w:rPr>
          <w:rFonts w:ascii="Arial" w:hAnsi="Arial" w:cs="Arial"/>
        </w:rPr>
        <w:t>;</w:t>
      </w:r>
    </w:p>
    <w:p w14:paraId="16260FB3"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nie stosuj wielu skrótów (zwłaszcza nieoczywistych i powszechnie nieużywanych), gdyż może to prowadzić do utrudnienia w zrozumieniu lub niezrozumienia treści wniosku;</w:t>
      </w:r>
    </w:p>
    <w:p w14:paraId="4D3511A1"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755FB3">
        <w:rPr>
          <w:rFonts w:ascii="Arial" w:hAnsi="Arial" w:cs="Arial"/>
        </w:rPr>
        <w:t>informacje w poszczególnych sekcjach wpisuj jasno i konkretnie, tylko tak uzyskasz zamierzony efekt, a oceniający nie będzie musiał się domyślać jaka była intencja autora;</w:t>
      </w:r>
    </w:p>
    <w:p w14:paraId="07F231E5" w14:textId="77777777" w:rsidR="00B67A8C" w:rsidRDefault="00B67A8C" w:rsidP="00B67A8C">
      <w:pPr>
        <w:pStyle w:val="Akapitzlist"/>
        <w:spacing w:before="120" w:after="120" w:line="271" w:lineRule="auto"/>
        <w:contextualSpacing w:val="0"/>
        <w:rPr>
          <w:rFonts w:ascii="Arial" w:hAnsi="Arial" w:cs="Arial"/>
        </w:rPr>
      </w:pPr>
      <w:r>
        <w:rPr>
          <w:rFonts w:ascii="Arial" w:hAnsi="Arial" w:cs="Arial"/>
        </w:rPr>
        <w:t xml:space="preserve">- </w:t>
      </w:r>
      <w:r w:rsidRPr="00DA7659">
        <w:rPr>
          <w:rFonts w:ascii="Arial" w:hAnsi="Arial" w:cs="Arial"/>
        </w:rPr>
        <w:t>ogólnikowy, niespójny oraz niejednoznaczny sposób opisu projektu uniemożliwia pozytywną ocenę wniosku o dofinansowanie.</w:t>
      </w:r>
    </w:p>
    <w:p w14:paraId="7170E0F3" w14:textId="77777777" w:rsidR="00B67A8C" w:rsidRDefault="00B67A8C" w:rsidP="00B67A8C">
      <w:pPr>
        <w:pStyle w:val="Akapitzlist"/>
        <w:autoSpaceDE w:val="0"/>
        <w:autoSpaceDN w:val="0"/>
        <w:adjustRightInd w:val="0"/>
        <w:spacing w:before="120" w:after="120" w:line="271" w:lineRule="auto"/>
        <w:rPr>
          <w:rFonts w:ascii="Arial" w:hAnsi="Arial" w:cs="Arial"/>
        </w:rPr>
      </w:pPr>
      <w:r w:rsidRPr="00D45DCD">
        <w:rPr>
          <w:rFonts w:ascii="Arial" w:eastAsia="MyriadPro-Regular" w:hAnsi="Arial" w:cs="Arial"/>
        </w:rPr>
        <w:t>Weryfikacja zrozumiałości tekstu wniosku o dofinansowanie polega na sprawdzeniu, czy jest on czytelny, a dokładniej, czy został napisany zgodnie z zasadami języka polskiego w sposób pozwalający na poznanie jego sensu i istoty oraz czy oceniający może szybko i łatwo przetworzyć jego treść.</w:t>
      </w:r>
      <w:r w:rsidRPr="00D45DCD">
        <w:rPr>
          <w:rFonts w:ascii="Arial" w:hAnsi="Arial" w:cs="Arial"/>
        </w:rPr>
        <w:t xml:space="preserve"> Zrozumiałość tekstu będzie analizowana w całym wniosku o dofinansowanie. Zostanie sprawdzone, czy na  </w:t>
      </w:r>
      <w:r w:rsidRPr="00D45DCD">
        <w:rPr>
          <w:rFonts w:ascii="Arial" w:eastAsia="MyriadPro-Regular" w:hAnsi="Arial" w:cs="Arial"/>
        </w:rPr>
        <w:t>podstawie informacji zawartych we wniosku oceniający może stwierdzić, co Wnioskodawca w</w:t>
      </w:r>
      <w:r>
        <w:rPr>
          <w:rFonts w:ascii="Arial" w:eastAsia="MyriadPro-Regular" w:hAnsi="Arial" w:cs="Arial"/>
        </w:rPr>
        <w:t> </w:t>
      </w:r>
      <w:r w:rsidRPr="00D45DCD">
        <w:rPr>
          <w:rFonts w:ascii="Arial" w:eastAsia="MyriadPro-Regular" w:hAnsi="Arial" w:cs="Arial"/>
        </w:rPr>
        <w:t>ramach danego projektu zaplanował.</w:t>
      </w:r>
      <w:r w:rsidRPr="00D45DCD">
        <w:rPr>
          <w:rFonts w:ascii="Arial" w:hAnsi="Arial" w:cs="Arial"/>
        </w:rPr>
        <w:t xml:space="preserve"> </w:t>
      </w:r>
    </w:p>
    <w:p w14:paraId="2D4A8B3D" w14:textId="245418A1" w:rsidR="00B67A8C" w:rsidRPr="00492785" w:rsidRDefault="00B67A8C" w:rsidP="00492785">
      <w:pPr>
        <w:pStyle w:val="Akapitzlist"/>
        <w:numPr>
          <w:ilvl w:val="0"/>
          <w:numId w:val="69"/>
        </w:numPr>
        <w:autoSpaceDE w:val="0"/>
        <w:autoSpaceDN w:val="0"/>
        <w:adjustRightInd w:val="0"/>
        <w:spacing w:before="120" w:after="120" w:line="271" w:lineRule="auto"/>
        <w:jc w:val="both"/>
        <w:rPr>
          <w:rFonts w:ascii="Arial" w:hAnsi="Arial" w:cs="Arial"/>
        </w:rPr>
      </w:pPr>
      <w:r w:rsidRPr="00492785">
        <w:rPr>
          <w:rFonts w:ascii="Arial" w:hAnsi="Arial" w:cs="Arial"/>
        </w:rPr>
        <w:t>wypełnij i załącz wszystkie wymagane załączniki (jeśli dotyczy)</w:t>
      </w:r>
    </w:p>
    <w:p w14:paraId="3B6974E8" w14:textId="77777777" w:rsidR="00B67A8C" w:rsidRPr="00492785" w:rsidRDefault="00B67A8C" w:rsidP="00492785">
      <w:pPr>
        <w:spacing w:before="120" w:after="120" w:line="271" w:lineRule="auto"/>
        <w:ind w:left="360"/>
        <w:rPr>
          <w:rFonts w:ascii="Arial" w:hAnsi="Arial" w:cs="Arial"/>
        </w:rPr>
      </w:pPr>
    </w:p>
    <w:p w14:paraId="67553A2B" w14:textId="77777777" w:rsidR="00801555" w:rsidRPr="00B808CF" w:rsidRDefault="00801555" w:rsidP="00E06270">
      <w:pPr>
        <w:pStyle w:val="Nagwek1"/>
        <w:numPr>
          <w:ilvl w:val="0"/>
          <w:numId w:val="2"/>
        </w:numPr>
        <w:spacing w:before="120" w:after="120" w:line="271" w:lineRule="auto"/>
        <w:ind w:left="426" w:hanging="426"/>
        <w:rPr>
          <w:rFonts w:ascii="Arial" w:hAnsi="Arial" w:cs="Arial"/>
          <w:b/>
          <w:color w:val="auto"/>
        </w:rPr>
      </w:pPr>
      <w:bookmarkStart w:id="4" w:name="_Toc135387474"/>
      <w:r w:rsidRPr="00B808CF">
        <w:rPr>
          <w:rFonts w:ascii="Arial" w:hAnsi="Arial" w:cs="Arial"/>
          <w:b/>
          <w:color w:val="auto"/>
        </w:rPr>
        <w:t>Informacje o projekcie</w:t>
      </w:r>
      <w:bookmarkEnd w:id="4"/>
    </w:p>
    <w:p w14:paraId="4BA56447" w14:textId="77777777" w:rsidR="00ED2489" w:rsidRPr="00B808CF" w:rsidRDefault="008D52C5" w:rsidP="00E06270">
      <w:pPr>
        <w:spacing w:before="120" w:after="120" w:line="271" w:lineRule="auto"/>
        <w:rPr>
          <w:rFonts w:ascii="Arial" w:hAnsi="Arial" w:cs="Arial"/>
        </w:rPr>
      </w:pPr>
      <w:r w:rsidRPr="00B808CF">
        <w:rPr>
          <w:rFonts w:ascii="Arial" w:hAnsi="Arial" w:cs="Arial"/>
        </w:rPr>
        <w:t xml:space="preserve">Sekcja </w:t>
      </w:r>
      <w:r w:rsidR="00A06818" w:rsidRPr="00ED7BD3">
        <w:rPr>
          <w:rFonts w:ascii="Arial" w:hAnsi="Arial" w:cs="Arial"/>
        </w:rPr>
        <w:t>ta</w:t>
      </w:r>
      <w:r w:rsidRPr="00B808CF">
        <w:rPr>
          <w:rFonts w:ascii="Arial" w:hAnsi="Arial" w:cs="Arial"/>
        </w:rPr>
        <w:t xml:space="preserve"> zawiera</w:t>
      </w:r>
      <w:r w:rsidR="00A817DF">
        <w:rPr>
          <w:rFonts w:ascii="Arial" w:hAnsi="Arial" w:cs="Arial"/>
        </w:rPr>
        <w:t xml:space="preserve"> pola z</w:t>
      </w:r>
      <w:r w:rsidRPr="00B808CF">
        <w:rPr>
          <w:rFonts w:ascii="Arial" w:hAnsi="Arial" w:cs="Arial"/>
        </w:rPr>
        <w:t xml:space="preserve"> podstawow</w:t>
      </w:r>
      <w:r w:rsidR="00A817DF">
        <w:rPr>
          <w:rFonts w:ascii="Arial" w:hAnsi="Arial" w:cs="Arial"/>
        </w:rPr>
        <w:t>ymi</w:t>
      </w:r>
      <w:r w:rsidRPr="00B808CF">
        <w:rPr>
          <w:rFonts w:ascii="Arial" w:hAnsi="Arial" w:cs="Arial"/>
        </w:rPr>
        <w:t xml:space="preserve"> informacj</w:t>
      </w:r>
      <w:r w:rsidR="00A817DF">
        <w:rPr>
          <w:rFonts w:ascii="Arial" w:hAnsi="Arial" w:cs="Arial"/>
        </w:rPr>
        <w:t>ami</w:t>
      </w:r>
      <w:r w:rsidRPr="00B808CF">
        <w:rPr>
          <w:rFonts w:ascii="Arial" w:hAnsi="Arial" w:cs="Arial"/>
        </w:rPr>
        <w:t xml:space="preserve"> o projekcie.</w:t>
      </w:r>
      <w:r w:rsidR="00530566" w:rsidRPr="00B808CF">
        <w:rPr>
          <w:rFonts w:ascii="Arial" w:hAnsi="Arial" w:cs="Arial"/>
        </w:rPr>
        <w:t xml:space="preserve"> </w:t>
      </w:r>
      <w:r w:rsidR="00B11F07" w:rsidRPr="00B808CF">
        <w:rPr>
          <w:rFonts w:ascii="Arial" w:hAnsi="Arial" w:cs="Arial"/>
        </w:rPr>
        <w:t>Pola w tej sekcji w</w:t>
      </w:r>
      <w:r w:rsidR="00A06818">
        <w:rPr>
          <w:rFonts w:ascii="Arial" w:hAnsi="Arial" w:cs="Arial"/>
        </w:rPr>
        <w:t> </w:t>
      </w:r>
      <w:r w:rsidR="00B11F07" w:rsidRPr="00B808CF">
        <w:rPr>
          <w:rFonts w:ascii="Arial" w:hAnsi="Arial" w:cs="Arial"/>
        </w:rPr>
        <w:t xml:space="preserve">większości wypełniane są automatycznie na podstawie informacji o naborze wprowadzonych do systemu przez </w:t>
      </w:r>
      <w:r w:rsidR="00A817DF">
        <w:rPr>
          <w:rFonts w:ascii="Arial" w:hAnsi="Arial" w:cs="Arial"/>
        </w:rPr>
        <w:t>ION.</w:t>
      </w:r>
    </w:p>
    <w:p w14:paraId="2304DDC6" w14:textId="77777777" w:rsidR="008F3002" w:rsidRDefault="00B11F07"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 xml:space="preserve">Aby rozpocząć przygotowanie wniosku o dofinansowanie projektu musisz utworzyć nowy projekt. </w:t>
      </w:r>
    </w:p>
    <w:p w14:paraId="0CBCB093" w14:textId="77777777" w:rsidR="00B11F07" w:rsidRDefault="00F66A84"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 xml:space="preserve">W </w:t>
      </w:r>
      <w:r w:rsidR="00977020" w:rsidRPr="00977020">
        <w:rPr>
          <w:rFonts w:ascii="Arial" w:hAnsi="Arial" w:cs="Arial"/>
          <w:color w:val="auto"/>
          <w:sz w:val="22"/>
          <w:szCs w:val="22"/>
        </w:rPr>
        <w:t xml:space="preserve">bocznym menu systemu kliknij przycisk </w:t>
      </w:r>
      <w:r w:rsidR="00977020" w:rsidRPr="001E02BA">
        <w:rPr>
          <w:rFonts w:ascii="Arial" w:hAnsi="Arial" w:cs="Arial"/>
          <w:b/>
          <w:i/>
          <w:color w:val="auto"/>
          <w:sz w:val="22"/>
          <w:szCs w:val="22"/>
        </w:rPr>
        <w:t>Moje projekty</w:t>
      </w:r>
      <w:r w:rsidR="00977020" w:rsidRPr="00977020">
        <w:rPr>
          <w:rFonts w:ascii="Arial" w:hAnsi="Arial" w:cs="Arial"/>
          <w:color w:val="auto"/>
          <w:sz w:val="22"/>
          <w:szCs w:val="22"/>
        </w:rPr>
        <w:t xml:space="preserve"> następnie </w:t>
      </w:r>
      <w:r w:rsidR="005D06D6">
        <w:rPr>
          <w:rFonts w:ascii="Arial" w:hAnsi="Arial" w:cs="Arial"/>
          <w:color w:val="auto"/>
          <w:sz w:val="22"/>
          <w:szCs w:val="22"/>
        </w:rPr>
        <w:t xml:space="preserve">w górnym prawym rogu </w:t>
      </w:r>
      <w:r w:rsidR="00977020" w:rsidRPr="00977020">
        <w:rPr>
          <w:rFonts w:ascii="Arial" w:hAnsi="Arial" w:cs="Arial"/>
          <w:color w:val="auto"/>
          <w:sz w:val="22"/>
          <w:szCs w:val="22"/>
        </w:rPr>
        <w:t xml:space="preserve">kliknij przycisk + </w:t>
      </w:r>
      <w:r w:rsidR="00977020" w:rsidRPr="001E02BA">
        <w:rPr>
          <w:rFonts w:ascii="Arial" w:hAnsi="Arial" w:cs="Arial"/>
          <w:b/>
          <w:i/>
          <w:color w:val="auto"/>
          <w:sz w:val="22"/>
          <w:szCs w:val="22"/>
        </w:rPr>
        <w:t>Dodaj nowy projekt</w:t>
      </w:r>
      <w:r w:rsidR="00977020" w:rsidRPr="00977020">
        <w:rPr>
          <w:rFonts w:ascii="Arial" w:hAnsi="Arial" w:cs="Arial"/>
          <w:color w:val="auto"/>
          <w:sz w:val="22"/>
          <w:szCs w:val="22"/>
        </w:rPr>
        <w:t xml:space="preserve">. Wyświetli się okno </w:t>
      </w:r>
      <w:r w:rsidR="00977020" w:rsidRPr="001E02BA">
        <w:rPr>
          <w:rFonts w:ascii="Arial" w:hAnsi="Arial" w:cs="Arial"/>
          <w:b/>
          <w:i/>
          <w:color w:val="auto"/>
          <w:sz w:val="22"/>
          <w:szCs w:val="22"/>
        </w:rPr>
        <w:t>Utwórz projekt</w:t>
      </w:r>
      <w:r w:rsidR="006E4FC1" w:rsidRPr="001E02BA">
        <w:rPr>
          <w:rFonts w:ascii="Arial" w:hAnsi="Arial" w:cs="Arial"/>
          <w:b/>
          <w:i/>
          <w:color w:val="auto"/>
          <w:sz w:val="22"/>
          <w:szCs w:val="22"/>
        </w:rPr>
        <w:t xml:space="preserve"> – wybór naboru</w:t>
      </w:r>
      <w:r w:rsidR="00977020" w:rsidRPr="00977020">
        <w:rPr>
          <w:rFonts w:ascii="Arial" w:hAnsi="Arial" w:cs="Arial"/>
          <w:color w:val="auto"/>
          <w:sz w:val="22"/>
          <w:szCs w:val="22"/>
        </w:rPr>
        <w:t>.</w:t>
      </w:r>
      <w:r w:rsidR="008F3002">
        <w:rPr>
          <w:rFonts w:ascii="Arial" w:hAnsi="Arial" w:cs="Arial"/>
          <w:color w:val="auto"/>
          <w:sz w:val="22"/>
          <w:szCs w:val="22"/>
        </w:rPr>
        <w:t xml:space="preserve"> </w:t>
      </w:r>
    </w:p>
    <w:p w14:paraId="3DCEC15B" w14:textId="77777777" w:rsidR="0004446D" w:rsidRPr="00B808CF" w:rsidRDefault="0004446D" w:rsidP="00E06270">
      <w:pPr>
        <w:pStyle w:val="Default"/>
        <w:spacing w:before="120" w:after="120" w:line="271" w:lineRule="auto"/>
        <w:rPr>
          <w:rFonts w:ascii="Arial" w:hAnsi="Arial" w:cs="Arial"/>
          <w:color w:val="auto"/>
          <w:sz w:val="22"/>
          <w:szCs w:val="22"/>
        </w:rPr>
      </w:pPr>
      <w:r>
        <w:rPr>
          <w:rFonts w:ascii="Arial" w:hAnsi="Arial" w:cs="Arial"/>
          <w:color w:val="auto"/>
          <w:sz w:val="22"/>
          <w:szCs w:val="22"/>
        </w:rPr>
        <w:t>Wpisz numer naboru, który znajduje się w Regulaminie</w:t>
      </w:r>
      <w:r w:rsidR="00B25DC1">
        <w:rPr>
          <w:rFonts w:ascii="Arial" w:hAnsi="Arial" w:cs="Arial"/>
          <w:color w:val="auto"/>
          <w:sz w:val="22"/>
          <w:szCs w:val="22"/>
        </w:rPr>
        <w:t xml:space="preserve"> wyboru</w:t>
      </w:r>
      <w:r w:rsidR="00A817DF">
        <w:rPr>
          <w:rFonts w:ascii="Arial" w:hAnsi="Arial" w:cs="Arial"/>
          <w:color w:val="auto"/>
          <w:sz w:val="22"/>
          <w:szCs w:val="22"/>
        </w:rPr>
        <w:t>.</w:t>
      </w:r>
      <w:r w:rsidR="00725472">
        <w:rPr>
          <w:rFonts w:ascii="Arial" w:hAnsi="Arial" w:cs="Arial"/>
          <w:color w:val="auto"/>
          <w:sz w:val="22"/>
          <w:szCs w:val="22"/>
        </w:rPr>
        <w:t xml:space="preserve"> </w:t>
      </w:r>
    </w:p>
    <w:p w14:paraId="3FDCA49D" w14:textId="77777777" w:rsidR="00B11F07" w:rsidRPr="00B808CF" w:rsidRDefault="00DB7B04" w:rsidP="00E06270">
      <w:pPr>
        <w:spacing w:before="120" w:after="120" w:line="271" w:lineRule="auto"/>
        <w:rPr>
          <w:rFonts w:ascii="Arial" w:hAnsi="Arial" w:cs="Arial"/>
        </w:rPr>
      </w:pPr>
      <w:r w:rsidRPr="001E02BA">
        <w:rPr>
          <w:rFonts w:ascii="Arial" w:hAnsi="Arial" w:cs="Arial"/>
          <w:b/>
        </w:rPr>
        <w:lastRenderedPageBreak/>
        <w:t xml:space="preserve">Program </w:t>
      </w:r>
      <w:r w:rsidRPr="001E02BA">
        <w:rPr>
          <w:rFonts w:ascii="Arial" w:hAnsi="Arial" w:cs="Arial"/>
        </w:rPr>
        <w:t>– pole wypełniane automatycznie na podstawie informacji wprowadzonych przez ION</w:t>
      </w:r>
      <w:r w:rsidR="00B25DC1">
        <w:rPr>
          <w:rFonts w:ascii="Arial" w:hAnsi="Arial" w:cs="Arial"/>
        </w:rPr>
        <w:t>;</w:t>
      </w:r>
      <w:r w:rsidRPr="001E02BA">
        <w:rPr>
          <w:rFonts w:ascii="Arial" w:hAnsi="Arial" w:cs="Arial"/>
        </w:rPr>
        <w:t>.</w:t>
      </w:r>
    </w:p>
    <w:p w14:paraId="0EA3EBBC" w14:textId="77777777" w:rsidR="00B11F07" w:rsidRPr="00B808CF" w:rsidRDefault="00B11F07" w:rsidP="00E06270">
      <w:pPr>
        <w:spacing w:before="120" w:after="120" w:line="271" w:lineRule="auto"/>
        <w:rPr>
          <w:rFonts w:ascii="Arial" w:hAnsi="Arial" w:cs="Arial"/>
        </w:rPr>
      </w:pPr>
      <w:r w:rsidRPr="00B808CF">
        <w:rPr>
          <w:rFonts w:ascii="Arial" w:hAnsi="Arial" w:cs="Arial"/>
          <w:b/>
        </w:rPr>
        <w:t>Priorytet</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p>
    <w:p w14:paraId="419756D3" w14:textId="77777777" w:rsidR="00B11F07" w:rsidRDefault="00B11F07" w:rsidP="00E06270">
      <w:pPr>
        <w:spacing w:before="120" w:after="120" w:line="271" w:lineRule="auto"/>
        <w:rPr>
          <w:rFonts w:ascii="Arial" w:hAnsi="Arial" w:cs="Arial"/>
        </w:rPr>
      </w:pPr>
      <w:r w:rsidRPr="00B808CF">
        <w:rPr>
          <w:rFonts w:ascii="Arial" w:hAnsi="Arial" w:cs="Arial"/>
          <w:b/>
        </w:rPr>
        <w:t>Działanie</w:t>
      </w:r>
      <w:r w:rsidRPr="00B808CF">
        <w:rPr>
          <w:rFonts w:ascii="Arial" w:hAnsi="Arial" w:cs="Arial"/>
        </w:rPr>
        <w:t xml:space="preserve"> - 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5EABA16" w14:textId="77777777" w:rsidR="00F66A84" w:rsidRDefault="00DB7B04" w:rsidP="00E06270">
      <w:pPr>
        <w:spacing w:before="120" w:after="120" w:line="271" w:lineRule="auto"/>
        <w:rPr>
          <w:rFonts w:ascii="Arial" w:hAnsi="Arial" w:cs="Arial"/>
        </w:rPr>
      </w:pPr>
      <w:r w:rsidRPr="001E02BA">
        <w:rPr>
          <w:rFonts w:ascii="Arial" w:hAnsi="Arial" w:cs="Arial"/>
          <w:b/>
        </w:rPr>
        <w:t>Instytucja Organizująca Nabór</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78F1CB3C" w14:textId="77777777" w:rsidR="00F66A84" w:rsidRDefault="00DB7B04" w:rsidP="00E06270">
      <w:pPr>
        <w:spacing w:before="120" w:after="120" w:line="271" w:lineRule="auto"/>
        <w:rPr>
          <w:rFonts w:ascii="Arial" w:hAnsi="Arial" w:cs="Arial"/>
        </w:rPr>
      </w:pPr>
      <w:r w:rsidRPr="001E02BA">
        <w:rPr>
          <w:rFonts w:ascii="Arial" w:hAnsi="Arial" w:cs="Arial"/>
          <w:b/>
        </w:rPr>
        <w:t>Numer naboru</w:t>
      </w:r>
      <w:r w:rsidR="00F66A84">
        <w:rPr>
          <w:rFonts w:ascii="Arial" w:hAnsi="Arial" w:cs="Arial"/>
        </w:rPr>
        <w:t xml:space="preserve"> - </w:t>
      </w:r>
      <w:r w:rsidR="00F66A84" w:rsidRPr="00B808CF">
        <w:rPr>
          <w:rFonts w:ascii="Arial" w:hAnsi="Arial" w:cs="Arial"/>
        </w:rPr>
        <w:t xml:space="preserve">pole wypełniane automatycznie na podstawie </w:t>
      </w:r>
      <w:r w:rsidR="00F66A84">
        <w:rPr>
          <w:rFonts w:ascii="Arial" w:hAnsi="Arial" w:cs="Arial"/>
        </w:rPr>
        <w:t>informacji wprowadzonych przez ION</w:t>
      </w:r>
      <w:r w:rsidR="00B25DC1">
        <w:rPr>
          <w:rFonts w:ascii="Arial" w:hAnsi="Arial" w:cs="Arial"/>
        </w:rPr>
        <w:t>;</w:t>
      </w:r>
      <w:r w:rsidR="00F66A84" w:rsidRPr="00B808CF" w:rsidDel="00F66A84">
        <w:rPr>
          <w:rFonts w:ascii="Arial" w:hAnsi="Arial" w:cs="Arial"/>
        </w:rPr>
        <w:t xml:space="preserve"> </w:t>
      </w:r>
    </w:p>
    <w:p w14:paraId="6F0EB68E" w14:textId="5D42690A" w:rsidR="00DB443F" w:rsidRDefault="00B11F07" w:rsidP="00E06270">
      <w:pPr>
        <w:spacing w:before="120" w:after="120" w:line="271" w:lineRule="auto"/>
        <w:rPr>
          <w:rFonts w:ascii="Arial" w:eastAsia="Times New Roman" w:hAnsi="Arial" w:cs="Arial"/>
          <w:lang w:eastAsia="pl-PL"/>
        </w:rPr>
      </w:pPr>
      <w:r w:rsidRPr="00B808CF">
        <w:rPr>
          <w:rFonts w:ascii="Arial" w:hAnsi="Arial" w:cs="Arial"/>
          <w:b/>
        </w:rPr>
        <w:t xml:space="preserve">Zakres </w:t>
      </w:r>
      <w:r w:rsidR="00DB7B04" w:rsidRPr="001E02BA">
        <w:rPr>
          <w:rFonts w:ascii="Arial" w:hAnsi="Arial" w:cs="Arial"/>
          <w:b/>
        </w:rPr>
        <w:t>interwencji</w:t>
      </w:r>
      <w:r w:rsidR="00DB7B04" w:rsidRPr="001E02BA">
        <w:rPr>
          <w:rFonts w:ascii="Arial" w:hAnsi="Arial" w:cs="Arial"/>
        </w:rPr>
        <w:t xml:space="preserve"> – pole wypełniane na podstawie listy rozwijanej – </w:t>
      </w:r>
      <w:r w:rsidR="0004446D">
        <w:rPr>
          <w:rFonts w:ascii="Arial" w:hAnsi="Arial" w:cs="Arial"/>
        </w:rPr>
        <w:t xml:space="preserve">wybierz właściwy zakres interwencji wskazany w </w:t>
      </w:r>
      <w:r w:rsidR="00AB635D">
        <w:rPr>
          <w:rFonts w:ascii="Arial" w:hAnsi="Arial" w:cs="Arial"/>
        </w:rPr>
        <w:t>SZOP,</w:t>
      </w:r>
    </w:p>
    <w:p w14:paraId="227E45DF" w14:textId="77777777" w:rsidR="00B11F07" w:rsidRDefault="00993715" w:rsidP="00E06270">
      <w:pPr>
        <w:spacing w:before="120" w:after="120" w:line="271" w:lineRule="auto"/>
        <w:rPr>
          <w:rFonts w:ascii="Arial" w:hAnsi="Arial" w:cs="Arial"/>
        </w:rPr>
      </w:pPr>
      <w:r w:rsidRPr="00B808CF">
        <w:rPr>
          <w:rFonts w:ascii="Arial" w:hAnsi="Arial" w:cs="Arial"/>
          <w:b/>
        </w:rPr>
        <w:t>Data rozpoczęcia realizacji projektu</w:t>
      </w:r>
      <w:r w:rsidRPr="00B808CF">
        <w:rPr>
          <w:rFonts w:ascii="Arial" w:hAnsi="Arial" w:cs="Arial"/>
        </w:rPr>
        <w:t xml:space="preserve"> </w:t>
      </w:r>
      <w:r w:rsidR="00941558" w:rsidRPr="00B808CF">
        <w:rPr>
          <w:rFonts w:ascii="Arial" w:hAnsi="Arial" w:cs="Arial"/>
        </w:rPr>
        <w:t>–</w:t>
      </w:r>
      <w:r w:rsidR="00442E4F" w:rsidRPr="00B808CF">
        <w:rPr>
          <w:rFonts w:ascii="Arial" w:hAnsi="Arial" w:cs="Arial"/>
        </w:rPr>
        <w:t xml:space="preserve"> </w:t>
      </w:r>
      <w:r w:rsidR="0004446D">
        <w:rPr>
          <w:rFonts w:ascii="Arial" w:hAnsi="Arial" w:cs="Arial"/>
        </w:rPr>
        <w:t>wybierz</w:t>
      </w:r>
      <w:r w:rsidR="00941558" w:rsidRPr="00B808CF">
        <w:rPr>
          <w:rFonts w:ascii="Arial" w:hAnsi="Arial" w:cs="Arial"/>
        </w:rPr>
        <w:t xml:space="preserve"> datę z kalendarza. D</w:t>
      </w:r>
      <w:r w:rsidR="00D925A9" w:rsidRPr="00B808CF">
        <w:rPr>
          <w:rFonts w:ascii="Arial" w:hAnsi="Arial" w:cs="Arial"/>
        </w:rPr>
        <w:t>ata rozpoczęcia realizacji projektu musi być zgodna z faktycznym momentem rozpoczęcia realizacji projektu. Co do zasady</w:t>
      </w:r>
      <w:r w:rsidR="00B25DC1">
        <w:rPr>
          <w:rFonts w:ascii="Arial" w:hAnsi="Arial" w:cs="Arial"/>
        </w:rPr>
        <w:t>,</w:t>
      </w:r>
      <w:r w:rsidR="00D925A9" w:rsidRPr="00B808CF">
        <w:rPr>
          <w:rFonts w:ascii="Arial" w:hAnsi="Arial" w:cs="Arial"/>
        </w:rPr>
        <w:t xml:space="preserve"> data rozpoczęcia tożsama jest z rozpoczęciem okresu kwalifikowalności wydatków</w:t>
      </w:r>
      <w:r w:rsidR="00B25DC1">
        <w:rPr>
          <w:rFonts w:ascii="Arial" w:hAnsi="Arial" w:cs="Arial"/>
        </w:rPr>
        <w:t>,</w:t>
      </w:r>
      <w:r w:rsidR="00D925A9" w:rsidRPr="00B808CF">
        <w:rPr>
          <w:rFonts w:ascii="Arial" w:hAnsi="Arial" w:cs="Arial"/>
        </w:rPr>
        <w:t xml:space="preserve"> określonym w Regulaminie </w:t>
      </w:r>
      <w:r w:rsidR="0004446D">
        <w:rPr>
          <w:rFonts w:ascii="Arial" w:hAnsi="Arial" w:cs="Arial"/>
        </w:rPr>
        <w:t>wy</w:t>
      </w:r>
      <w:r w:rsidR="00941558" w:rsidRPr="00B808CF">
        <w:rPr>
          <w:rFonts w:ascii="Arial" w:hAnsi="Arial" w:cs="Arial"/>
        </w:rPr>
        <w:t xml:space="preserve">boru. </w:t>
      </w:r>
    </w:p>
    <w:p w14:paraId="614B3F38" w14:textId="77777777" w:rsidR="0087322F" w:rsidRDefault="0004446D" w:rsidP="00E06270">
      <w:pPr>
        <w:spacing w:before="120" w:after="120" w:line="271" w:lineRule="auto"/>
        <w:rPr>
          <w:rFonts w:ascii="Myriad Pro" w:hAnsi="Myriad Pro" w:cs="Arial"/>
          <w:sz w:val="20"/>
          <w:szCs w:val="20"/>
        </w:rPr>
      </w:pPr>
      <w:r w:rsidRPr="0004446D">
        <w:rPr>
          <w:rFonts w:ascii="Arial" w:hAnsi="Arial" w:cs="Arial"/>
          <w:b/>
        </w:rPr>
        <w:t>Pamiętaj !</w:t>
      </w:r>
      <w:r w:rsidR="00795C8A" w:rsidRPr="00A06818">
        <w:rPr>
          <w:rFonts w:ascii="Arial" w:hAnsi="Arial" w:cs="Arial"/>
        </w:rPr>
        <w:t xml:space="preserve"> </w:t>
      </w:r>
      <w:r w:rsidR="00795C8A" w:rsidRPr="00ED7BD3">
        <w:rPr>
          <w:rFonts w:ascii="Arial" w:hAnsi="Arial" w:cs="Arial"/>
        </w:rPr>
        <w:t>J</w:t>
      </w:r>
      <w:r w:rsidR="00DB7B04" w:rsidRPr="00A06818">
        <w:rPr>
          <w:rFonts w:ascii="Arial" w:hAnsi="Arial" w:cs="Arial"/>
        </w:rPr>
        <w:t>eśli</w:t>
      </w:r>
      <w:r w:rsidR="00DB7B04" w:rsidRPr="001E02BA">
        <w:rPr>
          <w:rFonts w:ascii="Arial" w:hAnsi="Arial" w:cs="Arial"/>
        </w:rPr>
        <w:t xml:space="preserve"> projekt rozpoczął się przed dniem złożenia wniosku o dofinansowanie, to mające zastosowanie prawo </w:t>
      </w:r>
      <w:r w:rsidR="00DB7B04" w:rsidRPr="001E02BA">
        <w:rPr>
          <w:rFonts w:ascii="Arial" w:hAnsi="Arial" w:cs="Arial"/>
          <w:b/>
        </w:rPr>
        <w:t>musi być przestrzegane od początku jego realizacji</w:t>
      </w:r>
      <w:r w:rsidR="00DB7B04" w:rsidRPr="001E02BA">
        <w:rPr>
          <w:rFonts w:ascii="Arial" w:hAnsi="Arial" w:cs="Arial"/>
        </w:rPr>
        <w:t>, zgodnie z art. 73 ust. 2 lit f)  Rozporządzenia Parlamentu Europejskiego i Rady (UE) 2021/1060 z dnia 24 czerwca 2021 r</w:t>
      </w:r>
      <w:r w:rsidR="00795C8A">
        <w:rPr>
          <w:rFonts w:ascii="Arial" w:hAnsi="Arial" w:cs="Arial"/>
        </w:rPr>
        <w:t>.</w:t>
      </w:r>
      <w:r w:rsidR="00DE0835">
        <w:rPr>
          <w:rFonts w:ascii="Arial" w:hAnsi="Arial" w:cs="Arial"/>
        </w:rPr>
        <w:t xml:space="preserve"> </w:t>
      </w:r>
      <w:r w:rsidR="00832AF6">
        <w:rPr>
          <w:rFonts w:ascii="Arial" w:hAnsi="Arial" w:cs="Arial"/>
        </w:rPr>
        <w:t xml:space="preserve">Treść wniosku nie może budzić wątpliwości co do przestrzegania prawa </w:t>
      </w:r>
      <w:r w:rsidR="00832AF6" w:rsidRPr="00212B27">
        <w:rPr>
          <w:rFonts w:ascii="Arial" w:hAnsi="Arial" w:cs="Arial"/>
        </w:rPr>
        <w:t>w zakresie odnoszącym się do sposobu realizacji i zakresu projektu</w:t>
      </w:r>
      <w:r w:rsidR="00832AF6">
        <w:rPr>
          <w:rFonts w:ascii="Arial" w:hAnsi="Arial" w:cs="Arial"/>
        </w:rPr>
        <w:t xml:space="preserve"> w</w:t>
      </w:r>
      <w:r w:rsidR="00ED7BD3">
        <w:rPr>
          <w:rFonts w:ascii="Arial" w:hAnsi="Arial" w:cs="Arial"/>
        </w:rPr>
        <w:t> </w:t>
      </w:r>
      <w:r w:rsidR="00832AF6">
        <w:rPr>
          <w:rFonts w:ascii="Arial" w:hAnsi="Arial" w:cs="Arial"/>
        </w:rPr>
        <w:t>okresie jego realizacji.</w:t>
      </w:r>
    </w:p>
    <w:p w14:paraId="1EC544ED" w14:textId="77777777" w:rsidR="00442E4F" w:rsidRDefault="00442E4F" w:rsidP="00E06270">
      <w:pPr>
        <w:spacing w:before="120" w:after="120" w:line="271" w:lineRule="auto"/>
        <w:rPr>
          <w:rFonts w:ascii="Arial" w:hAnsi="Arial" w:cs="Arial"/>
        </w:rPr>
      </w:pPr>
      <w:r w:rsidRPr="00B808CF">
        <w:rPr>
          <w:rFonts w:ascii="Arial" w:hAnsi="Arial" w:cs="Arial"/>
          <w:b/>
        </w:rPr>
        <w:t>Data zakończenia realizacji projektu</w:t>
      </w:r>
      <w:r w:rsidRPr="00B808CF">
        <w:rPr>
          <w:rFonts w:ascii="Arial" w:hAnsi="Arial" w:cs="Arial"/>
        </w:rPr>
        <w:t xml:space="preserve"> </w:t>
      </w:r>
      <w:r w:rsidR="0004446D">
        <w:rPr>
          <w:rFonts w:ascii="Arial" w:hAnsi="Arial" w:cs="Arial"/>
        </w:rPr>
        <w:t>–</w:t>
      </w:r>
      <w:r w:rsidRPr="00B808CF">
        <w:rPr>
          <w:rFonts w:ascii="Arial" w:hAnsi="Arial" w:cs="Arial"/>
        </w:rPr>
        <w:t xml:space="preserve"> </w:t>
      </w:r>
      <w:r w:rsidR="0004446D">
        <w:rPr>
          <w:rFonts w:ascii="Arial" w:hAnsi="Arial" w:cs="Arial"/>
        </w:rPr>
        <w:t>wybierz datę</w:t>
      </w:r>
      <w:r w:rsidR="00941558" w:rsidRPr="00B808CF">
        <w:rPr>
          <w:rFonts w:ascii="Arial" w:hAnsi="Arial" w:cs="Arial"/>
        </w:rPr>
        <w:t xml:space="preserve"> z kalendarza. Data zakończenia projektu nie może być późniejsza niż 31 grudnia 2029 roku, przy czym okres realizacji projektu musi odpowiadać warunkom podanym w </w:t>
      </w:r>
      <w:r w:rsidR="00F66A84">
        <w:rPr>
          <w:rFonts w:ascii="Arial" w:hAnsi="Arial" w:cs="Arial"/>
        </w:rPr>
        <w:t>R</w:t>
      </w:r>
      <w:r w:rsidR="00941558" w:rsidRPr="00B808CF">
        <w:rPr>
          <w:rFonts w:ascii="Arial" w:hAnsi="Arial" w:cs="Arial"/>
        </w:rPr>
        <w:t xml:space="preserve">egulaminie </w:t>
      </w:r>
      <w:r w:rsidR="00832AF6">
        <w:rPr>
          <w:rFonts w:ascii="Arial" w:hAnsi="Arial" w:cs="Arial"/>
        </w:rPr>
        <w:t>wyboru</w:t>
      </w:r>
      <w:r w:rsidR="00941558" w:rsidRPr="00B808CF">
        <w:rPr>
          <w:rFonts w:ascii="Arial" w:hAnsi="Arial" w:cs="Arial"/>
        </w:rPr>
        <w:t>. Końcowa data realizacji projektu nie musi uwzględniać czasu na złożenie końcowego wniosku o płatność i</w:t>
      </w:r>
      <w:r w:rsidR="00216610">
        <w:rPr>
          <w:rFonts w:ascii="Arial" w:hAnsi="Arial" w:cs="Arial"/>
        </w:rPr>
        <w:t> </w:t>
      </w:r>
      <w:r w:rsidR="00941558" w:rsidRPr="00B808CF">
        <w:rPr>
          <w:rFonts w:ascii="Arial" w:hAnsi="Arial" w:cs="Arial"/>
        </w:rPr>
        <w:t>finalne rozliczenie projektu, w tym dokonywanie ostatecznych płatności związanych z</w:t>
      </w:r>
      <w:r w:rsidR="00216610">
        <w:rPr>
          <w:rFonts w:ascii="Arial" w:hAnsi="Arial" w:cs="Arial"/>
        </w:rPr>
        <w:t> </w:t>
      </w:r>
      <w:r w:rsidR="00941558" w:rsidRPr="00B808CF">
        <w:rPr>
          <w:rFonts w:ascii="Arial" w:hAnsi="Arial" w:cs="Arial"/>
        </w:rPr>
        <w:t>realizacją projektu. Możliwe jest ponoszenie wydatków po okresie realizacji projektu, pod warunkiem, że wydatki te odnoszą się do tego okresu, zostaną poniesione do 31 grudnia 2029 roku oraz zostaną uwzględnione we wniosku o płatność końcową. Wniosek o płatność końcową składany jest, zgodnie z umową o dofinansowanie, po zakończeniu okresu realizacji projektu.</w:t>
      </w:r>
    </w:p>
    <w:p w14:paraId="10F1FC10" w14:textId="77777777" w:rsidR="0087322F" w:rsidRDefault="0004446D" w:rsidP="00E06270">
      <w:pPr>
        <w:spacing w:before="120" w:after="120" w:line="271" w:lineRule="auto"/>
        <w:rPr>
          <w:rFonts w:ascii="Arial" w:hAnsi="Arial" w:cs="Arial"/>
        </w:rPr>
      </w:pPr>
      <w:r w:rsidRPr="0004446D">
        <w:rPr>
          <w:rFonts w:ascii="Arial" w:hAnsi="Arial" w:cs="Arial"/>
          <w:b/>
        </w:rPr>
        <w:t>Pamiętaj !</w:t>
      </w:r>
      <w:r>
        <w:rPr>
          <w:rFonts w:ascii="Arial" w:hAnsi="Arial" w:cs="Arial"/>
        </w:rPr>
        <w:t xml:space="preserve"> </w:t>
      </w:r>
      <w:r w:rsidR="00DB7B04" w:rsidRPr="001E02BA">
        <w:rPr>
          <w:rFonts w:ascii="Arial" w:hAnsi="Arial" w:cs="Arial"/>
        </w:rPr>
        <w:t>Projekt nie może się zakończyć przed dniem złożenia wniosku o dofinansowanie, tj. nie może zostać fizycznie ukończony lub  w pełni wdrożony w rozumieniu art. 2 pkt 37 oraz art. 63 ust. 6   Rozporządzenia Parlamentu Europejskiego i Rady (UE) 2021/1060 z</w:t>
      </w:r>
      <w:r>
        <w:rPr>
          <w:rFonts w:ascii="Arial" w:hAnsi="Arial" w:cs="Arial"/>
        </w:rPr>
        <w:t> </w:t>
      </w:r>
      <w:r w:rsidR="00DB7B04" w:rsidRPr="001E02BA">
        <w:rPr>
          <w:rFonts w:ascii="Arial" w:hAnsi="Arial" w:cs="Arial"/>
        </w:rPr>
        <w:t xml:space="preserve">dnia 24 czerwca 2021 r. </w:t>
      </w:r>
      <w:r w:rsidR="00EF1BF9">
        <w:rPr>
          <w:rFonts w:ascii="Arial" w:hAnsi="Arial" w:cs="Arial"/>
        </w:rPr>
        <w:t>T</w:t>
      </w:r>
      <w:r w:rsidR="00DB7B04" w:rsidRPr="001E02BA">
        <w:rPr>
          <w:rFonts w:ascii="Arial" w:hAnsi="Arial" w:cs="Arial"/>
        </w:rPr>
        <w:t xml:space="preserve">reść wniosku </w:t>
      </w:r>
      <w:bookmarkStart w:id="5" w:name="_Hlk135205529"/>
      <w:r w:rsidR="00DB7B04" w:rsidRPr="001E02BA">
        <w:rPr>
          <w:rFonts w:ascii="Arial" w:hAnsi="Arial" w:cs="Arial"/>
        </w:rPr>
        <w:t xml:space="preserve">nie może budzić wątpliwości </w:t>
      </w:r>
      <w:bookmarkStart w:id="6" w:name="_Hlk135205539"/>
      <w:bookmarkEnd w:id="5"/>
      <w:r w:rsidR="00DB7B04" w:rsidRPr="001E02BA">
        <w:rPr>
          <w:rFonts w:ascii="Arial" w:hAnsi="Arial" w:cs="Arial"/>
        </w:rPr>
        <w:t xml:space="preserve">co do </w:t>
      </w:r>
      <w:r w:rsidR="00832AF6">
        <w:rPr>
          <w:rFonts w:ascii="Arial" w:hAnsi="Arial" w:cs="Arial"/>
        </w:rPr>
        <w:t>tego</w:t>
      </w:r>
      <w:bookmarkEnd w:id="6"/>
      <w:r w:rsidR="00832AF6">
        <w:rPr>
          <w:rFonts w:ascii="Arial" w:hAnsi="Arial" w:cs="Arial"/>
        </w:rPr>
        <w:t xml:space="preserve">, czy działania projektowe fizycznie jeszcze trwają </w:t>
      </w:r>
      <w:r w:rsidR="00B930D3">
        <w:rPr>
          <w:rFonts w:ascii="Arial" w:hAnsi="Arial" w:cs="Arial"/>
        </w:rPr>
        <w:t>oraz</w:t>
      </w:r>
      <w:r w:rsidR="00832AF6">
        <w:rPr>
          <w:rFonts w:ascii="Arial" w:hAnsi="Arial" w:cs="Arial"/>
        </w:rPr>
        <w:t xml:space="preserve"> </w:t>
      </w:r>
      <w:bookmarkStart w:id="7" w:name="_Hlk135205551"/>
      <w:r w:rsidR="00832AF6">
        <w:rPr>
          <w:rFonts w:ascii="Arial" w:hAnsi="Arial" w:cs="Arial"/>
        </w:rPr>
        <w:t xml:space="preserve">cele i rezultaty </w:t>
      </w:r>
      <w:r w:rsidR="00E35FB8">
        <w:rPr>
          <w:rFonts w:ascii="Arial" w:hAnsi="Arial" w:cs="Arial"/>
        </w:rPr>
        <w:t xml:space="preserve">nie </w:t>
      </w:r>
      <w:r w:rsidR="00832AF6">
        <w:rPr>
          <w:rFonts w:ascii="Arial" w:hAnsi="Arial" w:cs="Arial"/>
        </w:rPr>
        <w:t>zostały j</w:t>
      </w:r>
      <w:r w:rsidR="00E35FB8">
        <w:rPr>
          <w:rFonts w:ascii="Arial" w:hAnsi="Arial" w:cs="Arial"/>
        </w:rPr>
        <w:t>eszcze</w:t>
      </w:r>
      <w:r w:rsidR="00832AF6">
        <w:rPr>
          <w:rFonts w:ascii="Arial" w:hAnsi="Arial" w:cs="Arial"/>
        </w:rPr>
        <w:t xml:space="preserve"> osiągnięte</w:t>
      </w:r>
      <w:bookmarkEnd w:id="7"/>
      <w:r w:rsidR="00832AF6">
        <w:rPr>
          <w:rFonts w:ascii="Arial" w:hAnsi="Arial" w:cs="Arial"/>
        </w:rPr>
        <w:t xml:space="preserve">. </w:t>
      </w:r>
    </w:p>
    <w:p w14:paraId="2E5F9BA0" w14:textId="77777777" w:rsidR="00530566" w:rsidRDefault="00530566" w:rsidP="00E06270">
      <w:pPr>
        <w:spacing w:before="120" w:after="120" w:line="271" w:lineRule="auto"/>
        <w:rPr>
          <w:rFonts w:ascii="Arial" w:hAnsi="Arial" w:cs="Arial"/>
        </w:rPr>
      </w:pPr>
      <w:r w:rsidRPr="00B808CF">
        <w:rPr>
          <w:rFonts w:ascii="Arial" w:hAnsi="Arial" w:cs="Arial"/>
          <w:b/>
        </w:rPr>
        <w:t>UWAGA !</w:t>
      </w:r>
      <w:r w:rsidRPr="00B808CF">
        <w:rPr>
          <w:rFonts w:ascii="Arial" w:hAnsi="Arial" w:cs="Arial"/>
        </w:rPr>
        <w:t xml:space="preserve"> Wypełnienie okresu realizacji projektu jest warunkiem niezbędnym do dalszej edycji wniosku – na podstawie dat wpisanych jako okres realizacji projektu, automatycznie tworzone i opisywane są kolumny w ramach Harmonogramu realizacji projektu.</w:t>
      </w:r>
    </w:p>
    <w:p w14:paraId="24E20A3D" w14:textId="7AAAC1A3" w:rsidR="00626784" w:rsidRDefault="00626784" w:rsidP="00E06270">
      <w:pPr>
        <w:spacing w:line="276" w:lineRule="auto"/>
        <w:rPr>
          <w:rFonts w:ascii="Arial" w:hAnsi="Arial" w:cs="Arial"/>
        </w:rPr>
      </w:pPr>
      <w:r>
        <w:rPr>
          <w:rFonts w:ascii="Arial" w:hAnsi="Arial" w:cs="Arial"/>
        </w:rPr>
        <w:t>Ponadto na podstawie właściwie wskazanej daty rozpoczęcia i zakończenia realizacji projektu zostanie dokonana ocena</w:t>
      </w:r>
      <w:r w:rsidR="00915EB1">
        <w:rPr>
          <w:rFonts w:ascii="Arial" w:hAnsi="Arial" w:cs="Arial"/>
        </w:rPr>
        <w:t>,</w:t>
      </w:r>
      <w:r>
        <w:rPr>
          <w:rFonts w:ascii="Arial" w:hAnsi="Arial" w:cs="Arial"/>
        </w:rPr>
        <w:t xml:space="preserve"> czy projekt spełnia kryterium </w:t>
      </w:r>
      <w:r>
        <w:rPr>
          <w:rFonts w:ascii="Arial" w:hAnsi="Arial" w:cs="Arial"/>
          <w:i/>
          <w:iCs/>
        </w:rPr>
        <w:t>Okres realizacji projektu</w:t>
      </w:r>
      <w:r>
        <w:rPr>
          <w:rFonts w:ascii="Arial" w:hAnsi="Arial" w:cs="Arial"/>
        </w:rPr>
        <w:t>.</w:t>
      </w:r>
    </w:p>
    <w:p w14:paraId="03D39609" w14:textId="097020E2" w:rsidR="001759E6" w:rsidRDefault="001759E6" w:rsidP="00E06270">
      <w:pPr>
        <w:spacing w:line="276" w:lineRule="auto"/>
        <w:rPr>
          <w:rFonts w:ascii="Arial" w:hAnsi="Arial" w:cs="Arial"/>
        </w:rPr>
      </w:pPr>
      <w:r w:rsidRPr="001759E6">
        <w:rPr>
          <w:rFonts w:ascii="Arial" w:hAnsi="Arial" w:cs="Arial"/>
          <w:b/>
        </w:rPr>
        <w:lastRenderedPageBreak/>
        <w:t>Zgodnie z kryterium s</w:t>
      </w:r>
      <w:r>
        <w:rPr>
          <w:rFonts w:ascii="Arial" w:hAnsi="Arial" w:cs="Arial"/>
          <w:b/>
        </w:rPr>
        <w:t>pecyficznym dopuszczalności nr 5</w:t>
      </w:r>
      <w:r w:rsidRPr="001759E6">
        <w:rPr>
          <w:rFonts w:ascii="Arial" w:hAnsi="Arial" w:cs="Arial"/>
          <w:b/>
        </w:rPr>
        <w:t xml:space="preserve"> </w:t>
      </w:r>
      <w:r w:rsidRPr="001759E6">
        <w:rPr>
          <w:rFonts w:ascii="Arial" w:hAnsi="Arial" w:cs="Arial"/>
          <w:b/>
          <w:i/>
        </w:rPr>
        <w:t>Okres realizacji projektu</w:t>
      </w:r>
      <w:r>
        <w:rPr>
          <w:rFonts w:ascii="Arial" w:hAnsi="Arial" w:cs="Arial"/>
          <w:b/>
        </w:rPr>
        <w:t xml:space="preserve"> </w:t>
      </w:r>
      <w:r w:rsidRPr="001759E6">
        <w:rPr>
          <w:rFonts w:ascii="Arial" w:hAnsi="Arial" w:cs="Arial"/>
          <w:b/>
        </w:rPr>
        <w:t>trwa nie dłużej niż</w:t>
      </w:r>
      <w:r>
        <w:rPr>
          <w:rFonts w:ascii="Arial" w:hAnsi="Arial" w:cs="Arial"/>
          <w:b/>
        </w:rPr>
        <w:t xml:space="preserve"> do 31 grudnia 2029</w:t>
      </w:r>
      <w:r w:rsidRPr="001759E6">
        <w:rPr>
          <w:rFonts w:ascii="Arial" w:hAnsi="Arial" w:cs="Arial"/>
          <w:b/>
        </w:rPr>
        <w:t>.</w:t>
      </w:r>
    </w:p>
    <w:p w14:paraId="0EAF9A15" w14:textId="77777777" w:rsidR="009456C1" w:rsidRPr="009456C1" w:rsidRDefault="00442E4F" w:rsidP="009456C1">
      <w:pPr>
        <w:spacing w:before="120" w:after="120" w:line="271" w:lineRule="auto"/>
        <w:rPr>
          <w:rFonts w:ascii="Arial" w:hAnsi="Arial" w:cs="Arial"/>
        </w:rPr>
      </w:pPr>
      <w:r w:rsidRPr="00B808CF">
        <w:rPr>
          <w:rFonts w:ascii="Arial" w:hAnsi="Arial" w:cs="Arial"/>
          <w:b/>
        </w:rPr>
        <w:t>Tytuł projektu</w:t>
      </w:r>
      <w:r w:rsidRPr="00B808CF">
        <w:rPr>
          <w:rFonts w:ascii="Arial" w:hAnsi="Arial" w:cs="Arial"/>
        </w:rPr>
        <w:t xml:space="preserve"> – tytuł projektu powinien być sformułowany w sposób zwięzły i nawiązywać do typu projektu, realizowanych zadań i grupy docelowej, która zostanie objęta wsparciem.</w:t>
      </w:r>
      <w:r w:rsidR="009456C1" w:rsidRPr="009456C1">
        <w:t xml:space="preserve"> </w:t>
      </w:r>
      <w:r w:rsidR="009456C1" w:rsidRPr="009456C1">
        <w:rPr>
          <w:rFonts w:ascii="Arial" w:hAnsi="Arial" w:cs="Arial"/>
        </w:rPr>
        <w:t>Tytuł projektu musi oddawać sens przedsięwzięcia, być prosty, zrozumiały dla wszystkich, niezbyt długi i nietechniczny. Pamiętaj, że tytuł projektu nie jest jego opisem. Użyj prostego języka: unikaj skrótów, żargonu oraz języka specjalistycznego czy terminologii technicznej, które nie będą zrozumiałe dla każdego odbiorcy lub uczestnika projektu.</w:t>
      </w:r>
    </w:p>
    <w:p w14:paraId="01B6DBE5" w14:textId="77777777" w:rsidR="00741F6E" w:rsidRDefault="009456C1" w:rsidP="009456C1">
      <w:pPr>
        <w:spacing w:before="120" w:after="120" w:line="271" w:lineRule="auto"/>
        <w:rPr>
          <w:rFonts w:ascii="Arial" w:hAnsi="Arial" w:cs="Arial"/>
        </w:rPr>
      </w:pPr>
      <w:r w:rsidRPr="009456C1">
        <w:rPr>
          <w:rFonts w:ascii="Arial" w:hAnsi="Arial" w:cs="Arial"/>
        </w:rPr>
        <w:t>Tytuł i opis projektu będą dostępne w przestrzeni publicznej na plakatach, tablicach, stronach internetowych i w mediach społecznościowych. Będą one wizytówką Twojego projektu.</w:t>
      </w:r>
      <w:r>
        <w:rPr>
          <w:rFonts w:ascii="Arial" w:hAnsi="Arial" w:cs="Arial"/>
        </w:rPr>
        <w:t xml:space="preserve"> </w:t>
      </w:r>
      <w:r w:rsidR="00442E4F" w:rsidRPr="00B808CF">
        <w:rPr>
          <w:rFonts w:ascii="Arial" w:hAnsi="Arial" w:cs="Arial"/>
        </w:rPr>
        <w:t xml:space="preserve"> </w:t>
      </w:r>
    </w:p>
    <w:p w14:paraId="5F1E7F83" w14:textId="77777777" w:rsidR="00442E4F" w:rsidRPr="00B808CF" w:rsidRDefault="00442E4F" w:rsidP="009456C1">
      <w:pPr>
        <w:spacing w:before="120" w:after="120" w:line="271" w:lineRule="auto"/>
        <w:rPr>
          <w:rFonts w:ascii="Arial" w:hAnsi="Arial" w:cs="Arial"/>
        </w:rPr>
      </w:pPr>
      <w:r w:rsidRPr="00B808CF">
        <w:rPr>
          <w:rFonts w:ascii="Arial" w:hAnsi="Arial" w:cs="Arial"/>
        </w:rPr>
        <w:t>Tytuł nie może liczyć więcej niż 1000 znaków i powinien zaczynać się od litery albo cyfry arabskiej – nie stos</w:t>
      </w:r>
      <w:r w:rsidR="00216610">
        <w:rPr>
          <w:rFonts w:ascii="Arial" w:hAnsi="Arial" w:cs="Arial"/>
        </w:rPr>
        <w:t>uj</w:t>
      </w:r>
      <w:r w:rsidRPr="00B808CF">
        <w:rPr>
          <w:rFonts w:ascii="Arial" w:hAnsi="Arial" w:cs="Arial"/>
        </w:rPr>
        <w:t xml:space="preserve"> jako pierwszego znaku w tytule projektu innych znaków takich jak cudzysłów, myślnik, nawias, itp., ani znaków specjalnych takich jak #, &amp;, $, &lt;, itp. </w:t>
      </w:r>
    </w:p>
    <w:p w14:paraId="300E9B96" w14:textId="77777777" w:rsidR="00D438F5" w:rsidRPr="00B808CF" w:rsidRDefault="00D438F5" w:rsidP="00E06270">
      <w:pPr>
        <w:spacing w:before="120" w:after="120" w:line="271" w:lineRule="auto"/>
        <w:rPr>
          <w:rFonts w:ascii="Arial" w:hAnsi="Arial" w:cs="Arial"/>
        </w:rPr>
      </w:pPr>
      <w:r w:rsidRPr="00B808CF">
        <w:rPr>
          <w:rFonts w:ascii="Arial" w:hAnsi="Arial" w:cs="Arial"/>
          <w:b/>
        </w:rPr>
        <w:t>Opis projektu</w:t>
      </w:r>
      <w:r w:rsidR="0081392F" w:rsidRPr="00B808CF">
        <w:rPr>
          <w:rFonts w:ascii="Arial" w:hAnsi="Arial" w:cs="Arial"/>
        </w:rPr>
        <w:t xml:space="preserve"> </w:t>
      </w:r>
      <w:r w:rsidR="00530566" w:rsidRPr="00B808CF">
        <w:rPr>
          <w:rFonts w:ascii="Arial" w:hAnsi="Arial" w:cs="Arial"/>
        </w:rPr>
        <w:t>–</w:t>
      </w:r>
      <w:r w:rsidR="0081392F" w:rsidRPr="00B808CF">
        <w:rPr>
          <w:rFonts w:ascii="Arial" w:hAnsi="Arial" w:cs="Arial"/>
        </w:rPr>
        <w:t xml:space="preserve"> </w:t>
      </w:r>
      <w:r w:rsidR="00530566" w:rsidRPr="00B808CF">
        <w:rPr>
          <w:rFonts w:ascii="Arial" w:hAnsi="Arial" w:cs="Arial"/>
        </w:rPr>
        <w:t xml:space="preserve">jest to pole opisowe, które zawiera 4000 znaków. W polu tym </w:t>
      </w:r>
      <w:r w:rsidR="001269B5" w:rsidRPr="00B808CF">
        <w:rPr>
          <w:rFonts w:ascii="Arial" w:hAnsi="Arial" w:cs="Arial"/>
        </w:rPr>
        <w:t>poda</w:t>
      </w:r>
      <w:r w:rsidR="0004446D">
        <w:rPr>
          <w:rFonts w:ascii="Arial" w:hAnsi="Arial" w:cs="Arial"/>
        </w:rPr>
        <w:t xml:space="preserve">j </w:t>
      </w:r>
      <w:r w:rsidR="001269B5" w:rsidRPr="00B808CF">
        <w:rPr>
          <w:rFonts w:ascii="Arial" w:hAnsi="Arial" w:cs="Arial"/>
        </w:rPr>
        <w:t>krótki i</w:t>
      </w:r>
      <w:r w:rsidR="0004446D">
        <w:rPr>
          <w:rFonts w:ascii="Arial" w:hAnsi="Arial" w:cs="Arial"/>
        </w:rPr>
        <w:t> </w:t>
      </w:r>
      <w:r w:rsidR="001269B5" w:rsidRPr="00B808CF">
        <w:rPr>
          <w:rFonts w:ascii="Arial" w:hAnsi="Arial" w:cs="Arial"/>
        </w:rPr>
        <w:t xml:space="preserve">przejrzysty opis projektu oraz </w:t>
      </w:r>
      <w:r w:rsidR="00530566" w:rsidRPr="00B808CF">
        <w:rPr>
          <w:rFonts w:ascii="Arial" w:hAnsi="Arial" w:cs="Arial"/>
        </w:rPr>
        <w:t>w</w:t>
      </w:r>
      <w:r w:rsidR="0004446D">
        <w:rPr>
          <w:rFonts w:ascii="Arial" w:hAnsi="Arial" w:cs="Arial"/>
        </w:rPr>
        <w:t>skaż</w:t>
      </w:r>
      <w:r w:rsidR="00530566" w:rsidRPr="00B808CF">
        <w:rPr>
          <w:rFonts w:ascii="Arial" w:hAnsi="Arial" w:cs="Arial"/>
        </w:rPr>
        <w:t xml:space="preserve"> jaki jest cel projektu </w:t>
      </w:r>
      <w:r w:rsidR="0004446D">
        <w:rPr>
          <w:rFonts w:ascii="Arial" w:hAnsi="Arial" w:cs="Arial"/>
        </w:rPr>
        <w:t>i</w:t>
      </w:r>
      <w:r w:rsidR="00530566" w:rsidRPr="00B808CF">
        <w:rPr>
          <w:rFonts w:ascii="Arial" w:hAnsi="Arial" w:cs="Arial"/>
        </w:rPr>
        <w:t xml:space="preserve"> w jaki sposób projekt przyczyni się do osiągniecia zakładanego właściwego celu</w:t>
      </w:r>
      <w:r w:rsidR="001269B5" w:rsidRPr="00B808CF">
        <w:rPr>
          <w:rFonts w:ascii="Arial" w:hAnsi="Arial" w:cs="Arial"/>
        </w:rPr>
        <w:t>. Cel projektu musi być</w:t>
      </w:r>
      <w:r w:rsidR="00530566" w:rsidRPr="00B808CF">
        <w:rPr>
          <w:rFonts w:ascii="Arial" w:hAnsi="Arial" w:cs="Arial"/>
        </w:rPr>
        <w:t xml:space="preserve"> spójny z założeniami </w:t>
      </w:r>
      <w:r w:rsidR="001269B5" w:rsidRPr="00B808CF">
        <w:rPr>
          <w:rFonts w:ascii="Arial" w:hAnsi="Arial" w:cs="Arial"/>
        </w:rPr>
        <w:t xml:space="preserve">przyjętymi w naborze </w:t>
      </w:r>
      <w:r w:rsidR="00530566" w:rsidRPr="00B808CF">
        <w:rPr>
          <w:rFonts w:ascii="Arial" w:hAnsi="Arial" w:cs="Arial"/>
        </w:rPr>
        <w:t>dla właściwego Działania. Opis ten zostanie przeniesiony do systemu CST2021</w:t>
      </w:r>
      <w:r w:rsidR="00E35FB8">
        <w:rPr>
          <w:rFonts w:ascii="Arial" w:hAnsi="Arial" w:cs="Arial"/>
        </w:rPr>
        <w:t>.</w:t>
      </w:r>
      <w:r w:rsidR="00530566" w:rsidRPr="00B808CF">
        <w:rPr>
          <w:rFonts w:ascii="Arial" w:hAnsi="Arial" w:cs="Arial"/>
        </w:rPr>
        <w:t xml:space="preserve"> </w:t>
      </w:r>
      <w:r w:rsidR="00915EB1">
        <w:rPr>
          <w:rFonts w:ascii="Arial" w:hAnsi="Arial" w:cs="Arial"/>
        </w:rPr>
        <w:t>W</w:t>
      </w:r>
      <w:r w:rsidR="00530566" w:rsidRPr="00B808CF">
        <w:rPr>
          <w:rFonts w:ascii="Arial" w:hAnsi="Arial" w:cs="Arial"/>
        </w:rPr>
        <w:t>ażne jest</w:t>
      </w:r>
      <w:r w:rsidR="005D2CCE">
        <w:rPr>
          <w:rFonts w:ascii="Arial" w:hAnsi="Arial" w:cs="Arial"/>
        </w:rPr>
        <w:t>,</w:t>
      </w:r>
      <w:r w:rsidR="00530566" w:rsidRPr="00B808CF">
        <w:rPr>
          <w:rFonts w:ascii="Arial" w:hAnsi="Arial" w:cs="Arial"/>
        </w:rPr>
        <w:t xml:space="preserve"> aby umożliwiał identyfikację zaplanowanych działań i wskazywał do jakiej grupy uczestników kierowany jest projekt.</w:t>
      </w:r>
    </w:p>
    <w:p w14:paraId="3B738F8D" w14:textId="77777777" w:rsidR="001269B5" w:rsidRPr="00B808CF" w:rsidRDefault="001269B5" w:rsidP="00E06270">
      <w:pPr>
        <w:spacing w:before="120" w:after="120" w:line="271" w:lineRule="auto"/>
        <w:rPr>
          <w:rFonts w:ascii="Arial" w:hAnsi="Arial" w:cs="Arial"/>
        </w:rPr>
      </w:pPr>
      <w:r w:rsidRPr="00B808CF">
        <w:rPr>
          <w:rFonts w:ascii="Arial" w:hAnsi="Arial" w:cs="Arial"/>
        </w:rPr>
        <w:t>Opisując projekt, powinieneś uwzględnić tylko jego najważniejsze elementy, czyli:</w:t>
      </w:r>
    </w:p>
    <w:p w14:paraId="5B56E7B1"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cel ogólny projektu, </w:t>
      </w:r>
    </w:p>
    <w:p w14:paraId="3003587A"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 xml:space="preserve">główne rezultaty, które zostaną osiągnięte dzięki realizacji projektu,  </w:t>
      </w:r>
    </w:p>
    <w:p w14:paraId="0B661EBC" w14:textId="77777777" w:rsidR="001269B5" w:rsidRPr="001A1372" w:rsidRDefault="005C6E08" w:rsidP="00E06270">
      <w:pPr>
        <w:pStyle w:val="Akapitzlist"/>
        <w:numPr>
          <w:ilvl w:val="1"/>
          <w:numId w:val="20"/>
        </w:numPr>
        <w:spacing w:before="120" w:after="120" w:line="271" w:lineRule="auto"/>
        <w:contextualSpacing w:val="0"/>
        <w:rPr>
          <w:rFonts w:ascii="Arial" w:hAnsi="Arial" w:cs="Arial"/>
        </w:rPr>
      </w:pPr>
      <w:r>
        <w:rPr>
          <w:rFonts w:ascii="Arial" w:hAnsi="Arial" w:cs="Arial"/>
        </w:rPr>
        <w:t xml:space="preserve">krótki opis </w:t>
      </w:r>
      <w:r w:rsidR="001269B5" w:rsidRPr="001A1372">
        <w:rPr>
          <w:rFonts w:ascii="Arial" w:hAnsi="Arial" w:cs="Arial"/>
        </w:rPr>
        <w:t>grup</w:t>
      </w:r>
      <w:r>
        <w:rPr>
          <w:rFonts w:ascii="Arial" w:hAnsi="Arial" w:cs="Arial"/>
        </w:rPr>
        <w:t>y</w:t>
      </w:r>
      <w:r w:rsidR="001269B5" w:rsidRPr="001A1372">
        <w:rPr>
          <w:rFonts w:ascii="Arial" w:hAnsi="Arial" w:cs="Arial"/>
        </w:rPr>
        <w:t xml:space="preserve"> docelow</w:t>
      </w:r>
      <w:r>
        <w:rPr>
          <w:rFonts w:ascii="Arial" w:hAnsi="Arial" w:cs="Arial"/>
        </w:rPr>
        <w:t>ej</w:t>
      </w:r>
      <w:r w:rsidR="001269B5" w:rsidRPr="001A1372">
        <w:rPr>
          <w:rFonts w:ascii="Arial" w:hAnsi="Arial" w:cs="Arial"/>
        </w:rPr>
        <w:t xml:space="preserve"> projektu</w:t>
      </w:r>
      <w:r w:rsidR="005D2CCE">
        <w:rPr>
          <w:rFonts w:ascii="Arial" w:hAnsi="Arial" w:cs="Arial"/>
        </w:rPr>
        <w:t>,</w:t>
      </w:r>
      <w:r w:rsidR="001269B5" w:rsidRPr="001A1372">
        <w:rPr>
          <w:rFonts w:ascii="Arial" w:hAnsi="Arial" w:cs="Arial"/>
        </w:rPr>
        <w:t xml:space="preserve"> oraz </w:t>
      </w:r>
    </w:p>
    <w:p w14:paraId="67B5C0AD" w14:textId="77777777" w:rsidR="001269B5" w:rsidRPr="001A1372" w:rsidRDefault="001269B5" w:rsidP="00E06270">
      <w:pPr>
        <w:pStyle w:val="Akapitzlist"/>
        <w:numPr>
          <w:ilvl w:val="1"/>
          <w:numId w:val="20"/>
        </w:numPr>
        <w:spacing w:before="120" w:after="120" w:line="271" w:lineRule="auto"/>
        <w:contextualSpacing w:val="0"/>
        <w:rPr>
          <w:rFonts w:ascii="Arial" w:hAnsi="Arial" w:cs="Arial"/>
        </w:rPr>
      </w:pPr>
      <w:r w:rsidRPr="001A1372">
        <w:rPr>
          <w:rFonts w:ascii="Arial" w:hAnsi="Arial" w:cs="Arial"/>
        </w:rPr>
        <w:t>główne zadania, które zostaną zrealizowane w ramach projektu.</w:t>
      </w:r>
    </w:p>
    <w:p w14:paraId="42AD9765" w14:textId="77777777" w:rsidR="001269B5" w:rsidRPr="00B808CF" w:rsidRDefault="001269B5" w:rsidP="00E06270">
      <w:pPr>
        <w:spacing w:before="120" w:after="120" w:line="271" w:lineRule="auto"/>
        <w:rPr>
          <w:rFonts w:ascii="Arial" w:hAnsi="Arial" w:cs="Arial"/>
        </w:rPr>
      </w:pPr>
      <w:r w:rsidRPr="00B808CF">
        <w:rPr>
          <w:rFonts w:ascii="Arial" w:hAnsi="Arial" w:cs="Arial"/>
        </w:rPr>
        <w:t>Opis projektu zawarty w tej sekcji wniosku musi być zgodny z informacjami zawartymi w pozostałych sekcjach np. zadania, budżet</w:t>
      </w:r>
      <w:r w:rsidR="00E35FB8">
        <w:rPr>
          <w:rFonts w:ascii="Arial" w:hAnsi="Arial" w:cs="Arial"/>
        </w:rPr>
        <w:t>, itd</w:t>
      </w:r>
      <w:r w:rsidRPr="00B808CF">
        <w:rPr>
          <w:rFonts w:ascii="Arial" w:hAnsi="Arial" w:cs="Arial"/>
        </w:rPr>
        <w:t xml:space="preserve">.   </w:t>
      </w:r>
    </w:p>
    <w:p w14:paraId="75E435D8" w14:textId="77777777" w:rsidR="00B67A8C" w:rsidRPr="00B67A8C" w:rsidRDefault="001269B5" w:rsidP="00B67A8C">
      <w:pPr>
        <w:spacing w:before="120" w:after="120" w:line="271" w:lineRule="auto"/>
        <w:rPr>
          <w:rFonts w:ascii="Arial" w:hAnsi="Arial" w:cs="Arial"/>
        </w:rPr>
      </w:pPr>
      <w:r w:rsidRPr="00B808CF">
        <w:rPr>
          <w:rFonts w:ascii="Arial" w:hAnsi="Arial" w:cs="Arial"/>
          <w:b/>
        </w:rPr>
        <w:t>Grupy docelowe</w:t>
      </w:r>
      <w:r w:rsidRPr="00B808CF">
        <w:rPr>
          <w:rFonts w:ascii="Arial" w:hAnsi="Arial" w:cs="Arial"/>
        </w:rPr>
        <w:t xml:space="preserve"> – jest to pole opisowe z</w:t>
      </w:r>
      <w:r w:rsidR="00E35FB8">
        <w:rPr>
          <w:rFonts w:ascii="Arial" w:hAnsi="Arial" w:cs="Arial"/>
        </w:rPr>
        <w:t>a</w:t>
      </w:r>
      <w:r w:rsidRPr="00B808CF">
        <w:rPr>
          <w:rFonts w:ascii="Arial" w:hAnsi="Arial" w:cs="Arial"/>
        </w:rPr>
        <w:t xml:space="preserve">wierające 4000 znaków. W polu tym </w:t>
      </w:r>
      <w:r w:rsidR="00216610">
        <w:rPr>
          <w:rFonts w:ascii="Arial" w:hAnsi="Arial" w:cs="Arial"/>
        </w:rPr>
        <w:t xml:space="preserve">podaj </w:t>
      </w:r>
      <w:r w:rsidR="005D2CCE">
        <w:rPr>
          <w:rFonts w:ascii="Arial" w:hAnsi="Arial" w:cs="Arial"/>
        </w:rPr>
        <w:t xml:space="preserve">bardziej szczegółowe </w:t>
      </w:r>
      <w:r w:rsidRPr="00B808CF">
        <w:rPr>
          <w:rFonts w:ascii="Arial" w:hAnsi="Arial" w:cs="Arial"/>
        </w:rPr>
        <w:t>informacje na temat tego</w:t>
      </w:r>
      <w:r w:rsidR="005D2CCE">
        <w:rPr>
          <w:rFonts w:ascii="Arial" w:hAnsi="Arial" w:cs="Arial"/>
        </w:rPr>
        <w:t>,</w:t>
      </w:r>
      <w:r w:rsidRPr="00B808CF">
        <w:rPr>
          <w:rFonts w:ascii="Arial" w:hAnsi="Arial" w:cs="Arial"/>
        </w:rPr>
        <w:t xml:space="preserve"> kogo obejmiesz wsparciem w projekcie. Osoby, które zostaną objęte wsparciem należy opisać z punktu widzenia istotnych cech dla zadań przewidzianych do realizacji w ramach projektu takich jak np. wiek, status zawodowy, wykształcenie, płeć, niepełnosprawność. Opis zawarty w tej części wniosku powinien świadczyć o znajomości grupy docelowej projektu i możliwości </w:t>
      </w:r>
      <w:r w:rsidR="00C3081C">
        <w:rPr>
          <w:rFonts w:ascii="Arial" w:hAnsi="Arial" w:cs="Arial"/>
        </w:rPr>
        <w:t xml:space="preserve">jej </w:t>
      </w:r>
      <w:r w:rsidRPr="00B808CF">
        <w:rPr>
          <w:rFonts w:ascii="Arial" w:hAnsi="Arial" w:cs="Arial"/>
        </w:rPr>
        <w:t>efektywnego wsparcia tej grupy poprzez zadania zaplanowane do realizacji w ramach projektu</w:t>
      </w:r>
      <w:r w:rsidR="000A6992" w:rsidRPr="00B808CF">
        <w:rPr>
          <w:rFonts w:ascii="Arial" w:hAnsi="Arial" w:cs="Arial"/>
        </w:rPr>
        <w:t xml:space="preserve">. </w:t>
      </w:r>
      <w:r w:rsidR="005C6E08" w:rsidRPr="005C6E08">
        <w:rPr>
          <w:rFonts w:ascii="Arial" w:hAnsi="Arial" w:cs="Arial"/>
        </w:rPr>
        <w:t xml:space="preserve">W polu tym opisz potrzeby i oczekiwania uczestników projektu w kontekście wsparcia, które ma być udzielane w ramach projektu oraz uwzględnij </w:t>
      </w:r>
      <w:r w:rsidR="00873F49">
        <w:rPr>
          <w:rFonts w:ascii="Arial" w:hAnsi="Arial" w:cs="Arial"/>
        </w:rPr>
        <w:t xml:space="preserve">wskazanie </w:t>
      </w:r>
      <w:r w:rsidR="005C6E08" w:rsidRPr="005C6E08">
        <w:rPr>
          <w:rFonts w:ascii="Arial" w:hAnsi="Arial" w:cs="Arial"/>
        </w:rPr>
        <w:t>barier, na które napotykają uczestnicy projektu</w:t>
      </w:r>
      <w:r w:rsidR="005C6E08">
        <w:rPr>
          <w:rFonts w:ascii="Arial" w:hAnsi="Arial" w:cs="Arial"/>
        </w:rPr>
        <w:t>.</w:t>
      </w:r>
      <w:r w:rsidR="000353FA">
        <w:rPr>
          <w:rFonts w:ascii="Arial" w:hAnsi="Arial" w:cs="Arial"/>
        </w:rPr>
        <w:t xml:space="preserve"> </w:t>
      </w:r>
      <w:r w:rsidR="00B67A8C" w:rsidRPr="00B67A8C">
        <w:rPr>
          <w:rFonts w:ascii="Arial" w:hAnsi="Arial" w:cs="Arial"/>
        </w:rPr>
        <w:t xml:space="preserve">Przy opisie barier należy brać pod uwagę bariery uczestnictwa, czyli czynniki, które zniechęcają do wzięcia udziału w projekcie lub uniemożliwiają udział w projekcie. Dla przykładu, jeżeli szkolenia w ramach projektu mają być organizowane w mieście wojewódzkim, a miejsce zamieszkania uczestników projektu będzie poza tym miastem, to barierą uczestnictwa w projekcie mogą być trudności z dojazdem na te szkolenia. Innymi często spotykanymi w projektach barierami jest brak świadomości potrzeby rozwijania swoich umiejętności, niechęć do podnoszenia kompetencji lub nabywania kwalifikacji, niska </w:t>
      </w:r>
      <w:r w:rsidR="00B67A8C" w:rsidRPr="00B67A8C">
        <w:rPr>
          <w:rFonts w:ascii="Arial" w:hAnsi="Arial" w:cs="Arial"/>
        </w:rPr>
        <w:lastRenderedPageBreak/>
        <w:t>motywacja, brak wiary we własne siły. Wpisanie tych informacji we wniosku o dofinansowanie oznacza konieczność zajęcia się właśnie osobami, dla których wymienione wcześniej bariery stanowią realne zagrożenie w życiu zawodowym lub społecznym.</w:t>
      </w:r>
    </w:p>
    <w:p w14:paraId="1895E2C6" w14:textId="3E1E85DB" w:rsidR="005C6E08" w:rsidRDefault="00B67A8C" w:rsidP="00E06270">
      <w:pPr>
        <w:spacing w:before="120" w:after="120" w:line="271" w:lineRule="auto"/>
        <w:rPr>
          <w:rFonts w:ascii="Arial" w:hAnsi="Arial" w:cs="Arial"/>
        </w:rPr>
      </w:pPr>
      <w:r w:rsidRPr="00B67A8C">
        <w:rPr>
          <w:rFonts w:ascii="Arial" w:hAnsi="Arial" w:cs="Arial"/>
        </w:rPr>
        <w:t>Jeżeli zidentyfikowałeś jakieś bariery równościowe , nie zapomnij umieścić ich opisu w sekcjach komponentów dotyczących polityk i zasad wspólnotowych (sekcja Dodatkowe informacje – komponenty związane z politykami horyzontalnymi).</w:t>
      </w:r>
    </w:p>
    <w:p w14:paraId="2300A5C9" w14:textId="572615E5" w:rsidR="009545B8" w:rsidRDefault="009545B8" w:rsidP="00E06270">
      <w:pPr>
        <w:spacing w:before="120" w:after="120" w:line="271" w:lineRule="auto"/>
        <w:rPr>
          <w:rFonts w:ascii="Arial" w:hAnsi="Arial" w:cs="Arial"/>
        </w:rPr>
      </w:pPr>
      <w:r w:rsidRPr="000E6C8B">
        <w:rPr>
          <w:rFonts w:ascii="Arial" w:hAnsi="Arial" w:cs="Arial"/>
          <w:b/>
        </w:rPr>
        <w:t>UWAGA!</w:t>
      </w:r>
      <w:r w:rsidRPr="000E6C8B">
        <w:rPr>
          <w:rFonts w:ascii="Arial" w:hAnsi="Arial" w:cs="Arial"/>
        </w:rPr>
        <w:t xml:space="preserve"> Pamiętaj, aby również wskazać, projekt jest skierowany do osób zamieszkujących województwo zachodniopomorskie</w:t>
      </w:r>
      <w:r w:rsidR="00D978B5" w:rsidRPr="00D978B5">
        <w:rPr>
          <w:rFonts w:ascii="Arial" w:hAnsi="Arial" w:cs="Arial"/>
        </w:rPr>
        <w:t xml:space="preserve"> </w:t>
      </w:r>
      <w:r w:rsidR="00D978B5" w:rsidRPr="00CA045D">
        <w:rPr>
          <w:rFonts w:ascii="Arial" w:hAnsi="Arial" w:cs="Arial"/>
        </w:rPr>
        <w:t>objętyc</w:t>
      </w:r>
      <w:r w:rsidR="00D978B5">
        <w:rPr>
          <w:rFonts w:ascii="Arial" w:hAnsi="Arial" w:cs="Arial"/>
        </w:rPr>
        <w:t>h właściwą strategią I</w:t>
      </w:r>
      <w:r w:rsidR="00D978B5" w:rsidRPr="00CA045D">
        <w:rPr>
          <w:rFonts w:ascii="Arial" w:hAnsi="Arial" w:cs="Arial"/>
        </w:rPr>
        <w:t>IT</w:t>
      </w:r>
      <w:r>
        <w:rPr>
          <w:rFonts w:ascii="Arial" w:hAnsi="Arial" w:cs="Arial"/>
        </w:rPr>
        <w:t xml:space="preserve"> </w:t>
      </w:r>
      <w:r w:rsidRPr="000E6C8B">
        <w:rPr>
          <w:rFonts w:ascii="Arial" w:hAnsi="Arial" w:cs="Arial"/>
        </w:rPr>
        <w:t>(w przypadku osób fizycznych - pracujących, uczących się lub zamieszkujących obszar województwa zachodniopomorskiego w rozumieniu przepisów Kodeksu Cywilnego</w:t>
      </w:r>
      <w:r>
        <w:rPr>
          <w:rFonts w:ascii="Arial" w:hAnsi="Arial" w:cs="Arial"/>
        </w:rPr>
        <w:t>)</w:t>
      </w:r>
      <w:r w:rsidRPr="000E6C8B">
        <w:rPr>
          <w:rFonts w:ascii="Arial" w:hAnsi="Arial" w:cs="Arial"/>
        </w:rPr>
        <w:t xml:space="preserve">. </w:t>
      </w:r>
    </w:p>
    <w:p w14:paraId="49297AAE" w14:textId="57C49F4A" w:rsidR="00B11F07" w:rsidRPr="00B808CF" w:rsidRDefault="000A6992" w:rsidP="00E06270">
      <w:pPr>
        <w:spacing w:before="120" w:after="120" w:line="271" w:lineRule="auto"/>
        <w:rPr>
          <w:rFonts w:ascii="Arial" w:hAnsi="Arial" w:cs="Arial"/>
        </w:rPr>
      </w:pPr>
      <w:r w:rsidRPr="00B808CF">
        <w:rPr>
          <w:rFonts w:ascii="Arial" w:hAnsi="Arial" w:cs="Arial"/>
        </w:rPr>
        <w:t>Na podstawie zapisów zawartych</w:t>
      </w:r>
      <w:r w:rsidR="008C176A">
        <w:rPr>
          <w:rFonts w:ascii="Arial" w:hAnsi="Arial" w:cs="Arial"/>
        </w:rPr>
        <w:t xml:space="preserve"> m.in.</w:t>
      </w:r>
      <w:r w:rsidRPr="00B808CF">
        <w:rPr>
          <w:rFonts w:ascii="Arial" w:hAnsi="Arial" w:cs="Arial"/>
        </w:rPr>
        <w:t xml:space="preserve"> w tym polu zostanie dokonana ocena</w:t>
      </w:r>
      <w:r w:rsidR="00C3081C">
        <w:rPr>
          <w:rFonts w:ascii="Arial" w:hAnsi="Arial" w:cs="Arial"/>
        </w:rPr>
        <w:t>,</w:t>
      </w:r>
      <w:r w:rsidRPr="00B808CF">
        <w:rPr>
          <w:rFonts w:ascii="Arial" w:hAnsi="Arial" w:cs="Arial"/>
        </w:rPr>
        <w:t xml:space="preserve"> czy projekt spełnia kryterium dotyczące grupy docelowej.</w:t>
      </w:r>
      <w:r w:rsidR="00C418B9">
        <w:rPr>
          <w:rFonts w:ascii="Arial" w:hAnsi="Arial" w:cs="Arial"/>
        </w:rPr>
        <w:t xml:space="preserve"> Pamiętaj aby uwzględnić w treści wniosku wszystkie informacje na temat grupy pozwalające jednoznacznie stwierdzić, że projekt skierowany jest do grupy docelowej zdefiniowanej w kryteriach wyboru projektu</w:t>
      </w:r>
      <w:r w:rsidR="001759E6">
        <w:rPr>
          <w:rFonts w:ascii="Arial" w:hAnsi="Arial" w:cs="Arial"/>
        </w:rPr>
        <w:t xml:space="preserve"> </w:t>
      </w:r>
      <w:r w:rsidR="001759E6" w:rsidRPr="001759E6">
        <w:rPr>
          <w:rFonts w:ascii="Arial" w:hAnsi="Arial" w:cs="Arial"/>
        </w:rPr>
        <w:t xml:space="preserve">(kryterium </w:t>
      </w:r>
      <w:r w:rsidR="001759E6">
        <w:rPr>
          <w:rFonts w:ascii="Arial" w:hAnsi="Arial" w:cs="Arial"/>
        </w:rPr>
        <w:t>specyficzne dopuszczalności nr 2</w:t>
      </w:r>
      <w:r w:rsidR="001759E6" w:rsidRPr="001759E6">
        <w:rPr>
          <w:rFonts w:ascii="Arial" w:hAnsi="Arial" w:cs="Arial"/>
        </w:rPr>
        <w:t>).</w:t>
      </w:r>
    </w:p>
    <w:p w14:paraId="57543A41" w14:textId="77777777" w:rsidR="00682178" w:rsidRPr="00B808CF" w:rsidRDefault="00682178" w:rsidP="00E06270">
      <w:pPr>
        <w:spacing w:before="120" w:after="120" w:line="271" w:lineRule="auto"/>
        <w:rPr>
          <w:rFonts w:ascii="Arial" w:hAnsi="Arial" w:cs="Arial"/>
        </w:rPr>
      </w:pPr>
      <w:r w:rsidRPr="00B808CF">
        <w:rPr>
          <w:rFonts w:ascii="Arial" w:hAnsi="Arial" w:cs="Arial"/>
          <w:b/>
        </w:rPr>
        <w:t xml:space="preserve">Obszar realizacji projektu </w:t>
      </w:r>
      <w:r w:rsidRPr="00B808CF">
        <w:rPr>
          <w:rFonts w:ascii="Arial" w:hAnsi="Arial" w:cs="Arial"/>
        </w:rPr>
        <w:t>– pole wyboru z listy rozwijanej. Z listy rozwijanej wyb</w:t>
      </w:r>
      <w:r w:rsidR="0004446D">
        <w:rPr>
          <w:rFonts w:ascii="Arial" w:hAnsi="Arial" w:cs="Arial"/>
        </w:rPr>
        <w:t>ierz</w:t>
      </w:r>
      <w:r w:rsidRPr="00B808CF">
        <w:rPr>
          <w:rFonts w:ascii="Arial" w:hAnsi="Arial" w:cs="Arial"/>
        </w:rPr>
        <w:t xml:space="preserve"> opcję: REGION. </w:t>
      </w:r>
    </w:p>
    <w:p w14:paraId="554BAFAC" w14:textId="77777777" w:rsidR="002061E3" w:rsidRDefault="00682178" w:rsidP="00E06270">
      <w:pPr>
        <w:spacing w:before="120" w:after="120" w:line="271" w:lineRule="auto"/>
        <w:rPr>
          <w:rFonts w:ascii="Arial" w:hAnsi="Arial" w:cs="Arial"/>
        </w:rPr>
      </w:pPr>
      <w:r w:rsidRPr="00B808CF">
        <w:rPr>
          <w:rFonts w:ascii="Arial" w:hAnsi="Arial" w:cs="Arial"/>
        </w:rPr>
        <w:t xml:space="preserve">W tym celu kliknij przycisk </w:t>
      </w:r>
      <w:r w:rsidRPr="0004446D">
        <w:rPr>
          <w:rFonts w:ascii="Arial" w:hAnsi="Arial" w:cs="Arial"/>
          <w:b/>
          <w:i/>
        </w:rPr>
        <w:t>Dodaj obszar</w:t>
      </w:r>
      <w:r w:rsidRPr="00B808CF">
        <w:rPr>
          <w:rFonts w:ascii="Arial" w:hAnsi="Arial" w:cs="Arial"/>
        </w:rPr>
        <w:t xml:space="preserve">, a następnie wskaż województwo, powiat i gminę. Wartości pobierzesz z bazy TERYT, co oznacza, że po wpisaniu pierwszych liter nazwy np. województwa, system podpowie listę, z której będziesz mógł wybrać wymaganą nazwę. </w:t>
      </w:r>
      <w:r w:rsidR="00E35FB8">
        <w:rPr>
          <w:rFonts w:ascii="Arial" w:hAnsi="Arial" w:cs="Arial"/>
        </w:rPr>
        <w:t xml:space="preserve">Jeśli planujesz </w:t>
      </w:r>
      <w:r w:rsidR="00A06818">
        <w:rPr>
          <w:rFonts w:ascii="Arial" w:hAnsi="Arial" w:cs="Arial"/>
        </w:rPr>
        <w:t>realizację projektu</w:t>
      </w:r>
      <w:r w:rsidR="00E35FB8">
        <w:rPr>
          <w:rFonts w:ascii="Arial" w:hAnsi="Arial" w:cs="Arial"/>
        </w:rPr>
        <w:t xml:space="preserve"> na </w:t>
      </w:r>
      <w:r w:rsidR="00A06818">
        <w:rPr>
          <w:rFonts w:ascii="Arial" w:hAnsi="Arial" w:cs="Arial"/>
        </w:rPr>
        <w:t>terenie</w:t>
      </w:r>
      <w:r w:rsidR="00E35FB8">
        <w:rPr>
          <w:rFonts w:ascii="Arial" w:hAnsi="Arial" w:cs="Arial"/>
        </w:rPr>
        <w:t xml:space="preserve"> całego obszaru np. </w:t>
      </w:r>
      <w:r w:rsidR="002061E3">
        <w:rPr>
          <w:rFonts w:ascii="Arial" w:hAnsi="Arial" w:cs="Arial"/>
        </w:rPr>
        <w:t>województwo/</w:t>
      </w:r>
      <w:r w:rsidR="00E35FB8">
        <w:rPr>
          <w:rFonts w:ascii="Arial" w:hAnsi="Arial" w:cs="Arial"/>
        </w:rPr>
        <w:t>powiat, nie uzupełniasz dalszych części</w:t>
      </w:r>
      <w:r w:rsidR="00A06818">
        <w:rPr>
          <w:rFonts w:ascii="Arial" w:hAnsi="Arial" w:cs="Arial"/>
        </w:rPr>
        <w:t xml:space="preserve">. </w:t>
      </w:r>
    </w:p>
    <w:p w14:paraId="539F2E14" w14:textId="77777777" w:rsidR="00682178" w:rsidRPr="00B808CF" w:rsidRDefault="00682178" w:rsidP="00E06270">
      <w:pPr>
        <w:spacing w:before="120" w:after="120" w:line="271" w:lineRule="auto"/>
        <w:rPr>
          <w:rFonts w:ascii="Arial" w:hAnsi="Arial" w:cs="Arial"/>
        </w:rPr>
      </w:pPr>
      <w:r w:rsidRPr="00B808CF">
        <w:rPr>
          <w:rFonts w:ascii="Arial" w:hAnsi="Arial" w:cs="Arial"/>
        </w:rPr>
        <w:t>Możesz wskazać więcej niż jedno miejsce realizacji projektu</w:t>
      </w:r>
      <w:r w:rsidR="002061E3">
        <w:rPr>
          <w:rFonts w:ascii="Arial" w:hAnsi="Arial" w:cs="Arial"/>
        </w:rPr>
        <w:t>, wówczas każdy z obszarów dodajesz zgodnie z opisem wskazanym powyżej</w:t>
      </w:r>
      <w:r w:rsidRPr="00B808CF">
        <w:rPr>
          <w:rFonts w:ascii="Arial" w:hAnsi="Arial" w:cs="Arial"/>
        </w:rPr>
        <w:t xml:space="preserve">. </w:t>
      </w:r>
    </w:p>
    <w:p w14:paraId="1CB791E1" w14:textId="77777777" w:rsidR="00853976" w:rsidRPr="00B808CF" w:rsidRDefault="00853976" w:rsidP="00E06270">
      <w:pPr>
        <w:pStyle w:val="Nagwek1"/>
        <w:numPr>
          <w:ilvl w:val="0"/>
          <w:numId w:val="2"/>
        </w:numPr>
        <w:spacing w:before="120" w:after="120" w:line="271" w:lineRule="auto"/>
        <w:ind w:left="426" w:hanging="426"/>
        <w:rPr>
          <w:rFonts w:ascii="Arial" w:hAnsi="Arial" w:cs="Arial"/>
          <w:b/>
          <w:color w:val="auto"/>
        </w:rPr>
      </w:pPr>
      <w:bookmarkStart w:id="8" w:name="_Toc135387478"/>
      <w:r w:rsidRPr="00B808CF">
        <w:rPr>
          <w:rFonts w:ascii="Arial" w:hAnsi="Arial" w:cs="Arial"/>
          <w:b/>
          <w:color w:val="auto"/>
        </w:rPr>
        <w:t>Wnioskodawca i realizatorzy</w:t>
      </w:r>
      <w:bookmarkEnd w:id="8"/>
    </w:p>
    <w:p w14:paraId="49642BB2" w14:textId="77777777" w:rsidR="00853976" w:rsidRPr="00B808CF" w:rsidRDefault="00853976" w:rsidP="00E06270">
      <w:pPr>
        <w:spacing w:before="120" w:after="120" w:line="271" w:lineRule="auto"/>
        <w:rPr>
          <w:rFonts w:ascii="Arial" w:hAnsi="Arial" w:cs="Arial"/>
        </w:rPr>
      </w:pPr>
      <w:r w:rsidRPr="00B808CF">
        <w:rPr>
          <w:rFonts w:ascii="Arial" w:hAnsi="Arial" w:cs="Arial"/>
        </w:rPr>
        <w:t xml:space="preserve">Sekcja </w:t>
      </w:r>
      <w:r w:rsidR="000B56D9">
        <w:rPr>
          <w:rFonts w:ascii="Arial" w:hAnsi="Arial" w:cs="Arial"/>
        </w:rPr>
        <w:t>ta</w:t>
      </w:r>
      <w:r w:rsidRPr="00B808CF">
        <w:rPr>
          <w:rFonts w:ascii="Arial" w:hAnsi="Arial" w:cs="Arial"/>
        </w:rPr>
        <w:t xml:space="preserve"> zawiera informacje o</w:t>
      </w:r>
      <w:r w:rsidR="001A1372">
        <w:rPr>
          <w:rFonts w:ascii="Arial" w:hAnsi="Arial" w:cs="Arial"/>
        </w:rPr>
        <w:t> </w:t>
      </w:r>
      <w:r w:rsidRPr="00B808CF">
        <w:rPr>
          <w:rFonts w:ascii="Arial" w:hAnsi="Arial" w:cs="Arial"/>
        </w:rPr>
        <w:t xml:space="preserve">wnioskodawcy, realizatorach/partnerach projektu oraz osobach wyznaczonych do kontaktu z </w:t>
      </w:r>
      <w:r w:rsidR="0091485F">
        <w:rPr>
          <w:rFonts w:ascii="Arial" w:hAnsi="Arial" w:cs="Arial"/>
        </w:rPr>
        <w:t>ION</w:t>
      </w:r>
      <w:r w:rsidRPr="00B808CF">
        <w:rPr>
          <w:rFonts w:ascii="Arial" w:hAnsi="Arial" w:cs="Arial"/>
        </w:rPr>
        <w:t xml:space="preserve"> Po przejściu w tryb edycji sekcji w polu Wnioskodawca wybierz właściwego wnioskodawcę. Na liście dostępne są podmioty dodane w</w:t>
      </w:r>
      <w:r w:rsidR="001A1372">
        <w:rPr>
          <w:rFonts w:ascii="Arial" w:hAnsi="Arial" w:cs="Arial"/>
        </w:rPr>
        <w:t> </w:t>
      </w:r>
      <w:r w:rsidRPr="00B808CF">
        <w:rPr>
          <w:rFonts w:ascii="Arial" w:hAnsi="Arial" w:cs="Arial"/>
        </w:rPr>
        <w:t xml:space="preserve">sekcji </w:t>
      </w:r>
      <w:r w:rsidRPr="001A1372">
        <w:rPr>
          <w:rFonts w:ascii="Arial" w:hAnsi="Arial" w:cs="Arial"/>
          <w:b/>
          <w:i/>
        </w:rPr>
        <w:t>Organizacja</w:t>
      </w:r>
      <w:r w:rsidRPr="00B808CF">
        <w:rPr>
          <w:rFonts w:ascii="Arial" w:hAnsi="Arial" w:cs="Arial"/>
        </w:rPr>
        <w:t>.</w:t>
      </w:r>
    </w:p>
    <w:p w14:paraId="22ED2608" w14:textId="77777777" w:rsidR="00574B3B" w:rsidRPr="006E7F2E" w:rsidRDefault="00223BBE" w:rsidP="00E06270">
      <w:pPr>
        <w:spacing w:before="120" w:after="120" w:line="271" w:lineRule="auto"/>
        <w:rPr>
          <w:rFonts w:ascii="Arial" w:hAnsi="Arial" w:cs="Arial"/>
        </w:rPr>
      </w:pPr>
      <w:r w:rsidRPr="00B808CF">
        <w:rPr>
          <w:rFonts w:ascii="Arial" w:hAnsi="Arial" w:cs="Arial"/>
          <w:sz w:val="23"/>
          <w:szCs w:val="23"/>
        </w:rPr>
        <w:t xml:space="preserve">Korzystając z danych Twojej organizacji lub jej oddziału system automatycznie uzupełni </w:t>
      </w:r>
      <w:r w:rsidRPr="006E7F2E">
        <w:rPr>
          <w:rFonts w:ascii="Arial" w:hAnsi="Arial" w:cs="Arial"/>
        </w:rPr>
        <w:t>dane wnioskodawcy: dane podstawowe, adresowe i kontaktowe.</w:t>
      </w:r>
    </w:p>
    <w:p w14:paraId="7ED8B6A0" w14:textId="77777777" w:rsidR="008445A3" w:rsidRPr="001B244A" w:rsidRDefault="008445A3" w:rsidP="00E06270">
      <w:pPr>
        <w:spacing w:before="120" w:after="120" w:line="271" w:lineRule="auto"/>
        <w:rPr>
          <w:rFonts w:ascii="Arial" w:hAnsi="Arial" w:cs="Arial"/>
        </w:rPr>
      </w:pPr>
      <w:r w:rsidRPr="006E7F2E">
        <w:rPr>
          <w:rFonts w:ascii="Arial" w:hAnsi="Arial" w:cs="Arial"/>
          <w:b/>
        </w:rPr>
        <w:t>WAŻNE!</w:t>
      </w:r>
      <w:r w:rsidRPr="006E7F2E">
        <w:rPr>
          <w:rFonts w:ascii="Arial" w:hAnsi="Arial" w:cs="Arial"/>
        </w:rPr>
        <w:t xml:space="preserve"> W przypadku</w:t>
      </w:r>
      <w:r w:rsidR="00AB0444">
        <w:rPr>
          <w:rFonts w:ascii="Arial" w:hAnsi="Arial" w:cs="Arial"/>
        </w:rPr>
        <w:t>,</w:t>
      </w:r>
      <w:r w:rsidRPr="006E7F2E">
        <w:rPr>
          <w:rFonts w:ascii="Arial" w:hAnsi="Arial" w:cs="Arial"/>
        </w:rPr>
        <w:t xml:space="preserve"> gdy możliwe do wyboru typy podmiotu </w:t>
      </w:r>
      <w:r w:rsidRPr="001B244A">
        <w:rPr>
          <w:rFonts w:ascii="Arial" w:hAnsi="Arial" w:cs="Arial"/>
        </w:rPr>
        <w:t xml:space="preserve">w sekcji </w:t>
      </w:r>
      <w:r w:rsidRPr="001B244A">
        <w:rPr>
          <w:rFonts w:ascii="Arial" w:hAnsi="Arial" w:cs="Arial"/>
          <w:b/>
          <w:i/>
        </w:rPr>
        <w:t>Organizacja</w:t>
      </w:r>
      <w:r w:rsidRPr="006E7F2E">
        <w:rPr>
          <w:rFonts w:ascii="Arial" w:hAnsi="Arial" w:cs="Arial"/>
        </w:rPr>
        <w:t xml:space="preserve"> nie pokrywają się z doprecyzowanym przez ION typem Wnioskodawcy w Regulaminie wyboru pamiętaj żeby w sekcji</w:t>
      </w:r>
      <w:r w:rsidR="008C176A">
        <w:rPr>
          <w:rFonts w:ascii="Arial" w:hAnsi="Arial" w:cs="Arial"/>
        </w:rPr>
        <w:t xml:space="preserve"> </w:t>
      </w:r>
      <w:r w:rsidR="00DB7B04" w:rsidRPr="006E7F2E">
        <w:rPr>
          <w:rFonts w:ascii="Arial" w:hAnsi="Arial" w:cs="Arial"/>
          <w:b/>
          <w:i/>
        </w:rPr>
        <w:t>Potencjał do realizacji projektu</w:t>
      </w:r>
      <w:r w:rsidR="00E92F0D">
        <w:rPr>
          <w:rFonts w:ascii="Arial" w:hAnsi="Arial" w:cs="Arial"/>
          <w:b/>
          <w:i/>
        </w:rPr>
        <w:t xml:space="preserve"> </w:t>
      </w:r>
      <w:r w:rsidR="00E92F0D" w:rsidRPr="003E797F">
        <w:rPr>
          <w:rFonts w:ascii="Arial" w:hAnsi="Arial" w:cs="Arial"/>
        </w:rPr>
        <w:t>w polu</w:t>
      </w:r>
      <w:r w:rsidR="00E92F0D">
        <w:rPr>
          <w:rFonts w:ascii="Arial" w:hAnsi="Arial" w:cs="Arial"/>
          <w:b/>
          <w:i/>
        </w:rPr>
        <w:t xml:space="preserve"> Doświadczenie</w:t>
      </w:r>
      <w:r w:rsidRPr="006E7F2E">
        <w:rPr>
          <w:rFonts w:ascii="Arial" w:hAnsi="Arial" w:cs="Arial"/>
        </w:rPr>
        <w:t xml:space="preserve"> wskazać informację potwierdzające, że jesteś uprawnionym podmiotem do aplikowania o</w:t>
      </w:r>
      <w:r w:rsidR="00901912">
        <w:rPr>
          <w:rFonts w:ascii="Arial" w:hAnsi="Arial" w:cs="Arial"/>
        </w:rPr>
        <w:t xml:space="preserve"> </w:t>
      </w:r>
      <w:r w:rsidRPr="006E7F2E">
        <w:rPr>
          <w:rFonts w:ascii="Arial" w:hAnsi="Arial" w:cs="Arial"/>
        </w:rPr>
        <w:t>środki w</w:t>
      </w:r>
      <w:r w:rsidR="00253267">
        <w:rPr>
          <w:rFonts w:ascii="Arial" w:hAnsi="Arial" w:cs="Arial"/>
        </w:rPr>
        <w:t> </w:t>
      </w:r>
      <w:r w:rsidRPr="006E7F2E">
        <w:rPr>
          <w:rFonts w:ascii="Arial" w:hAnsi="Arial" w:cs="Arial"/>
        </w:rPr>
        <w:t>ramach naboru</w:t>
      </w:r>
      <w:r w:rsidR="008C176A">
        <w:rPr>
          <w:rFonts w:ascii="Arial" w:hAnsi="Arial" w:cs="Arial"/>
        </w:rPr>
        <w:t xml:space="preserve"> </w:t>
      </w:r>
      <w:r w:rsidR="008C176A" w:rsidRPr="006E7F2E">
        <w:rPr>
          <w:rFonts w:ascii="Arial" w:hAnsi="Arial" w:cs="Arial"/>
        </w:rPr>
        <w:t>(o ile dotyczy)</w:t>
      </w:r>
      <w:r w:rsidRPr="006E7F2E">
        <w:rPr>
          <w:rFonts w:ascii="Arial" w:hAnsi="Arial" w:cs="Arial"/>
        </w:rPr>
        <w:t xml:space="preserve">. </w:t>
      </w:r>
    </w:p>
    <w:p w14:paraId="5AE32164" w14:textId="77777777" w:rsidR="00235EEB" w:rsidRDefault="00223BBE" w:rsidP="00E06270">
      <w:pPr>
        <w:spacing w:before="120" w:after="120" w:line="271" w:lineRule="auto"/>
        <w:rPr>
          <w:rFonts w:ascii="Arial" w:hAnsi="Arial" w:cs="Arial"/>
        </w:rPr>
      </w:pPr>
      <w:r w:rsidRPr="00B808CF">
        <w:rPr>
          <w:rFonts w:ascii="Arial" w:hAnsi="Arial" w:cs="Arial"/>
          <w:b/>
        </w:rPr>
        <w:t>Możliwość odzyskania VAT</w:t>
      </w:r>
      <w:r w:rsidRPr="00B808CF">
        <w:rPr>
          <w:rFonts w:ascii="Arial" w:hAnsi="Arial" w:cs="Arial"/>
        </w:rPr>
        <w:t xml:space="preserve"> – w polu tym z listy rozwijanej </w:t>
      </w:r>
      <w:r w:rsidR="001B244A">
        <w:rPr>
          <w:rFonts w:ascii="Arial" w:hAnsi="Arial" w:cs="Arial"/>
        </w:rPr>
        <w:t>wybierz</w:t>
      </w:r>
      <w:r w:rsidRPr="00B808CF">
        <w:rPr>
          <w:rFonts w:ascii="Arial" w:hAnsi="Arial" w:cs="Arial"/>
        </w:rPr>
        <w:t xml:space="preserve"> właściwą opcję.  Wszystkie kwoty w szczegółowym budżecie wyrażone są w polskich złotych (do dwóch miejsc po przecinku) i w zależności od tego, czy podatek VAT jest wydatkiem kwalifikowalnym, kwoty podawane są z podatkiem VAT lub bez – zgodnie ze wskazaniem w</w:t>
      </w:r>
      <w:r w:rsidR="00F5385C">
        <w:rPr>
          <w:rFonts w:ascii="Arial" w:hAnsi="Arial" w:cs="Arial"/>
        </w:rPr>
        <w:t> </w:t>
      </w:r>
      <w:r w:rsidRPr="00B808CF">
        <w:rPr>
          <w:rFonts w:ascii="Arial" w:hAnsi="Arial" w:cs="Arial"/>
        </w:rPr>
        <w:t xml:space="preserve">tym polu. </w:t>
      </w:r>
    </w:p>
    <w:p w14:paraId="5684F08A" w14:textId="2D1FC0FC" w:rsidR="00354E2E" w:rsidRPr="00B808CF" w:rsidRDefault="00354E2E" w:rsidP="00E06270">
      <w:pPr>
        <w:spacing w:before="120" w:after="120" w:line="271" w:lineRule="auto"/>
        <w:rPr>
          <w:rFonts w:ascii="Arial" w:hAnsi="Arial" w:cs="Arial"/>
        </w:rPr>
      </w:pPr>
      <w:bookmarkStart w:id="9" w:name="_Hlk143670875"/>
      <w:r>
        <w:rPr>
          <w:rFonts w:ascii="Arial" w:hAnsi="Arial" w:cs="Arial"/>
        </w:rPr>
        <w:t>Jeśli planujesz realizację projektu o wartości do 5 MLN EUR wybierasz opcję NIE DOTYCZY</w:t>
      </w:r>
      <w:bookmarkEnd w:id="9"/>
    </w:p>
    <w:p w14:paraId="13EC3DC7" w14:textId="1E1E74C7" w:rsidR="00616348" w:rsidRPr="00B808CF" w:rsidRDefault="00354E2E" w:rsidP="00E06270">
      <w:pPr>
        <w:spacing w:before="120" w:after="120" w:line="271" w:lineRule="auto"/>
        <w:rPr>
          <w:rFonts w:ascii="Arial" w:hAnsi="Arial" w:cs="Arial"/>
        </w:rPr>
      </w:pPr>
      <w:r>
        <w:rPr>
          <w:rFonts w:ascii="Arial" w:hAnsi="Arial" w:cs="Arial"/>
        </w:rPr>
        <w:lastRenderedPageBreak/>
        <w:t xml:space="preserve">Jeśli planujesz </w:t>
      </w:r>
      <w:r w:rsidR="0069340B">
        <w:rPr>
          <w:rFonts w:ascii="Arial" w:hAnsi="Arial" w:cs="Arial"/>
        </w:rPr>
        <w:t>realizację</w:t>
      </w:r>
      <w:r>
        <w:rPr>
          <w:rFonts w:ascii="Arial" w:hAnsi="Arial" w:cs="Arial"/>
        </w:rPr>
        <w:t xml:space="preserve"> projektu o wartości powyżej 5 MLN EUR </w:t>
      </w:r>
      <w:r w:rsidR="0069340B">
        <w:rPr>
          <w:rFonts w:ascii="Arial" w:hAnsi="Arial" w:cs="Arial"/>
        </w:rPr>
        <w:t>w</w:t>
      </w:r>
      <w:r w:rsidR="001B244A">
        <w:rPr>
          <w:rFonts w:ascii="Arial" w:hAnsi="Arial" w:cs="Arial"/>
        </w:rPr>
        <w:t>ybierz</w:t>
      </w:r>
      <w:r w:rsidR="00616348" w:rsidRPr="00616348">
        <w:rPr>
          <w:rFonts w:ascii="Arial" w:hAnsi="Arial" w:cs="Arial"/>
        </w:rPr>
        <w:t xml:space="preserve"> opcję TAK</w:t>
      </w:r>
      <w:r w:rsidR="00DA6102">
        <w:rPr>
          <w:rFonts w:ascii="Arial" w:hAnsi="Arial" w:cs="Arial"/>
        </w:rPr>
        <w:t>/</w:t>
      </w:r>
      <w:r w:rsidR="00616348" w:rsidRPr="00616348">
        <w:rPr>
          <w:rFonts w:ascii="Arial" w:hAnsi="Arial" w:cs="Arial"/>
        </w:rPr>
        <w:t xml:space="preserve"> NIE</w:t>
      </w:r>
      <w:r w:rsidR="00DA6102">
        <w:rPr>
          <w:rFonts w:ascii="Arial" w:hAnsi="Arial" w:cs="Arial"/>
        </w:rPr>
        <w:t>/CZĘŚCIOWO</w:t>
      </w:r>
      <w:r w:rsidR="00616348" w:rsidRPr="00616348">
        <w:rPr>
          <w:rFonts w:ascii="Arial" w:hAnsi="Arial" w:cs="Arial"/>
        </w:rPr>
        <w:t xml:space="preserve"> w zależności od statusu podmiotu i prawnej możliwości odzyskania </w:t>
      </w:r>
      <w:r w:rsidR="001B244A">
        <w:rPr>
          <w:rFonts w:ascii="Arial" w:hAnsi="Arial" w:cs="Arial"/>
        </w:rPr>
        <w:t xml:space="preserve">przez Twój podmiot </w:t>
      </w:r>
      <w:r w:rsidR="00616348" w:rsidRPr="00616348">
        <w:rPr>
          <w:rFonts w:ascii="Arial" w:hAnsi="Arial" w:cs="Arial"/>
        </w:rPr>
        <w:t>podatku VAT</w:t>
      </w:r>
      <w:r w:rsidR="00AB635D">
        <w:rPr>
          <w:rFonts w:ascii="Arial" w:hAnsi="Arial" w:cs="Arial"/>
        </w:rPr>
        <w:t>.</w:t>
      </w:r>
    </w:p>
    <w:p w14:paraId="690AC2EC" w14:textId="1172BA1B" w:rsidR="00C35BB1" w:rsidRDefault="00E10D4A" w:rsidP="00E06270">
      <w:pPr>
        <w:spacing w:before="120" w:after="120" w:line="271" w:lineRule="auto"/>
        <w:rPr>
          <w:rFonts w:ascii="Arial" w:hAnsi="Arial" w:cs="Arial"/>
        </w:rPr>
      </w:pPr>
      <w:r>
        <w:rPr>
          <w:rFonts w:ascii="Arial" w:hAnsi="Arial" w:cs="Arial"/>
        </w:rPr>
        <w:t>Pole uzupełnij</w:t>
      </w:r>
      <w:r w:rsidR="00EB0BF7" w:rsidRPr="00F12AE6">
        <w:rPr>
          <w:rFonts w:ascii="Arial" w:hAnsi="Arial" w:cs="Arial"/>
        </w:rPr>
        <w:t xml:space="preserve"> </w:t>
      </w:r>
      <w:r w:rsidR="004F5DDB" w:rsidRPr="00F12AE6">
        <w:rPr>
          <w:rFonts w:ascii="Arial" w:hAnsi="Arial" w:cs="Arial"/>
        </w:rPr>
        <w:t xml:space="preserve">zgodnie ze stanem faktycznym, a następnie w polu uzasadniającym kwalifikowanie podatku VAT w sekcji </w:t>
      </w:r>
      <w:r w:rsidR="00DB7B04" w:rsidRPr="006E7F2E">
        <w:rPr>
          <w:rFonts w:ascii="Arial" w:hAnsi="Arial" w:cs="Arial"/>
          <w:b/>
          <w:i/>
        </w:rPr>
        <w:t>Uzasadnienie wydatków</w:t>
      </w:r>
      <w:r w:rsidR="004F5DDB" w:rsidRPr="00F12AE6">
        <w:rPr>
          <w:rFonts w:ascii="Arial" w:hAnsi="Arial" w:cs="Arial"/>
        </w:rPr>
        <w:t xml:space="preserve"> wypeł</w:t>
      </w:r>
      <w:r>
        <w:rPr>
          <w:rFonts w:ascii="Arial" w:hAnsi="Arial" w:cs="Arial"/>
        </w:rPr>
        <w:t>nij</w:t>
      </w:r>
      <w:r w:rsidR="004F5DDB" w:rsidRPr="00F12AE6">
        <w:rPr>
          <w:rFonts w:ascii="Arial" w:hAnsi="Arial" w:cs="Arial"/>
        </w:rPr>
        <w:t xml:space="preserve"> właściwie dla projektu.</w:t>
      </w:r>
      <w:r w:rsidR="004F5DDB">
        <w:rPr>
          <w:rFonts w:ascii="Arial" w:hAnsi="Arial" w:cs="Arial"/>
        </w:rPr>
        <w:t xml:space="preserve"> </w:t>
      </w:r>
      <w:r w:rsidR="00C02D3E">
        <w:rPr>
          <w:rFonts w:ascii="Arial" w:hAnsi="Arial" w:cs="Arial"/>
        </w:rPr>
        <w:t xml:space="preserve">Pole to uruchomi się </w:t>
      </w:r>
      <w:r w:rsidR="00DA6102">
        <w:rPr>
          <w:rFonts w:ascii="Arial" w:hAnsi="Arial" w:cs="Arial"/>
        </w:rPr>
        <w:t>jedynie przy wyborze opcji TAK/CZĘŚCIOWO.</w:t>
      </w:r>
    </w:p>
    <w:p w14:paraId="50377B23" w14:textId="77777777" w:rsidR="00387BC8" w:rsidRPr="00B808CF" w:rsidRDefault="00387BC8" w:rsidP="00E06270">
      <w:pPr>
        <w:spacing w:before="120" w:after="120" w:line="271" w:lineRule="auto"/>
        <w:rPr>
          <w:rFonts w:ascii="Arial" w:hAnsi="Arial" w:cs="Arial"/>
        </w:rPr>
      </w:pPr>
      <w:r w:rsidRPr="00B808CF">
        <w:rPr>
          <w:rFonts w:ascii="Arial" w:hAnsi="Arial" w:cs="Arial"/>
          <w:b/>
        </w:rPr>
        <w:t xml:space="preserve">Czy </w:t>
      </w:r>
      <w:r w:rsidR="0034037B" w:rsidRPr="00B808CF">
        <w:rPr>
          <w:rFonts w:ascii="Arial" w:hAnsi="Arial" w:cs="Arial"/>
          <w:b/>
        </w:rPr>
        <w:t>wnioskodawca</w:t>
      </w:r>
      <w:r w:rsidRPr="00B808CF">
        <w:rPr>
          <w:rFonts w:ascii="Arial" w:hAnsi="Arial" w:cs="Arial"/>
          <w:b/>
        </w:rPr>
        <w:t xml:space="preserve"> przewiduje udział innych podmiotów w realizacji projektu</w:t>
      </w:r>
      <w:r w:rsidRPr="00B808CF">
        <w:rPr>
          <w:rFonts w:ascii="Arial" w:hAnsi="Arial" w:cs="Arial"/>
        </w:rPr>
        <w:t xml:space="preserve"> – pole wyboru z opcją TAK/NIE. Jeśli </w:t>
      </w:r>
      <w:r w:rsidR="0034037B" w:rsidRPr="00B808CF">
        <w:rPr>
          <w:rFonts w:ascii="Arial" w:hAnsi="Arial" w:cs="Arial"/>
        </w:rPr>
        <w:t>zamierzasz</w:t>
      </w:r>
      <w:r w:rsidRPr="00B808CF">
        <w:rPr>
          <w:rFonts w:ascii="Arial" w:hAnsi="Arial" w:cs="Arial"/>
        </w:rPr>
        <w:t xml:space="preserve"> </w:t>
      </w:r>
      <w:r w:rsidR="0034037B" w:rsidRPr="00B808CF">
        <w:rPr>
          <w:rFonts w:ascii="Arial" w:hAnsi="Arial" w:cs="Arial"/>
        </w:rPr>
        <w:t>realizować</w:t>
      </w:r>
      <w:r w:rsidRPr="00B808CF">
        <w:rPr>
          <w:rFonts w:ascii="Arial" w:hAnsi="Arial" w:cs="Arial"/>
        </w:rPr>
        <w:t xml:space="preserve"> projekt </w:t>
      </w:r>
      <w:r w:rsidR="0034037B" w:rsidRPr="00B808CF">
        <w:rPr>
          <w:rFonts w:ascii="Arial" w:hAnsi="Arial" w:cs="Arial"/>
        </w:rPr>
        <w:t>samodzielnie</w:t>
      </w:r>
      <w:r w:rsidRPr="00B808CF">
        <w:rPr>
          <w:rFonts w:ascii="Arial" w:hAnsi="Arial" w:cs="Arial"/>
        </w:rPr>
        <w:t xml:space="preserve"> wybierasz opcję NIE.</w:t>
      </w:r>
    </w:p>
    <w:p w14:paraId="7B7BD3FD" w14:textId="77777777" w:rsidR="00DB443F" w:rsidRDefault="00387BC8" w:rsidP="00E06270">
      <w:pPr>
        <w:spacing w:before="120" w:after="120" w:line="271" w:lineRule="auto"/>
        <w:rPr>
          <w:rFonts w:ascii="Arial" w:hAnsi="Arial" w:cs="Arial"/>
        </w:rPr>
      </w:pPr>
      <w:r w:rsidRPr="00B808CF">
        <w:rPr>
          <w:rFonts w:ascii="Arial" w:hAnsi="Arial" w:cs="Arial"/>
        </w:rPr>
        <w:t xml:space="preserve">Jeśli chcesz </w:t>
      </w:r>
      <w:r w:rsidR="0034037B" w:rsidRPr="00B808CF">
        <w:rPr>
          <w:rFonts w:ascii="Arial" w:hAnsi="Arial" w:cs="Arial"/>
        </w:rPr>
        <w:t>realizować</w:t>
      </w:r>
      <w:r w:rsidRPr="00B808CF">
        <w:rPr>
          <w:rFonts w:ascii="Arial" w:hAnsi="Arial" w:cs="Arial"/>
        </w:rPr>
        <w:t xml:space="preserve"> projekt w partnerstwie lub powierzyć jego </w:t>
      </w:r>
      <w:r w:rsidR="0034037B" w:rsidRPr="00B808CF">
        <w:rPr>
          <w:rFonts w:ascii="Arial" w:hAnsi="Arial" w:cs="Arial"/>
        </w:rPr>
        <w:t>realizację</w:t>
      </w:r>
      <w:r w:rsidRPr="00B808CF">
        <w:rPr>
          <w:rFonts w:ascii="Arial" w:hAnsi="Arial" w:cs="Arial"/>
        </w:rPr>
        <w:t xml:space="preserve"> innemu podmiotowi</w:t>
      </w:r>
      <w:r w:rsidR="00253267">
        <w:rPr>
          <w:rFonts w:ascii="Arial" w:hAnsi="Arial" w:cs="Arial"/>
        </w:rPr>
        <w:t xml:space="preserve"> a</w:t>
      </w:r>
      <w:r w:rsidRPr="00B808CF">
        <w:rPr>
          <w:rFonts w:ascii="Arial" w:hAnsi="Arial" w:cs="Arial"/>
        </w:rPr>
        <w:t xml:space="preserve"> </w:t>
      </w:r>
      <w:r w:rsidR="0034037B" w:rsidRPr="00B808CF">
        <w:rPr>
          <w:rFonts w:ascii="Arial" w:hAnsi="Arial" w:cs="Arial"/>
        </w:rPr>
        <w:t>Twój</w:t>
      </w:r>
      <w:r w:rsidRPr="00B808CF">
        <w:rPr>
          <w:rFonts w:ascii="Arial" w:hAnsi="Arial" w:cs="Arial"/>
        </w:rPr>
        <w:t xml:space="preserve"> </w:t>
      </w:r>
      <w:r w:rsidR="0034037B" w:rsidRPr="00B808CF">
        <w:rPr>
          <w:rFonts w:ascii="Arial" w:hAnsi="Arial" w:cs="Arial"/>
        </w:rPr>
        <w:t>profil</w:t>
      </w:r>
      <w:r w:rsidRPr="00B808CF">
        <w:rPr>
          <w:rFonts w:ascii="Arial" w:hAnsi="Arial" w:cs="Arial"/>
        </w:rPr>
        <w:t xml:space="preserve"> organizacji to</w:t>
      </w:r>
      <w:r w:rsidR="00253267">
        <w:rPr>
          <w:rFonts w:ascii="Arial" w:hAnsi="Arial" w:cs="Arial"/>
        </w:rPr>
        <w:t xml:space="preserve"> np.</w:t>
      </w:r>
      <w:r w:rsidRPr="00B808CF">
        <w:rPr>
          <w:rFonts w:ascii="Arial" w:hAnsi="Arial" w:cs="Arial"/>
        </w:rPr>
        <w:t xml:space="preserve"> Gmina</w:t>
      </w:r>
      <w:r w:rsidR="000352BC">
        <w:rPr>
          <w:rFonts w:ascii="Arial" w:hAnsi="Arial" w:cs="Arial"/>
        </w:rPr>
        <w:t>,</w:t>
      </w:r>
      <w:r w:rsidRPr="00B808CF">
        <w:rPr>
          <w:rFonts w:ascii="Arial" w:hAnsi="Arial" w:cs="Arial"/>
        </w:rPr>
        <w:t xml:space="preserve"> </w:t>
      </w:r>
      <w:r w:rsidR="00253267">
        <w:rPr>
          <w:rFonts w:ascii="Arial" w:hAnsi="Arial" w:cs="Arial"/>
        </w:rPr>
        <w:t>zaś sam</w:t>
      </w:r>
      <w:r w:rsidRPr="00B808CF">
        <w:rPr>
          <w:rFonts w:ascii="Arial" w:hAnsi="Arial" w:cs="Arial"/>
        </w:rPr>
        <w:t xml:space="preserve"> projekt dotyczy szkoły podstawowej</w:t>
      </w:r>
      <w:r w:rsidR="0034037B" w:rsidRPr="00B808CF">
        <w:rPr>
          <w:rFonts w:ascii="Arial" w:hAnsi="Arial" w:cs="Arial"/>
        </w:rPr>
        <w:t>, z</w:t>
      </w:r>
      <w:r w:rsidR="00253267">
        <w:rPr>
          <w:rFonts w:ascii="Arial" w:hAnsi="Arial" w:cs="Arial"/>
        </w:rPr>
        <w:t> </w:t>
      </w:r>
      <w:r w:rsidR="0034037B" w:rsidRPr="00B808CF">
        <w:rPr>
          <w:rFonts w:ascii="Arial" w:hAnsi="Arial" w:cs="Arial"/>
        </w:rPr>
        <w:t xml:space="preserve">listy rozwijanej wybierasz </w:t>
      </w:r>
      <w:r w:rsidR="00EB0BF7" w:rsidRPr="00B808CF">
        <w:rPr>
          <w:rFonts w:ascii="Arial" w:hAnsi="Arial" w:cs="Arial"/>
        </w:rPr>
        <w:t>opcję</w:t>
      </w:r>
      <w:r w:rsidR="0034037B" w:rsidRPr="00B808CF">
        <w:rPr>
          <w:rFonts w:ascii="Arial" w:hAnsi="Arial" w:cs="Arial"/>
        </w:rPr>
        <w:t xml:space="preserve"> TAK.</w:t>
      </w:r>
      <w:r w:rsidR="00CF5AF5">
        <w:rPr>
          <w:rFonts w:ascii="Arial" w:hAnsi="Arial" w:cs="Arial"/>
        </w:rPr>
        <w:t xml:space="preserve"> </w:t>
      </w:r>
    </w:p>
    <w:p w14:paraId="58808ECA" w14:textId="77777777" w:rsidR="00616348" w:rsidRDefault="00DB443F" w:rsidP="00E06270">
      <w:pPr>
        <w:spacing w:before="120" w:after="120" w:line="271" w:lineRule="auto"/>
        <w:rPr>
          <w:rFonts w:ascii="Arial" w:hAnsi="Arial" w:cs="Arial"/>
        </w:rPr>
      </w:pPr>
      <w:r w:rsidRPr="00B808CF">
        <w:rPr>
          <w:rFonts w:ascii="Arial" w:hAnsi="Arial" w:cs="Arial"/>
        </w:rPr>
        <w:t xml:space="preserve">Musisz podać dane realizatorów. Aby dodać realizatora kliknij przycisk </w:t>
      </w:r>
      <w:r w:rsidRPr="00ED7BD3">
        <w:rPr>
          <w:rFonts w:ascii="Arial" w:hAnsi="Arial" w:cs="Arial"/>
          <w:b/>
        </w:rPr>
        <w:t>Dodaj realizatora</w:t>
      </w:r>
      <w:r w:rsidRPr="00B808CF">
        <w:rPr>
          <w:rFonts w:ascii="Arial" w:hAnsi="Arial" w:cs="Arial"/>
        </w:rPr>
        <w:t xml:space="preserve">. Następnie uzupełnij dane realizatora w taki sam sposób w jaki rejestrowałeś Swoją organizację. </w:t>
      </w:r>
    </w:p>
    <w:p w14:paraId="56F2BB37" w14:textId="77777777" w:rsidR="00611FE4" w:rsidRDefault="00EF1BF9" w:rsidP="00E06270">
      <w:pPr>
        <w:spacing w:before="120" w:after="120" w:line="271" w:lineRule="auto"/>
        <w:rPr>
          <w:rFonts w:ascii="Arial" w:hAnsi="Arial" w:cs="Arial"/>
        </w:rPr>
      </w:pPr>
      <w:r w:rsidRPr="001B244A">
        <w:rPr>
          <w:rFonts w:ascii="Arial" w:hAnsi="Arial" w:cs="Arial"/>
          <w:b/>
        </w:rPr>
        <w:t>WAŻNE!</w:t>
      </w:r>
      <w:r>
        <w:rPr>
          <w:rFonts w:ascii="Arial" w:hAnsi="Arial" w:cs="Arial"/>
        </w:rPr>
        <w:t xml:space="preserve"> </w:t>
      </w:r>
      <w:r w:rsidR="00611FE4">
        <w:rPr>
          <w:rFonts w:ascii="Arial" w:hAnsi="Arial" w:cs="Arial"/>
        </w:rPr>
        <w:t xml:space="preserve">W systemie nie funkcjonuje odrębne pole dotyczące danych partnera/ partnerów. </w:t>
      </w:r>
      <w:r w:rsidR="00611FE4" w:rsidRPr="003E797F">
        <w:rPr>
          <w:rFonts w:ascii="Arial" w:hAnsi="Arial" w:cs="Arial"/>
          <w:b/>
        </w:rPr>
        <w:t>Każdy partner dodawany jest we wniosku jako realizator.</w:t>
      </w:r>
      <w:r w:rsidR="00611FE4">
        <w:rPr>
          <w:rFonts w:ascii="Arial" w:hAnsi="Arial" w:cs="Arial"/>
        </w:rPr>
        <w:t xml:space="preserve"> </w:t>
      </w:r>
    </w:p>
    <w:p w14:paraId="39051309" w14:textId="1B2375B7" w:rsidR="00DB443F" w:rsidRDefault="00EF1BF9" w:rsidP="00E06270">
      <w:pPr>
        <w:spacing w:before="120" w:after="120" w:line="271" w:lineRule="auto"/>
        <w:rPr>
          <w:rFonts w:ascii="Arial" w:hAnsi="Arial" w:cs="Arial"/>
        </w:rPr>
      </w:pPr>
      <w:r>
        <w:rPr>
          <w:rFonts w:ascii="Arial" w:hAnsi="Arial" w:cs="Arial"/>
        </w:rPr>
        <w:t>W przypadku realizacji projektu w formule partnerstwa</w:t>
      </w:r>
      <w:r w:rsidR="000E0F5A">
        <w:rPr>
          <w:rFonts w:ascii="Arial" w:hAnsi="Arial" w:cs="Arial"/>
        </w:rPr>
        <w:t xml:space="preserve"> </w:t>
      </w:r>
      <w:r>
        <w:rPr>
          <w:rFonts w:ascii="Arial" w:hAnsi="Arial" w:cs="Arial"/>
        </w:rPr>
        <w:t xml:space="preserve">nie jest </w:t>
      </w:r>
      <w:r w:rsidR="00611FE4">
        <w:rPr>
          <w:rFonts w:ascii="Arial" w:hAnsi="Arial" w:cs="Arial"/>
        </w:rPr>
        <w:t xml:space="preserve">jednak </w:t>
      </w:r>
      <w:r>
        <w:rPr>
          <w:rFonts w:ascii="Arial" w:hAnsi="Arial" w:cs="Arial"/>
        </w:rPr>
        <w:t>wystarczającym wskazanie podmiotów, które biorą w nim udział. Musisz pamiętać, żeby w</w:t>
      </w:r>
      <w:r w:rsidR="00BB1D47">
        <w:rPr>
          <w:rFonts w:ascii="Arial" w:hAnsi="Arial" w:cs="Arial"/>
        </w:rPr>
        <w:t> </w:t>
      </w:r>
      <w:r>
        <w:rPr>
          <w:rFonts w:ascii="Arial" w:hAnsi="Arial" w:cs="Arial"/>
        </w:rPr>
        <w:t>treści wniosku odpowiednio opisać wspólną realizację projektu</w:t>
      </w:r>
      <w:r w:rsidR="00BB1D47">
        <w:rPr>
          <w:rFonts w:ascii="Arial" w:hAnsi="Arial" w:cs="Arial"/>
        </w:rPr>
        <w:t>. W</w:t>
      </w:r>
      <w:r>
        <w:rPr>
          <w:rFonts w:ascii="Arial" w:hAnsi="Arial" w:cs="Arial"/>
        </w:rPr>
        <w:t>ybór partnera wraz z</w:t>
      </w:r>
      <w:r w:rsidR="00BB1D47">
        <w:rPr>
          <w:rFonts w:ascii="Arial" w:hAnsi="Arial" w:cs="Arial"/>
        </w:rPr>
        <w:t> </w:t>
      </w:r>
      <w:r>
        <w:rPr>
          <w:rFonts w:ascii="Arial" w:hAnsi="Arial" w:cs="Arial"/>
        </w:rPr>
        <w:t>podani</w:t>
      </w:r>
      <w:r w:rsidR="002518E0">
        <w:rPr>
          <w:rFonts w:ascii="Arial" w:hAnsi="Arial" w:cs="Arial"/>
        </w:rPr>
        <w:t>em</w:t>
      </w:r>
      <w:r>
        <w:rPr>
          <w:rFonts w:ascii="Arial" w:hAnsi="Arial" w:cs="Arial"/>
        </w:rPr>
        <w:t xml:space="preserve"> dat</w:t>
      </w:r>
      <w:r w:rsidR="002518E0">
        <w:rPr>
          <w:rFonts w:ascii="Arial" w:hAnsi="Arial" w:cs="Arial"/>
        </w:rPr>
        <w:t>y</w:t>
      </w:r>
      <w:r w:rsidR="001B244A">
        <w:rPr>
          <w:rFonts w:ascii="Arial" w:hAnsi="Arial" w:cs="Arial"/>
        </w:rPr>
        <w:t xml:space="preserve"> zawarcia partnerstwa </w:t>
      </w:r>
      <w:r w:rsidR="00BB1D47">
        <w:rPr>
          <w:rFonts w:ascii="Arial" w:hAnsi="Arial" w:cs="Arial"/>
        </w:rPr>
        <w:t xml:space="preserve">oraz celem jego zawarcia opisz </w:t>
      </w:r>
      <w:r w:rsidR="001B244A">
        <w:rPr>
          <w:rFonts w:ascii="Arial" w:hAnsi="Arial" w:cs="Arial"/>
        </w:rPr>
        <w:t xml:space="preserve">w sekcji </w:t>
      </w:r>
      <w:r w:rsidR="008C176A" w:rsidRPr="00ED7BD3">
        <w:rPr>
          <w:rFonts w:ascii="Arial" w:hAnsi="Arial" w:cs="Arial"/>
          <w:b/>
          <w:i/>
        </w:rPr>
        <w:t>D</w:t>
      </w:r>
      <w:r w:rsidR="001B244A" w:rsidRPr="00ED7BD3">
        <w:rPr>
          <w:rFonts w:ascii="Arial" w:hAnsi="Arial" w:cs="Arial"/>
          <w:b/>
          <w:i/>
        </w:rPr>
        <w:t>odatkowe informacje</w:t>
      </w:r>
      <w:r w:rsidR="001B244A">
        <w:rPr>
          <w:rFonts w:ascii="Arial" w:hAnsi="Arial" w:cs="Arial"/>
        </w:rPr>
        <w:t xml:space="preserve"> w</w:t>
      </w:r>
      <w:r w:rsidR="00253267">
        <w:rPr>
          <w:rFonts w:ascii="Arial" w:hAnsi="Arial" w:cs="Arial"/>
        </w:rPr>
        <w:t> </w:t>
      </w:r>
      <w:r w:rsidR="001B244A">
        <w:rPr>
          <w:rFonts w:ascii="Arial" w:hAnsi="Arial" w:cs="Arial"/>
        </w:rPr>
        <w:t xml:space="preserve">komponencie </w:t>
      </w:r>
      <w:r w:rsidR="00090AEC" w:rsidRPr="006E7F2E">
        <w:rPr>
          <w:rFonts w:ascii="Arial" w:hAnsi="Arial" w:cs="Arial"/>
          <w:b/>
          <w:i/>
        </w:rPr>
        <w:t>Projekt partnerski</w:t>
      </w:r>
      <w:r w:rsidR="008C176A">
        <w:rPr>
          <w:rFonts w:ascii="Arial" w:hAnsi="Arial" w:cs="Arial"/>
        </w:rPr>
        <w:t>.</w:t>
      </w:r>
    </w:p>
    <w:p w14:paraId="12B802E2" w14:textId="77777777" w:rsidR="0087322F" w:rsidRDefault="00DB7B04" w:rsidP="00E06270">
      <w:pPr>
        <w:spacing w:before="120" w:after="120" w:line="271" w:lineRule="auto"/>
        <w:rPr>
          <w:rFonts w:ascii="Arial" w:hAnsi="Arial" w:cs="Arial"/>
        </w:rPr>
      </w:pPr>
      <w:r w:rsidRPr="001E02BA">
        <w:rPr>
          <w:rFonts w:ascii="Arial" w:hAnsi="Arial" w:cs="Arial"/>
          <w:b/>
        </w:rPr>
        <w:t>Możliwość odzyskania VAT</w:t>
      </w:r>
      <w:r w:rsidR="00CF5AF5">
        <w:rPr>
          <w:rFonts w:ascii="Arial" w:hAnsi="Arial" w:cs="Arial"/>
        </w:rPr>
        <w:t xml:space="preserve"> – w przypadku wyboru realizatora/partnera musisz również oznaczyć czy możliwe jest odzyskanie podatku VAT.</w:t>
      </w:r>
    </w:p>
    <w:p w14:paraId="38535DEF" w14:textId="77777777" w:rsidR="00C1374A" w:rsidRDefault="00C1374A" w:rsidP="00E06270">
      <w:pPr>
        <w:spacing w:before="120" w:after="120" w:line="271" w:lineRule="auto"/>
        <w:rPr>
          <w:rFonts w:ascii="Arial" w:hAnsi="Arial" w:cs="Arial"/>
        </w:rPr>
      </w:pPr>
      <w:r w:rsidRPr="00B808CF">
        <w:rPr>
          <w:rFonts w:ascii="Arial" w:hAnsi="Arial" w:cs="Arial"/>
        </w:rPr>
        <w:t>Uwaga! Liczba podmiotów uczestniczących w realizacji projektu, podmiotu wnioskodawcy i</w:t>
      </w:r>
      <w:r w:rsidR="001A1372">
        <w:rPr>
          <w:rFonts w:ascii="Arial" w:hAnsi="Arial" w:cs="Arial"/>
        </w:rPr>
        <w:t> </w:t>
      </w:r>
      <w:r w:rsidRPr="00B808CF">
        <w:rPr>
          <w:rFonts w:ascii="Arial" w:hAnsi="Arial" w:cs="Arial"/>
        </w:rPr>
        <w:t>podmiotów realizatorów, nie może być większa niż 200, a ich nazwy muszą być różne.</w:t>
      </w:r>
    </w:p>
    <w:p w14:paraId="71477EC0" w14:textId="77777777" w:rsidR="00CF5AF5" w:rsidRDefault="00DB7B04" w:rsidP="00E06270">
      <w:pPr>
        <w:spacing w:before="120" w:after="120" w:line="271" w:lineRule="auto"/>
        <w:rPr>
          <w:rFonts w:ascii="Arial" w:hAnsi="Arial" w:cs="Arial"/>
        </w:rPr>
      </w:pPr>
      <w:r w:rsidRPr="001E02BA">
        <w:rPr>
          <w:rFonts w:ascii="Arial" w:hAnsi="Arial" w:cs="Arial"/>
          <w:b/>
        </w:rPr>
        <w:t>Osoby do kontaktu</w:t>
      </w:r>
      <w:r w:rsidR="00CF5AF5">
        <w:rPr>
          <w:rFonts w:ascii="Arial" w:hAnsi="Arial" w:cs="Arial"/>
        </w:rPr>
        <w:t xml:space="preserve"> - </w:t>
      </w:r>
      <w:r w:rsidR="00CF5AF5" w:rsidRPr="00CF5AF5">
        <w:rPr>
          <w:rFonts w:ascii="Arial" w:hAnsi="Arial" w:cs="Arial"/>
        </w:rPr>
        <w:t xml:space="preserve">wskaż przynajmniej jedną osobę w Twojej organizacji upoważnioną do kontaktów z </w:t>
      </w:r>
      <w:r w:rsidR="0091485F">
        <w:rPr>
          <w:rFonts w:ascii="Arial" w:hAnsi="Arial" w:cs="Arial"/>
        </w:rPr>
        <w:t>ION</w:t>
      </w:r>
      <w:r w:rsidR="00101590">
        <w:rPr>
          <w:rFonts w:ascii="Arial" w:hAnsi="Arial" w:cs="Arial"/>
        </w:rPr>
        <w:t xml:space="preserve"> </w:t>
      </w:r>
      <w:r w:rsidR="00CF5AF5" w:rsidRPr="00CF5AF5">
        <w:rPr>
          <w:rFonts w:ascii="Arial" w:hAnsi="Arial" w:cs="Arial"/>
        </w:rPr>
        <w:t xml:space="preserve">w sprawie wniosku. </w:t>
      </w:r>
    </w:p>
    <w:p w14:paraId="5ED67F4A" w14:textId="77777777" w:rsidR="00CF5AF5" w:rsidRDefault="00CF5AF5" w:rsidP="00E06270">
      <w:pPr>
        <w:spacing w:before="120" w:after="120" w:line="271" w:lineRule="auto"/>
        <w:rPr>
          <w:rFonts w:ascii="Arial" w:hAnsi="Arial" w:cs="Arial"/>
        </w:rPr>
      </w:pPr>
      <w:r w:rsidRPr="00CF5AF5">
        <w:rPr>
          <w:rFonts w:ascii="Arial" w:hAnsi="Arial" w:cs="Arial"/>
        </w:rPr>
        <w:t xml:space="preserve">Aby dodać osobę do kontaktu kliknij przycisk </w:t>
      </w:r>
      <w:r w:rsidRPr="00CF5AF5">
        <w:rPr>
          <w:rFonts w:ascii="Arial" w:hAnsi="Arial" w:cs="Arial"/>
          <w:b/>
          <w:bCs/>
          <w:i/>
          <w:iCs/>
        </w:rPr>
        <w:t>Dodaj kontakt</w:t>
      </w:r>
      <w:r w:rsidRPr="00CF5AF5">
        <w:rPr>
          <w:rFonts w:ascii="Arial" w:hAnsi="Arial" w:cs="Arial"/>
        </w:rPr>
        <w:t xml:space="preserve">. Następnie uzupełnij wszystkie dane kontaktu: </w:t>
      </w:r>
      <w:r w:rsidRPr="00CF5AF5">
        <w:rPr>
          <w:rFonts w:ascii="Arial" w:hAnsi="Arial" w:cs="Arial"/>
          <w:b/>
          <w:bCs/>
          <w:i/>
          <w:iCs/>
        </w:rPr>
        <w:t>Imię</w:t>
      </w:r>
      <w:r w:rsidRPr="00CF5AF5">
        <w:rPr>
          <w:rFonts w:ascii="Arial" w:hAnsi="Arial" w:cs="Arial"/>
        </w:rPr>
        <w:t xml:space="preserve">, </w:t>
      </w:r>
      <w:r w:rsidRPr="00CF5AF5">
        <w:rPr>
          <w:rFonts w:ascii="Arial" w:hAnsi="Arial" w:cs="Arial"/>
          <w:b/>
          <w:bCs/>
          <w:i/>
          <w:iCs/>
        </w:rPr>
        <w:t>Nazwisko</w:t>
      </w:r>
      <w:r w:rsidRPr="00CF5AF5">
        <w:rPr>
          <w:rFonts w:ascii="Arial" w:hAnsi="Arial" w:cs="Arial"/>
        </w:rPr>
        <w:t xml:space="preserve">, </w:t>
      </w:r>
      <w:r w:rsidRPr="00CF5AF5">
        <w:rPr>
          <w:rFonts w:ascii="Arial" w:hAnsi="Arial" w:cs="Arial"/>
          <w:b/>
          <w:bCs/>
          <w:i/>
          <w:iCs/>
        </w:rPr>
        <w:t xml:space="preserve">E-mail </w:t>
      </w:r>
      <w:r w:rsidRPr="00CF5AF5">
        <w:rPr>
          <w:rFonts w:ascii="Arial" w:hAnsi="Arial" w:cs="Arial"/>
        </w:rPr>
        <w:t xml:space="preserve">i </w:t>
      </w:r>
      <w:r w:rsidRPr="00CF5AF5">
        <w:rPr>
          <w:rFonts w:ascii="Arial" w:hAnsi="Arial" w:cs="Arial"/>
          <w:b/>
          <w:bCs/>
          <w:i/>
          <w:iCs/>
        </w:rPr>
        <w:t>Telefon</w:t>
      </w:r>
      <w:r w:rsidRPr="00CF5AF5">
        <w:rPr>
          <w:rFonts w:ascii="Arial" w:hAnsi="Arial" w:cs="Arial"/>
        </w:rPr>
        <w:t>.</w:t>
      </w:r>
    </w:p>
    <w:p w14:paraId="65DE1751" w14:textId="77777777" w:rsidR="00C1374A" w:rsidRPr="0048730D" w:rsidRDefault="00C1374A" w:rsidP="00E06270">
      <w:pPr>
        <w:pStyle w:val="Nagwek1"/>
        <w:numPr>
          <w:ilvl w:val="0"/>
          <w:numId w:val="2"/>
        </w:numPr>
        <w:spacing w:before="120" w:after="120" w:line="271" w:lineRule="auto"/>
        <w:ind w:left="426" w:hanging="426"/>
        <w:rPr>
          <w:rFonts w:ascii="Arial" w:hAnsi="Arial" w:cs="Arial"/>
          <w:b/>
          <w:color w:val="auto"/>
        </w:rPr>
      </w:pPr>
      <w:bookmarkStart w:id="10" w:name="_Toc135387479"/>
      <w:r w:rsidRPr="0048730D">
        <w:rPr>
          <w:rFonts w:ascii="Arial" w:hAnsi="Arial" w:cs="Arial"/>
          <w:b/>
          <w:color w:val="auto"/>
        </w:rPr>
        <w:t>Wskaźniki projektu</w:t>
      </w:r>
      <w:bookmarkEnd w:id="10"/>
    </w:p>
    <w:p w14:paraId="14316BAD"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Sekcja Wskaźniki projektu zawiera listę wskaźników definiujących cele projektu. Każdy ze wskaźników </w:t>
      </w:r>
      <w:r w:rsidR="0091485F">
        <w:rPr>
          <w:rFonts w:ascii="Arial" w:hAnsi="Arial" w:cs="Arial"/>
        </w:rPr>
        <w:t xml:space="preserve">musi mieć </w:t>
      </w:r>
      <w:r w:rsidRPr="00B808CF">
        <w:rPr>
          <w:rFonts w:ascii="Arial" w:hAnsi="Arial" w:cs="Arial"/>
        </w:rPr>
        <w:t xml:space="preserve">określoną wartość docelową, która powinna być osiągnięta w wyniku realizacji projektu. Określona </w:t>
      </w:r>
      <w:r w:rsidR="0091485F">
        <w:rPr>
          <w:rFonts w:ascii="Arial" w:hAnsi="Arial" w:cs="Arial"/>
        </w:rPr>
        <w:t>musi zostać</w:t>
      </w:r>
      <w:r w:rsidRPr="00B808CF">
        <w:rPr>
          <w:rFonts w:ascii="Arial" w:hAnsi="Arial" w:cs="Arial"/>
        </w:rPr>
        <w:t xml:space="preserve"> także metoda pomiaru wartości. Wskaźniki dzielą się na wskaźniki produktu lub rezultatu.</w:t>
      </w:r>
      <w:r w:rsidR="0091485F">
        <w:rPr>
          <w:rFonts w:ascii="Arial" w:hAnsi="Arial" w:cs="Arial"/>
        </w:rPr>
        <w:t xml:space="preserve"> Występują również inne wspólne wskaźniki produktu, które na stałe zaimportowane są przez ION.</w:t>
      </w:r>
    </w:p>
    <w:p w14:paraId="46FC78E1" w14:textId="77777777" w:rsidR="00C1374A" w:rsidRPr="00B808CF" w:rsidRDefault="00C1374A" w:rsidP="00E06270">
      <w:pPr>
        <w:spacing w:before="120" w:after="120" w:line="271" w:lineRule="auto"/>
        <w:rPr>
          <w:rFonts w:ascii="Arial" w:hAnsi="Arial" w:cs="Arial"/>
        </w:rPr>
      </w:pPr>
      <w:r w:rsidRPr="00B808CF">
        <w:rPr>
          <w:rFonts w:ascii="Arial" w:hAnsi="Arial" w:cs="Arial"/>
        </w:rPr>
        <w:t xml:space="preserve">Przed rozpoczęciem pracy w tej sekcji należy wybrać pole </w:t>
      </w:r>
      <w:proofErr w:type="spellStart"/>
      <w:r w:rsidRPr="00B808CF">
        <w:rPr>
          <w:rFonts w:ascii="Arial" w:hAnsi="Arial" w:cs="Arial"/>
        </w:rPr>
        <w:t>check</w:t>
      </w:r>
      <w:r w:rsidR="00982CAE" w:rsidRPr="00B808CF">
        <w:rPr>
          <w:rFonts w:ascii="Arial" w:hAnsi="Arial" w:cs="Arial"/>
        </w:rPr>
        <w:t>-</w:t>
      </w:r>
      <w:r w:rsidRPr="00B808CF">
        <w:rPr>
          <w:rFonts w:ascii="Arial" w:hAnsi="Arial" w:cs="Arial"/>
        </w:rPr>
        <w:t>box</w:t>
      </w:r>
      <w:proofErr w:type="spellEnd"/>
      <w:r w:rsidR="00C8440F">
        <w:rPr>
          <w:rFonts w:ascii="Arial" w:hAnsi="Arial" w:cs="Arial"/>
        </w:rPr>
        <w:t xml:space="preserve"> wskazane poniżej</w:t>
      </w:r>
    </w:p>
    <w:p w14:paraId="5EB62FF2" w14:textId="77777777" w:rsidR="00C1374A" w:rsidRPr="00B808CF" w:rsidRDefault="00C1374A" w:rsidP="00E06270">
      <w:pPr>
        <w:spacing w:before="120" w:after="120" w:line="271" w:lineRule="auto"/>
        <w:rPr>
          <w:rFonts w:ascii="Arial" w:hAnsi="Arial" w:cs="Arial"/>
        </w:rPr>
      </w:pPr>
      <w:r w:rsidRPr="00B808CF">
        <w:rPr>
          <w:rFonts w:ascii="Arial" w:hAnsi="Arial" w:cs="Arial"/>
          <w:b/>
        </w:rPr>
        <w:t>Czy w projekcie wsparciem zostaną objęci uczestnicy</w:t>
      </w:r>
      <w:r w:rsidRPr="00B808CF">
        <w:rPr>
          <w:rFonts w:ascii="Arial" w:hAnsi="Arial" w:cs="Arial"/>
        </w:rPr>
        <w:t xml:space="preserve"> </w:t>
      </w:r>
      <w:r w:rsidR="00E10D4A">
        <w:rPr>
          <w:rFonts w:ascii="Arial" w:hAnsi="Arial" w:cs="Arial"/>
        </w:rPr>
        <w:t>–</w:t>
      </w:r>
      <w:r w:rsidR="001A1372">
        <w:rPr>
          <w:rFonts w:ascii="Arial" w:hAnsi="Arial" w:cs="Arial"/>
        </w:rPr>
        <w:t xml:space="preserve"> </w:t>
      </w:r>
      <w:r w:rsidR="00E10D4A">
        <w:rPr>
          <w:rFonts w:ascii="Arial" w:hAnsi="Arial" w:cs="Arial"/>
        </w:rPr>
        <w:t>pole wyboru TAK/NIE. Jeśli planujesz objąć wsparciem osoby w projekcie, zaznaczasz opcję TAK.</w:t>
      </w:r>
    </w:p>
    <w:p w14:paraId="0E5A3973" w14:textId="77777777" w:rsidR="00982CAE" w:rsidRPr="00B808CF" w:rsidRDefault="00982CAE" w:rsidP="00E06270">
      <w:pPr>
        <w:spacing w:before="120" w:after="120" w:line="271" w:lineRule="auto"/>
        <w:rPr>
          <w:rFonts w:ascii="Arial" w:hAnsi="Arial" w:cs="Arial"/>
          <w:b/>
        </w:rPr>
      </w:pPr>
      <w:r w:rsidRPr="00B808CF">
        <w:rPr>
          <w:rFonts w:ascii="Arial" w:hAnsi="Arial" w:cs="Arial"/>
        </w:rPr>
        <w:t xml:space="preserve">Główną funkcją wskaźników jest zmierzenie, na ile cel projektu został zrealizowany, tj. kiedy można uznać, że zidentyfikowany problem został rozwiązany, a projekt zakończył się </w:t>
      </w:r>
      <w:r w:rsidRPr="00B808CF">
        <w:rPr>
          <w:rFonts w:ascii="Arial" w:hAnsi="Arial" w:cs="Arial"/>
        </w:rPr>
        <w:lastRenderedPageBreak/>
        <w:t>sukcesem. W trakcie realizacji projektu wskaźniki powinny umożliwiać mierzenie jego postępu względem celów projektu</w:t>
      </w:r>
      <w:r w:rsidRPr="00B808CF">
        <w:rPr>
          <w:rFonts w:ascii="Arial" w:hAnsi="Arial" w:cs="Arial"/>
          <w:b/>
        </w:rPr>
        <w:t>.</w:t>
      </w:r>
    </w:p>
    <w:p w14:paraId="365A9EC9" w14:textId="77777777" w:rsidR="00982CAE" w:rsidRPr="00B808CF" w:rsidRDefault="00CD7318" w:rsidP="00E06270">
      <w:pPr>
        <w:spacing w:before="120" w:after="120" w:line="271" w:lineRule="auto"/>
        <w:rPr>
          <w:rFonts w:ascii="Arial" w:hAnsi="Arial" w:cs="Arial"/>
        </w:rPr>
      </w:pPr>
      <w:r w:rsidRPr="00B808CF">
        <w:rPr>
          <w:rFonts w:ascii="Arial" w:hAnsi="Arial" w:cs="Arial"/>
          <w:b/>
        </w:rPr>
        <w:t>Wskaźniki produktu</w:t>
      </w:r>
      <w:r w:rsidRPr="00B808CF">
        <w:rPr>
          <w:rFonts w:ascii="Arial" w:hAnsi="Arial" w:cs="Arial"/>
        </w:rPr>
        <w:t xml:space="preserve"> – pole wybierane z listy rozwijanej</w:t>
      </w:r>
      <w:r w:rsidR="00E821C0">
        <w:rPr>
          <w:rFonts w:ascii="Arial" w:hAnsi="Arial" w:cs="Arial"/>
        </w:rPr>
        <w:t xml:space="preserve">, </w:t>
      </w:r>
      <w:r w:rsidR="00982CAE" w:rsidRPr="00B808CF">
        <w:rPr>
          <w:rFonts w:ascii="Arial" w:hAnsi="Arial" w:cs="Arial"/>
        </w:rPr>
        <w:t>dotycz</w:t>
      </w:r>
      <w:r w:rsidR="00E821C0">
        <w:rPr>
          <w:rFonts w:ascii="Arial" w:hAnsi="Arial" w:cs="Arial"/>
        </w:rPr>
        <w:t>y</w:t>
      </w:r>
      <w:r w:rsidR="00982CAE" w:rsidRPr="00B808CF">
        <w:rPr>
          <w:rFonts w:ascii="Arial" w:hAnsi="Arial" w:cs="Arial"/>
        </w:rPr>
        <w:t xml:space="preserve"> realizowanych działań.</w:t>
      </w:r>
      <w:r w:rsidR="00CF50EF" w:rsidRPr="00B808CF">
        <w:rPr>
          <w:rFonts w:ascii="Arial" w:hAnsi="Arial" w:cs="Arial"/>
        </w:rPr>
        <w:t xml:space="preserve"> </w:t>
      </w:r>
      <w:r w:rsidR="00982CAE" w:rsidRPr="00B808CF">
        <w:rPr>
          <w:rFonts w:ascii="Arial" w:hAnsi="Arial" w:cs="Arial"/>
        </w:rPr>
        <w:t xml:space="preserve"> Produkt stanowi wszystko, co zostało uzyskane w wyniku działań współfinansowanych z</w:t>
      </w:r>
      <w:r w:rsidR="00E821C0">
        <w:rPr>
          <w:rFonts w:ascii="Arial" w:hAnsi="Arial" w:cs="Arial"/>
        </w:rPr>
        <w:t> </w:t>
      </w:r>
      <w:r w:rsidR="00982CAE" w:rsidRPr="00B808CF">
        <w:rPr>
          <w:rFonts w:ascii="Arial" w:hAnsi="Arial" w:cs="Arial"/>
        </w:rPr>
        <w:t>EFS+. Są to w szczególności usługi świadczone na rzecz uczestników podczas realizacji projektu. Wskaźniki produktu odnoszą się</w:t>
      </w:r>
      <w:r w:rsidR="007F4BC9">
        <w:rPr>
          <w:rFonts w:ascii="Arial" w:hAnsi="Arial" w:cs="Arial"/>
        </w:rPr>
        <w:t xml:space="preserve"> głównie </w:t>
      </w:r>
      <w:r w:rsidR="00982CAE" w:rsidRPr="00B808CF">
        <w:rPr>
          <w:rFonts w:ascii="Arial" w:hAnsi="Arial" w:cs="Arial"/>
        </w:rPr>
        <w:t xml:space="preserve"> do osób objętych wsparciem</w:t>
      </w:r>
      <w:r w:rsidR="007F4BC9">
        <w:rPr>
          <w:rFonts w:ascii="Arial" w:hAnsi="Arial" w:cs="Arial"/>
        </w:rPr>
        <w:t xml:space="preserve"> lub np. zakupu sprzętu wymaganego do osiągnięcia celu projektu itp.</w:t>
      </w:r>
      <w:r w:rsidR="00982CAE" w:rsidRPr="00B808CF">
        <w:rPr>
          <w:rFonts w:ascii="Arial" w:hAnsi="Arial" w:cs="Arial"/>
        </w:rPr>
        <w:t xml:space="preserve">. </w:t>
      </w:r>
      <w:r w:rsidRPr="00B808CF">
        <w:rPr>
          <w:rFonts w:ascii="Arial" w:hAnsi="Arial" w:cs="Arial"/>
        </w:rPr>
        <w:t xml:space="preserve">Wskaźniki zostały podzielone na </w:t>
      </w:r>
      <w:r w:rsidR="00982CAE" w:rsidRPr="00B808CF">
        <w:rPr>
          <w:rFonts w:ascii="Arial" w:hAnsi="Arial" w:cs="Arial"/>
        </w:rPr>
        <w:t>o</w:t>
      </w:r>
      <w:r w:rsidRPr="00B808CF">
        <w:rPr>
          <w:rFonts w:ascii="Arial" w:hAnsi="Arial" w:cs="Arial"/>
        </w:rPr>
        <w:t>bowiązkowe /</w:t>
      </w:r>
      <w:r w:rsidR="00611FE4">
        <w:rPr>
          <w:rFonts w:ascii="Arial" w:hAnsi="Arial" w:cs="Arial"/>
        </w:rPr>
        <w:t xml:space="preserve"> </w:t>
      </w:r>
      <w:r w:rsidRPr="00B808CF">
        <w:rPr>
          <w:rFonts w:ascii="Arial" w:hAnsi="Arial" w:cs="Arial"/>
        </w:rPr>
        <w:t xml:space="preserve">własne. </w:t>
      </w:r>
    </w:p>
    <w:p w14:paraId="4D8A4CBA" w14:textId="77777777" w:rsidR="00982CAE" w:rsidRPr="00B808CF" w:rsidRDefault="00982CAE" w:rsidP="00E06270">
      <w:pPr>
        <w:spacing w:before="120" w:after="120" w:line="271" w:lineRule="auto"/>
        <w:rPr>
          <w:rFonts w:ascii="Arial" w:hAnsi="Arial" w:cs="Arial"/>
        </w:rPr>
      </w:pPr>
      <w:r w:rsidRPr="00B808CF">
        <w:rPr>
          <w:rFonts w:ascii="Arial" w:hAnsi="Arial" w:cs="Arial"/>
        </w:rPr>
        <w:t xml:space="preserve">Dla każdego Działania wybrany został zestaw wskaźników, który monitorowany jest na poziomie krajowym/regionalnym, wobec czego również </w:t>
      </w:r>
      <w:r w:rsidR="00611FE4">
        <w:rPr>
          <w:rFonts w:ascii="Arial" w:hAnsi="Arial" w:cs="Arial"/>
        </w:rPr>
        <w:t>wnioskodawcy</w:t>
      </w:r>
      <w:r w:rsidR="00611FE4" w:rsidRPr="00B808CF">
        <w:rPr>
          <w:rFonts w:ascii="Arial" w:hAnsi="Arial" w:cs="Arial"/>
        </w:rPr>
        <w:t xml:space="preserve"> </w:t>
      </w:r>
      <w:r w:rsidRPr="00B808CF">
        <w:rPr>
          <w:rFonts w:ascii="Arial" w:hAnsi="Arial" w:cs="Arial"/>
        </w:rPr>
        <w:t xml:space="preserve">w ramach realizowanych projektów powinni </w:t>
      </w:r>
      <w:r w:rsidR="00683B08">
        <w:rPr>
          <w:rFonts w:ascii="Arial" w:hAnsi="Arial" w:cs="Arial"/>
        </w:rPr>
        <w:t>wskazać je już</w:t>
      </w:r>
      <w:r w:rsidRPr="00B808CF">
        <w:rPr>
          <w:rFonts w:ascii="Arial" w:hAnsi="Arial" w:cs="Arial"/>
        </w:rPr>
        <w:t xml:space="preserve"> na etapie planowania projektu. </w:t>
      </w:r>
      <w:r w:rsidR="00CF50EF" w:rsidRPr="00B808CF">
        <w:rPr>
          <w:rFonts w:ascii="Arial" w:hAnsi="Arial" w:cs="Arial"/>
        </w:rPr>
        <w:t xml:space="preserve">Wskaźniki obowiązkowe zostały zaimportowane do systemu przez </w:t>
      </w:r>
      <w:r w:rsidR="00611FE4">
        <w:rPr>
          <w:rFonts w:ascii="Arial" w:hAnsi="Arial" w:cs="Arial"/>
        </w:rPr>
        <w:t>ION</w:t>
      </w:r>
      <w:r w:rsidR="00CF50EF" w:rsidRPr="00B808CF">
        <w:rPr>
          <w:rFonts w:ascii="Arial" w:hAnsi="Arial" w:cs="Arial"/>
        </w:rPr>
        <w:t>.</w:t>
      </w:r>
    </w:p>
    <w:p w14:paraId="5474B8AB" w14:textId="6B283156" w:rsidR="00CA2EDB" w:rsidRPr="00B808CF" w:rsidRDefault="00CA2EDB" w:rsidP="00CA2EDB">
      <w:pPr>
        <w:spacing w:before="120" w:after="120" w:line="271" w:lineRule="auto"/>
        <w:rPr>
          <w:rFonts w:ascii="Arial" w:hAnsi="Arial" w:cs="Arial"/>
        </w:rPr>
      </w:pPr>
      <w:r w:rsidRPr="00393725">
        <w:rPr>
          <w:rFonts w:ascii="Arial" w:hAnsi="Arial" w:cs="Arial"/>
          <w:b/>
        </w:rPr>
        <w:t>Pamiętaj!</w:t>
      </w:r>
      <w:r w:rsidRPr="00BF1059">
        <w:rPr>
          <w:rFonts w:ascii="Arial" w:hAnsi="Arial" w:cs="Arial"/>
        </w:rPr>
        <w:t xml:space="preserve"> Konieczne jest wybranie, wszystkich wskaźników wskazanych w Regulaminie wyboru. </w:t>
      </w:r>
      <w:r w:rsidRPr="00175F46">
        <w:rPr>
          <w:rFonts w:ascii="Arial" w:hAnsi="Arial" w:cs="Arial"/>
          <w:b/>
        </w:rPr>
        <w:t>Każdemu z tych wskaźników musisz przypisać wartość</w:t>
      </w:r>
      <w:r w:rsidRPr="00BF1059">
        <w:rPr>
          <w:rFonts w:ascii="Arial" w:hAnsi="Arial" w:cs="Arial"/>
        </w:rPr>
        <w:t xml:space="preserve">, przy czym wpisz </w:t>
      </w:r>
      <w:r w:rsidRPr="00175F46">
        <w:rPr>
          <w:rFonts w:ascii="Arial" w:hAnsi="Arial" w:cs="Arial"/>
          <w:b/>
        </w:rPr>
        <w:t>„0”</w:t>
      </w:r>
      <w:r w:rsidRPr="00BF1059">
        <w:rPr>
          <w:rFonts w:ascii="Arial" w:hAnsi="Arial" w:cs="Arial"/>
        </w:rPr>
        <w:t xml:space="preserve"> – przy wskaźnikach, </w:t>
      </w:r>
      <w:r w:rsidRPr="00175F46">
        <w:rPr>
          <w:rFonts w:ascii="Arial" w:hAnsi="Arial" w:cs="Arial"/>
          <w:b/>
        </w:rPr>
        <w:t>które  nie są adekwatne do założeń Twojego projektu</w:t>
      </w:r>
      <w:r w:rsidRPr="00BF1059">
        <w:rPr>
          <w:rFonts w:ascii="Arial" w:hAnsi="Arial" w:cs="Arial"/>
        </w:rPr>
        <w:t xml:space="preserve">, natomiast jeśli dany wskaźnik jest adekwatny do </w:t>
      </w:r>
      <w:r w:rsidRPr="00175F46">
        <w:rPr>
          <w:rFonts w:ascii="Arial" w:hAnsi="Arial" w:cs="Arial"/>
          <w:b/>
        </w:rPr>
        <w:t>założeń Twojego projektu</w:t>
      </w:r>
      <w:r w:rsidRPr="00BF1059">
        <w:rPr>
          <w:rFonts w:ascii="Arial" w:hAnsi="Arial" w:cs="Arial"/>
        </w:rPr>
        <w:t xml:space="preserve"> wpisz przy nim odpowiednią </w:t>
      </w:r>
      <w:r w:rsidRPr="00175F46">
        <w:rPr>
          <w:rFonts w:ascii="Arial" w:hAnsi="Arial" w:cs="Arial"/>
          <w:b/>
        </w:rPr>
        <w:t>„wartość docelową”</w:t>
      </w:r>
      <w:r w:rsidRPr="00BF1059">
        <w:rPr>
          <w:rFonts w:ascii="Arial" w:hAnsi="Arial" w:cs="Arial"/>
        </w:rPr>
        <w:t xml:space="preserve"> (określoną przez Ciebie)</w:t>
      </w:r>
      <w:r>
        <w:rPr>
          <w:rFonts w:ascii="Arial" w:hAnsi="Arial" w:cs="Arial"/>
        </w:rPr>
        <w:t xml:space="preserve"> </w:t>
      </w:r>
      <w:r>
        <w:rPr>
          <w:rFonts w:ascii="Arial" w:hAnsi="Arial" w:cs="Arial"/>
          <w:color w:val="000000"/>
        </w:rPr>
        <w:t>uwzgledniającą podział na płeć</w:t>
      </w:r>
      <w:r w:rsidRPr="00BF1059">
        <w:rPr>
          <w:rFonts w:ascii="Arial" w:hAnsi="Arial" w:cs="Arial"/>
        </w:rPr>
        <w:t>.</w:t>
      </w:r>
    </w:p>
    <w:p w14:paraId="33155A12" w14:textId="40465BDA" w:rsidR="00982CAE" w:rsidRDefault="00982CAE" w:rsidP="00E06270">
      <w:pPr>
        <w:spacing w:before="120" w:after="120" w:line="271" w:lineRule="auto"/>
        <w:rPr>
          <w:rFonts w:ascii="Arial" w:hAnsi="Arial" w:cs="Arial"/>
        </w:rPr>
      </w:pPr>
      <w:r w:rsidRPr="00B808CF">
        <w:rPr>
          <w:rFonts w:ascii="Arial" w:hAnsi="Arial" w:cs="Arial"/>
        </w:rPr>
        <w:t xml:space="preserve">Możliwe jest dodawanie wskaźników produktu określonych jako </w:t>
      </w:r>
      <w:r w:rsidRPr="003E797F">
        <w:rPr>
          <w:rFonts w:ascii="Arial" w:hAnsi="Arial" w:cs="Arial"/>
          <w:b/>
        </w:rPr>
        <w:t>własne</w:t>
      </w:r>
      <w:r w:rsidRPr="00B808CF">
        <w:rPr>
          <w:rFonts w:ascii="Arial" w:hAnsi="Arial" w:cs="Arial"/>
        </w:rPr>
        <w:t>.</w:t>
      </w:r>
      <w:r w:rsidR="00CF50EF" w:rsidRPr="00B808CF">
        <w:rPr>
          <w:rFonts w:ascii="Arial" w:hAnsi="Arial" w:cs="Arial"/>
        </w:rPr>
        <w:t xml:space="preserve"> Jeżeli </w:t>
      </w:r>
      <w:r w:rsidR="006E4FC1">
        <w:rPr>
          <w:rFonts w:ascii="Arial" w:hAnsi="Arial" w:cs="Arial"/>
        </w:rPr>
        <w:t>chcesz utworzyć w</w:t>
      </w:r>
      <w:r w:rsidR="00CF50EF" w:rsidRPr="00B808CF">
        <w:rPr>
          <w:rFonts w:ascii="Arial" w:hAnsi="Arial" w:cs="Arial"/>
        </w:rPr>
        <w:t>skaźnik własny musisz sam zdefiniować nazwę wskaźnika, jednostkę miary i</w:t>
      </w:r>
      <w:r w:rsidR="00E821C0">
        <w:rPr>
          <w:rFonts w:ascii="Arial" w:hAnsi="Arial" w:cs="Arial"/>
        </w:rPr>
        <w:t> </w:t>
      </w:r>
      <w:r w:rsidR="00CF50EF" w:rsidRPr="00B808CF">
        <w:rPr>
          <w:rFonts w:ascii="Arial" w:hAnsi="Arial" w:cs="Arial"/>
        </w:rPr>
        <w:t>zdecydować, czy zastosowanie ma podział na płeć oraz określić wartości docelowe i</w:t>
      </w:r>
      <w:r w:rsidR="00E821C0">
        <w:rPr>
          <w:rFonts w:ascii="Arial" w:hAnsi="Arial" w:cs="Arial"/>
        </w:rPr>
        <w:t> </w:t>
      </w:r>
      <w:r w:rsidR="00CF50EF" w:rsidRPr="00B808CF">
        <w:rPr>
          <w:rFonts w:ascii="Arial" w:hAnsi="Arial" w:cs="Arial"/>
        </w:rPr>
        <w:t>sposób pomiaru wskaźnika</w:t>
      </w:r>
      <w:r w:rsidR="00513135">
        <w:rPr>
          <w:rFonts w:ascii="Arial" w:hAnsi="Arial" w:cs="Arial"/>
        </w:rPr>
        <w:t>.</w:t>
      </w:r>
    </w:p>
    <w:p w14:paraId="6E63A07A" w14:textId="77777777" w:rsidR="009545B8" w:rsidRPr="009545B8" w:rsidRDefault="009545B8" w:rsidP="009545B8">
      <w:pPr>
        <w:spacing w:before="120" w:after="120" w:line="271" w:lineRule="auto"/>
        <w:rPr>
          <w:rFonts w:ascii="Arial" w:hAnsi="Arial" w:cs="Arial"/>
          <w:b/>
          <w:bCs/>
        </w:rPr>
      </w:pPr>
      <w:r w:rsidRPr="009545B8">
        <w:rPr>
          <w:rFonts w:ascii="Arial" w:hAnsi="Arial" w:cs="Arial"/>
          <w:b/>
          <w:bCs/>
        </w:rPr>
        <w:t>W ramach niniejszego naboru w przypadku realizacji typu 1, Beneficjent zobowiązany jest utworzyć następujący wskaźnik specyficzny dla projektu:</w:t>
      </w:r>
    </w:p>
    <w:p w14:paraId="7F1061C7" w14:textId="77777777" w:rsidR="009545B8" w:rsidRPr="009545B8" w:rsidRDefault="009545B8" w:rsidP="009545B8">
      <w:pPr>
        <w:spacing w:before="120" w:after="120" w:line="271" w:lineRule="auto"/>
        <w:rPr>
          <w:rFonts w:ascii="Arial" w:hAnsi="Arial" w:cs="Arial"/>
          <w:lang w:val="x-none"/>
        </w:rPr>
      </w:pPr>
      <w:r w:rsidRPr="009545B8">
        <w:rPr>
          <w:rFonts w:ascii="Arial" w:hAnsi="Arial" w:cs="Arial"/>
          <w:lang w:val="x-none"/>
        </w:rPr>
        <w:t xml:space="preserve">Procent środków zaplanowanych na finansowanie usług na zlecenie ich realizacji podmiotom ekonomii społecznej </w:t>
      </w:r>
    </w:p>
    <w:p w14:paraId="3283FA11" w14:textId="43C0A805" w:rsidR="009545B8" w:rsidRPr="009545B8" w:rsidRDefault="009545B8" w:rsidP="009545B8">
      <w:pPr>
        <w:spacing w:before="120" w:after="120" w:line="271" w:lineRule="auto"/>
        <w:rPr>
          <w:rFonts w:ascii="Arial" w:hAnsi="Arial" w:cs="Arial"/>
        </w:rPr>
      </w:pPr>
      <w:r w:rsidRPr="009545B8">
        <w:rPr>
          <w:rFonts w:ascii="Arial" w:hAnsi="Arial" w:cs="Arial"/>
        </w:rPr>
        <w:t xml:space="preserve">Na podstawie zapisów zawartych m.in. w tym polu zostanie dokonana ocena, czy projekt spełnia kryterium </w:t>
      </w:r>
      <w:r>
        <w:rPr>
          <w:rFonts w:ascii="Arial" w:hAnsi="Arial" w:cs="Arial"/>
        </w:rPr>
        <w:t>specyficzne dopuszczalności nr 8</w:t>
      </w:r>
      <w:r w:rsidRPr="009545B8">
        <w:rPr>
          <w:rFonts w:ascii="Arial" w:hAnsi="Arial" w:cs="Arial"/>
        </w:rPr>
        <w:t>.</w:t>
      </w:r>
    </w:p>
    <w:p w14:paraId="45F82CEE" w14:textId="77777777" w:rsidR="00AB635D" w:rsidRPr="00CA045D" w:rsidRDefault="00AB635D" w:rsidP="00AB635D">
      <w:pPr>
        <w:pStyle w:val="Akapitzlist"/>
        <w:spacing w:before="120" w:after="120" w:line="271" w:lineRule="auto"/>
        <w:ind w:left="0"/>
        <w:rPr>
          <w:rFonts w:ascii="Arial" w:hAnsi="Arial" w:cs="Arial"/>
          <w:b/>
          <w:bCs/>
        </w:rPr>
      </w:pPr>
      <w:r w:rsidRPr="00CA045D">
        <w:rPr>
          <w:rFonts w:ascii="Arial" w:hAnsi="Arial" w:cs="Arial"/>
          <w:b/>
          <w:bCs/>
        </w:rPr>
        <w:t>ION zaleca określenie własnych wskaźników specyficznych w sytuacji, kiedy w ramach projektu zostanie utworzony nowy podmiot (np. CUS, mieszkanie treningowe lub wspomagane, klub seniora</w:t>
      </w:r>
      <w:r>
        <w:rPr>
          <w:rFonts w:ascii="Arial" w:hAnsi="Arial" w:cs="Arial"/>
          <w:b/>
          <w:bCs/>
        </w:rPr>
        <w:t xml:space="preserve"> itp.</w:t>
      </w:r>
      <w:r w:rsidRPr="00CA045D">
        <w:rPr>
          <w:rFonts w:ascii="Arial" w:hAnsi="Arial" w:cs="Arial"/>
          <w:b/>
          <w:bCs/>
        </w:rPr>
        <w:t>)</w:t>
      </w:r>
    </w:p>
    <w:p w14:paraId="663EA3EB" w14:textId="77777777" w:rsidR="009545B8" w:rsidRPr="00B808CF" w:rsidRDefault="009545B8" w:rsidP="00E06270">
      <w:pPr>
        <w:spacing w:before="120" w:after="120" w:line="271" w:lineRule="auto"/>
        <w:rPr>
          <w:rFonts w:ascii="Arial" w:hAnsi="Arial" w:cs="Arial"/>
        </w:rPr>
      </w:pPr>
    </w:p>
    <w:p w14:paraId="552D24D4" w14:textId="77777777" w:rsidR="00120857" w:rsidRPr="00B808CF" w:rsidRDefault="00120857"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3FEAAD03" w14:textId="77777777" w:rsidR="00CF56A6" w:rsidRDefault="00CF56A6" w:rsidP="00E06270">
      <w:pPr>
        <w:spacing w:before="120" w:after="120" w:line="271" w:lineRule="auto"/>
        <w:rPr>
          <w:rFonts w:ascii="Arial" w:hAnsi="Arial" w:cs="Arial"/>
        </w:rPr>
      </w:pPr>
      <w:r w:rsidRPr="00B808CF">
        <w:rPr>
          <w:rFonts w:ascii="Arial" w:hAnsi="Arial" w:cs="Arial"/>
        </w:rPr>
        <w:t>System automatycznie wczyta jednostkę miary wskaźnika</w:t>
      </w:r>
      <w:r w:rsidR="0079790E">
        <w:rPr>
          <w:rFonts w:ascii="Arial" w:hAnsi="Arial" w:cs="Arial"/>
        </w:rPr>
        <w:t xml:space="preserve"> dla wskaźników </w:t>
      </w:r>
      <w:r w:rsidR="009579B2">
        <w:rPr>
          <w:rFonts w:ascii="Arial" w:hAnsi="Arial" w:cs="Arial"/>
        </w:rPr>
        <w:t>określonych</w:t>
      </w:r>
      <w:r w:rsidR="0079790E">
        <w:rPr>
          <w:rFonts w:ascii="Arial" w:hAnsi="Arial" w:cs="Arial"/>
        </w:rPr>
        <w:t xml:space="preserve"> przez ION</w:t>
      </w:r>
      <w:r w:rsidRPr="00B808CF">
        <w:rPr>
          <w:rFonts w:ascii="Arial" w:hAnsi="Arial" w:cs="Arial"/>
        </w:rPr>
        <w:t xml:space="preserve">. Jeżeli jednostką miary wskaźnika są </w:t>
      </w:r>
      <w:r w:rsidRPr="00B808CF">
        <w:rPr>
          <w:rFonts w:ascii="Arial" w:hAnsi="Arial" w:cs="Arial"/>
          <w:b/>
        </w:rPr>
        <w:t>Osoby</w:t>
      </w:r>
      <w:r w:rsidRPr="00B808CF">
        <w:rPr>
          <w:rFonts w:ascii="Arial" w:hAnsi="Arial" w:cs="Arial"/>
        </w:rPr>
        <w:t xml:space="preserve"> wpisz wartości docelowe z</w:t>
      </w:r>
      <w:r w:rsidR="00C8440F">
        <w:rPr>
          <w:rFonts w:ascii="Arial" w:hAnsi="Arial" w:cs="Arial"/>
        </w:rPr>
        <w:t> </w:t>
      </w:r>
      <w:r w:rsidRPr="00B808CF">
        <w:rPr>
          <w:rFonts w:ascii="Arial" w:hAnsi="Arial" w:cs="Arial"/>
        </w:rPr>
        <w:t xml:space="preserve">podziałem na płeć – oddzielnie dla kobiet i mężczyzn. System automatycznie wyliczy sumę w polu </w:t>
      </w:r>
      <w:r w:rsidRPr="00B808CF">
        <w:rPr>
          <w:rFonts w:ascii="Arial" w:hAnsi="Arial" w:cs="Arial"/>
          <w:b/>
        </w:rPr>
        <w:t xml:space="preserve">Ogółem. </w:t>
      </w:r>
    </w:p>
    <w:p w14:paraId="28FC1752" w14:textId="77777777" w:rsidR="00DB443F" w:rsidRPr="001E02BA" w:rsidRDefault="00DB443F" w:rsidP="00E06270">
      <w:pPr>
        <w:spacing w:before="120" w:after="120" w:line="271" w:lineRule="auto"/>
        <w:rPr>
          <w:rFonts w:ascii="Arial" w:hAnsi="Arial" w:cs="Arial"/>
          <w:highlight w:val="yellow"/>
        </w:rPr>
      </w:pPr>
      <w:r>
        <w:rPr>
          <w:rFonts w:ascii="Arial" w:hAnsi="Arial" w:cs="Arial"/>
          <w:b/>
        </w:rPr>
        <w:t xml:space="preserve">WAŻNE! </w:t>
      </w:r>
      <w:r w:rsidRPr="00B808CF">
        <w:rPr>
          <w:rFonts w:ascii="Arial" w:hAnsi="Arial" w:cs="Arial"/>
        </w:rPr>
        <w:t xml:space="preserve">Uzupełnienie danych w tej sekcji w podziale na płeć pozwoli na </w:t>
      </w:r>
      <w:r>
        <w:rPr>
          <w:rFonts w:ascii="Arial" w:hAnsi="Arial" w:cs="Arial"/>
        </w:rPr>
        <w:t xml:space="preserve">pozytywną </w:t>
      </w:r>
      <w:r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Pr="00B808CF">
        <w:rPr>
          <w:rFonts w:ascii="Arial" w:hAnsi="Arial" w:cs="Arial"/>
        </w:rPr>
        <w:t>spełnienia standardu minimum</w:t>
      </w:r>
      <w:r>
        <w:rPr>
          <w:rFonts w:ascii="Arial" w:hAnsi="Arial" w:cs="Arial"/>
        </w:rPr>
        <w:t xml:space="preserve"> tj. </w:t>
      </w:r>
      <w:r w:rsidRPr="006E1F5C">
        <w:rPr>
          <w:rFonts w:ascii="Arial" w:hAnsi="Arial" w:cs="Arial"/>
        </w:rPr>
        <w:t xml:space="preserve">Wskaźniki realizacji projektu zostały podane w podziale na płeć. </w:t>
      </w:r>
      <w:r w:rsidRPr="00B808CF">
        <w:rPr>
          <w:rFonts w:ascii="Arial" w:hAnsi="Arial" w:cs="Arial"/>
        </w:rPr>
        <w:t xml:space="preserve"> </w:t>
      </w:r>
    </w:p>
    <w:p w14:paraId="6A176659" w14:textId="77777777" w:rsidR="00C1374A" w:rsidRPr="00B808CF" w:rsidRDefault="00982CAE" w:rsidP="00E06270">
      <w:pPr>
        <w:spacing w:before="120" w:after="120" w:line="271" w:lineRule="auto"/>
        <w:rPr>
          <w:rFonts w:ascii="Arial" w:hAnsi="Arial" w:cs="Arial"/>
        </w:rPr>
      </w:pPr>
      <w:r w:rsidRPr="00B808CF">
        <w:rPr>
          <w:rFonts w:ascii="Arial" w:hAnsi="Arial" w:cs="Arial"/>
          <w:b/>
        </w:rPr>
        <w:t>Sposób pomiaru wskaźnika</w:t>
      </w:r>
      <w:r w:rsidRPr="00B808CF">
        <w:rPr>
          <w:rFonts w:ascii="Arial" w:hAnsi="Arial" w:cs="Arial"/>
        </w:rPr>
        <w:t xml:space="preserve"> – pole opisowe zawierające 500 znaków. Opisując</w:t>
      </w:r>
      <w:r w:rsidR="00120857" w:rsidRPr="00B808CF">
        <w:rPr>
          <w:rFonts w:ascii="Arial" w:hAnsi="Arial" w:cs="Arial"/>
        </w:rPr>
        <w:t xml:space="preserve"> </w:t>
      </w:r>
      <w:r w:rsidRPr="00B808CF">
        <w:rPr>
          <w:rFonts w:ascii="Arial" w:hAnsi="Arial" w:cs="Arial"/>
        </w:rPr>
        <w:t>sposób pomiaru wskaźnika musisz zawrzeć informacje dot</w:t>
      </w:r>
      <w:r w:rsidR="00FD629B">
        <w:rPr>
          <w:rFonts w:ascii="Arial" w:hAnsi="Arial" w:cs="Arial"/>
        </w:rPr>
        <w:t>yczące</w:t>
      </w:r>
      <w:r w:rsidRPr="00B808CF">
        <w:rPr>
          <w:rFonts w:ascii="Arial" w:hAnsi="Arial" w:cs="Arial"/>
        </w:rPr>
        <w:t xml:space="preserve"> momentu jego pomiaru np. w</w:t>
      </w:r>
      <w:r w:rsidR="00C8440F">
        <w:rPr>
          <w:rFonts w:ascii="Arial" w:hAnsi="Arial" w:cs="Arial"/>
        </w:rPr>
        <w:t> </w:t>
      </w:r>
      <w:r w:rsidRPr="00B808CF">
        <w:rPr>
          <w:rFonts w:ascii="Arial" w:hAnsi="Arial" w:cs="Arial"/>
        </w:rPr>
        <w:t>trakcie trwania usługi, z dniem przystąpienia do projektu</w:t>
      </w:r>
      <w:r w:rsidR="00FD629B">
        <w:rPr>
          <w:rFonts w:ascii="Arial" w:hAnsi="Arial" w:cs="Arial"/>
        </w:rPr>
        <w:t xml:space="preserve"> oraz</w:t>
      </w:r>
      <w:r w:rsidRPr="00B808CF">
        <w:rPr>
          <w:rFonts w:ascii="Arial" w:hAnsi="Arial" w:cs="Arial"/>
        </w:rPr>
        <w:t xml:space="preserve"> częstotliwości jego pomiaru np. raz na miesiąc</w:t>
      </w:r>
      <w:r w:rsidR="00FD629B">
        <w:rPr>
          <w:rFonts w:ascii="Arial" w:hAnsi="Arial" w:cs="Arial"/>
        </w:rPr>
        <w:t xml:space="preserve">. Wskaż również </w:t>
      </w:r>
      <w:r w:rsidRPr="00B808CF">
        <w:rPr>
          <w:rFonts w:ascii="Arial" w:hAnsi="Arial" w:cs="Arial"/>
        </w:rPr>
        <w:t>kto będzie odpowiedzialny za nad</w:t>
      </w:r>
      <w:r w:rsidR="00CF50EF" w:rsidRPr="00B808CF">
        <w:rPr>
          <w:rFonts w:ascii="Arial" w:hAnsi="Arial" w:cs="Arial"/>
        </w:rPr>
        <w:t>zór</w:t>
      </w:r>
      <w:r w:rsidRPr="00B808CF">
        <w:rPr>
          <w:rFonts w:ascii="Arial" w:hAnsi="Arial" w:cs="Arial"/>
        </w:rPr>
        <w:t xml:space="preserve"> nad </w:t>
      </w:r>
      <w:r w:rsidRPr="00B808CF">
        <w:rPr>
          <w:rFonts w:ascii="Arial" w:hAnsi="Arial" w:cs="Arial"/>
        </w:rPr>
        <w:lastRenderedPageBreak/>
        <w:t>monitorowaniem wskaźnika</w:t>
      </w:r>
      <w:r w:rsidR="007F4BC9">
        <w:rPr>
          <w:rFonts w:ascii="Arial" w:hAnsi="Arial" w:cs="Arial"/>
        </w:rPr>
        <w:t xml:space="preserve"> oraz na podstawie jakich dokumentów</w:t>
      </w:r>
      <w:r w:rsidR="00CD1BD4">
        <w:rPr>
          <w:rFonts w:ascii="Arial" w:hAnsi="Arial" w:cs="Arial"/>
        </w:rPr>
        <w:t xml:space="preserve"> będziesz </w:t>
      </w:r>
      <w:r w:rsidR="00C8440F">
        <w:rPr>
          <w:rFonts w:ascii="Arial" w:hAnsi="Arial" w:cs="Arial"/>
        </w:rPr>
        <w:t xml:space="preserve">sprawdzał </w:t>
      </w:r>
      <w:r w:rsidR="00CD1BD4">
        <w:rPr>
          <w:rFonts w:ascii="Arial" w:hAnsi="Arial" w:cs="Arial"/>
        </w:rPr>
        <w:t>wykonanie wskaźnika</w:t>
      </w:r>
      <w:r w:rsidR="007F4BC9">
        <w:rPr>
          <w:rFonts w:ascii="Arial" w:hAnsi="Arial" w:cs="Arial"/>
        </w:rPr>
        <w:t xml:space="preserve"> </w:t>
      </w:r>
      <w:r w:rsidRPr="00B808CF">
        <w:rPr>
          <w:rFonts w:ascii="Arial" w:hAnsi="Arial" w:cs="Arial"/>
        </w:rPr>
        <w:t xml:space="preserve">. </w:t>
      </w:r>
    </w:p>
    <w:p w14:paraId="1EBE6210" w14:textId="77777777" w:rsidR="00CF50EF" w:rsidRPr="00B808CF" w:rsidRDefault="00CF50EF" w:rsidP="00E06270">
      <w:pPr>
        <w:spacing w:before="120" w:after="120" w:line="271" w:lineRule="auto"/>
        <w:rPr>
          <w:rFonts w:ascii="Arial" w:hAnsi="Arial" w:cs="Arial"/>
        </w:rPr>
      </w:pPr>
      <w:r w:rsidRPr="00B808CF">
        <w:rPr>
          <w:rFonts w:ascii="Arial" w:hAnsi="Arial" w:cs="Arial"/>
          <w:b/>
        </w:rPr>
        <w:t xml:space="preserve">Uwaga! </w:t>
      </w:r>
      <w:r w:rsidR="0051313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08C4D1B6" w14:textId="736D457B" w:rsidR="007758FA" w:rsidRPr="00B808CF" w:rsidRDefault="007758FA" w:rsidP="00E06270">
      <w:pPr>
        <w:spacing w:before="120" w:after="120" w:line="271" w:lineRule="auto"/>
        <w:rPr>
          <w:rFonts w:ascii="Arial" w:hAnsi="Arial" w:cs="Arial"/>
        </w:rPr>
      </w:pPr>
      <w:r w:rsidRPr="00B808CF">
        <w:rPr>
          <w:rFonts w:ascii="Arial" w:hAnsi="Arial" w:cs="Arial"/>
          <w:b/>
        </w:rPr>
        <w:t>Wskaźniki rezultatu</w:t>
      </w:r>
      <w:r w:rsidRPr="00B808CF">
        <w:rPr>
          <w:rFonts w:ascii="Arial" w:hAnsi="Arial" w:cs="Arial"/>
        </w:rPr>
        <w:t xml:space="preserve"> - pole wybierane z listy rozwijanej</w:t>
      </w:r>
      <w:r w:rsidR="00E821C0">
        <w:rPr>
          <w:rFonts w:ascii="Arial" w:hAnsi="Arial" w:cs="Arial"/>
        </w:rPr>
        <w:t xml:space="preserve">, </w:t>
      </w:r>
      <w:r w:rsidR="00AD7E6A" w:rsidRPr="00B808CF">
        <w:rPr>
          <w:rFonts w:ascii="Arial" w:hAnsi="Arial" w:cs="Arial"/>
        </w:rPr>
        <w:t>dotycz</w:t>
      </w:r>
      <w:r w:rsidR="00E821C0">
        <w:rPr>
          <w:rFonts w:ascii="Arial" w:hAnsi="Arial" w:cs="Arial"/>
        </w:rPr>
        <w:t>y</w:t>
      </w:r>
      <w:r w:rsidR="00AD7E6A" w:rsidRPr="00B808CF">
        <w:rPr>
          <w:rFonts w:ascii="Arial" w:hAnsi="Arial" w:cs="Arial"/>
        </w:rPr>
        <w:t xml:space="preserve"> oczekiwanych efektów wsparcia ze środków EFS+. Określają efekt zrealizowanych działań w odniesieniu do osób lub podmiotów</w:t>
      </w:r>
      <w:r w:rsidR="009A59C2">
        <w:rPr>
          <w:rFonts w:ascii="Arial" w:hAnsi="Arial" w:cs="Arial"/>
        </w:rPr>
        <w:t xml:space="preserve">. </w:t>
      </w:r>
      <w:r w:rsidR="00AD7E6A" w:rsidRPr="00B808CF">
        <w:rPr>
          <w:rFonts w:ascii="Arial" w:hAnsi="Arial" w:cs="Arial"/>
        </w:rPr>
        <w:t>Wskaźnik rezultatu, powinien być jak najbliżej powiązany z działaniami wdrażanymi w ramach odpowiedniego Działania. Oznacza to, że wskaźnik</w:t>
      </w:r>
      <w:r w:rsidR="00AB635D">
        <w:rPr>
          <w:rFonts w:ascii="Arial" w:hAnsi="Arial" w:cs="Arial"/>
        </w:rPr>
        <w:t xml:space="preserve"> </w:t>
      </w:r>
      <w:r w:rsidR="00AD7E6A" w:rsidRPr="00B808CF">
        <w:rPr>
          <w:rFonts w:ascii="Arial" w:hAnsi="Arial" w:cs="Arial"/>
        </w:rPr>
        <w:t>rezultatu obrazuje efekt wsparcia udzielonego danej osobie/podmiotowi i nie obejmuje efektów dotyczących grupy uczestników/podmiotów, która nie otrzymała wsparcia. Wskaźniki zostały podzielone na obowiązkowe /własne.</w:t>
      </w:r>
    </w:p>
    <w:p w14:paraId="0A84E397" w14:textId="6D17247B" w:rsidR="00AD7E6A" w:rsidRPr="00B808CF" w:rsidRDefault="00AB635D" w:rsidP="00E06270">
      <w:pPr>
        <w:spacing w:before="120" w:after="120" w:line="271" w:lineRule="auto"/>
        <w:rPr>
          <w:rFonts w:ascii="Arial" w:hAnsi="Arial" w:cs="Arial"/>
        </w:rPr>
      </w:pPr>
      <w:r w:rsidRPr="0035139D">
        <w:rPr>
          <w:rFonts w:ascii="Arial" w:hAnsi="Arial" w:cs="Arial"/>
          <w:b/>
        </w:rPr>
        <w:t>Pamiętaj!</w:t>
      </w:r>
      <w:r w:rsidRPr="0035139D">
        <w:rPr>
          <w:rFonts w:ascii="Arial" w:hAnsi="Arial" w:cs="Arial"/>
        </w:rPr>
        <w:t xml:space="preserve"> Wnioskodawca jest zobowiązany do wyboru wszystkich wskaźników wskazanych w Regulaminie wyboru. Każdemu z tych wskaźników musisz przypisać wartość, przy czym wpisz „0” – przy wskaźnikach, które  nie są adekwatne do założeń Twojego projektu, natomiast jeśli dany wskaźnik jest adekwatny do założeń Twojego projektu wpisz przy nim odpowiednią „wartość docelową” (określoną przez Ciebie).</w:t>
      </w:r>
      <w:r w:rsidR="00AD7E6A" w:rsidRPr="00B808CF">
        <w:rPr>
          <w:rFonts w:ascii="Arial" w:hAnsi="Arial" w:cs="Arial"/>
        </w:rPr>
        <w:t xml:space="preserve">Możliwe jest dodawanie wskaźników </w:t>
      </w:r>
      <w:r w:rsidR="006E4FC1">
        <w:rPr>
          <w:rFonts w:ascii="Arial" w:hAnsi="Arial" w:cs="Arial"/>
        </w:rPr>
        <w:t xml:space="preserve">rezultatu </w:t>
      </w:r>
      <w:r w:rsidR="00AD7E6A" w:rsidRPr="00B808CF">
        <w:rPr>
          <w:rFonts w:ascii="Arial" w:hAnsi="Arial" w:cs="Arial"/>
        </w:rPr>
        <w:t>określonych jako</w:t>
      </w:r>
      <w:r w:rsidR="00AD7E6A" w:rsidRPr="00ED7BD3">
        <w:rPr>
          <w:rFonts w:ascii="Arial" w:hAnsi="Arial" w:cs="Arial"/>
          <w:b/>
        </w:rPr>
        <w:t xml:space="preserve"> własne</w:t>
      </w:r>
      <w:r w:rsidR="00AD7E6A" w:rsidRPr="00B808CF">
        <w:rPr>
          <w:rFonts w:ascii="Arial" w:hAnsi="Arial" w:cs="Arial"/>
        </w:rPr>
        <w:t>. Jeżeli wybrałeś wskaźnik własny musisz sam zdefiniować nazwę wskaźnika, jednostkę miary i zdecydować, czy zastosowanie ma podział na płeć oraz określić wartości docelowe i sposób pomiaru wskaźnika.</w:t>
      </w:r>
    </w:p>
    <w:p w14:paraId="271BBE5F" w14:textId="77777777" w:rsidR="00AD7E6A" w:rsidRPr="00B808CF" w:rsidRDefault="00AD7E6A" w:rsidP="00E06270">
      <w:pPr>
        <w:spacing w:before="120" w:after="120" w:line="271" w:lineRule="auto"/>
        <w:rPr>
          <w:rFonts w:ascii="Arial" w:hAnsi="Arial" w:cs="Arial"/>
        </w:rPr>
      </w:pPr>
      <w:r w:rsidRPr="00B808CF">
        <w:rPr>
          <w:rFonts w:ascii="Arial" w:hAnsi="Arial" w:cs="Arial"/>
          <w:b/>
        </w:rPr>
        <w:t>Wartość docelowa</w:t>
      </w:r>
      <w:r w:rsidRPr="00B808CF">
        <w:rPr>
          <w:rFonts w:ascii="Arial" w:hAnsi="Arial" w:cs="Arial"/>
        </w:rPr>
        <w:t xml:space="preserve"> – należy wypełnić pole zgodnie z założeniami projektu. </w:t>
      </w:r>
    </w:p>
    <w:p w14:paraId="6E631AEA" w14:textId="77777777" w:rsidR="00BE159D" w:rsidRDefault="00AD7E6A" w:rsidP="00E06270">
      <w:pPr>
        <w:spacing w:before="120" w:after="120" w:line="271" w:lineRule="auto"/>
        <w:rPr>
          <w:rFonts w:ascii="Arial" w:hAnsi="Arial" w:cs="Arial"/>
          <w:b/>
        </w:rPr>
      </w:pPr>
      <w:r w:rsidRPr="00B808CF">
        <w:rPr>
          <w:rFonts w:ascii="Arial" w:hAnsi="Arial" w:cs="Arial"/>
        </w:rPr>
        <w:t xml:space="preserve">System automatycznie wczyta jednostkę miary wskaźnika. Jeżeli jednostką miary wskaźnika są </w:t>
      </w:r>
      <w:r w:rsidRPr="00B808CF">
        <w:rPr>
          <w:rFonts w:ascii="Arial" w:hAnsi="Arial" w:cs="Arial"/>
          <w:b/>
        </w:rPr>
        <w:t>Osoby</w:t>
      </w:r>
      <w:r w:rsidRPr="00B808CF">
        <w:rPr>
          <w:rFonts w:ascii="Arial" w:hAnsi="Arial" w:cs="Arial"/>
        </w:rPr>
        <w:t xml:space="preserve"> wpisz wartości docelowe z podziałem na płeć – oddzielnie dla kobiet i mężczyzn. System automatycznie wyliczy sumę w polu </w:t>
      </w:r>
      <w:r w:rsidRPr="00B808CF">
        <w:rPr>
          <w:rFonts w:ascii="Arial" w:hAnsi="Arial" w:cs="Arial"/>
          <w:b/>
        </w:rPr>
        <w:t xml:space="preserve">Ogółem. </w:t>
      </w:r>
    </w:p>
    <w:p w14:paraId="6B0C80D9" w14:textId="77777777" w:rsidR="00AD7E6A" w:rsidRPr="00B808CF" w:rsidRDefault="00BE159D" w:rsidP="00E06270">
      <w:pPr>
        <w:spacing w:before="120" w:after="120" w:line="271" w:lineRule="auto"/>
        <w:rPr>
          <w:rFonts w:ascii="Arial" w:hAnsi="Arial" w:cs="Arial"/>
          <w:highlight w:val="yellow"/>
        </w:rPr>
      </w:pPr>
      <w:r>
        <w:rPr>
          <w:rFonts w:ascii="Arial" w:hAnsi="Arial" w:cs="Arial"/>
          <w:b/>
        </w:rPr>
        <w:t xml:space="preserve">WAŻNE! </w:t>
      </w:r>
      <w:r w:rsidR="00AD7E6A" w:rsidRPr="00B808CF">
        <w:rPr>
          <w:rFonts w:ascii="Arial" w:hAnsi="Arial" w:cs="Arial"/>
        </w:rPr>
        <w:t xml:space="preserve">Uzupełnienie danych w tej sekcji w podziale na płeć pozwoli na </w:t>
      </w:r>
      <w:r>
        <w:rPr>
          <w:rFonts w:ascii="Arial" w:hAnsi="Arial" w:cs="Arial"/>
        </w:rPr>
        <w:t xml:space="preserve">pozytywną </w:t>
      </w:r>
      <w:r w:rsidR="00AD7E6A" w:rsidRPr="00B808CF">
        <w:rPr>
          <w:rFonts w:ascii="Arial" w:hAnsi="Arial" w:cs="Arial"/>
        </w:rPr>
        <w:t xml:space="preserve">ocenę </w:t>
      </w:r>
      <w:r>
        <w:rPr>
          <w:rFonts w:ascii="Arial" w:hAnsi="Arial" w:cs="Arial"/>
        </w:rPr>
        <w:t xml:space="preserve"> jednego z pięciu kryteri</w:t>
      </w:r>
      <w:r w:rsidR="006E4FC1">
        <w:rPr>
          <w:rFonts w:ascii="Arial" w:hAnsi="Arial" w:cs="Arial"/>
        </w:rPr>
        <w:t xml:space="preserve">ów </w:t>
      </w:r>
      <w:r w:rsidR="00AD7E6A" w:rsidRPr="00B808CF">
        <w:rPr>
          <w:rFonts w:ascii="Arial" w:hAnsi="Arial" w:cs="Arial"/>
        </w:rPr>
        <w:t>spełnienia standardu minimum</w:t>
      </w:r>
      <w:r>
        <w:rPr>
          <w:rFonts w:ascii="Arial" w:hAnsi="Arial" w:cs="Arial"/>
        </w:rPr>
        <w:t xml:space="preserve"> tj. </w:t>
      </w:r>
      <w:r w:rsidR="00DB7B04" w:rsidRPr="001E02BA">
        <w:rPr>
          <w:rFonts w:ascii="Arial" w:hAnsi="Arial" w:cs="Arial"/>
        </w:rPr>
        <w:t xml:space="preserve">Wskaźniki realizacji projektu zostały podane w podziale na płeć. </w:t>
      </w:r>
      <w:r w:rsidR="00AD7E6A" w:rsidRPr="00B808CF">
        <w:rPr>
          <w:rFonts w:ascii="Arial" w:hAnsi="Arial" w:cs="Arial"/>
        </w:rPr>
        <w:t xml:space="preserve"> </w:t>
      </w:r>
    </w:p>
    <w:p w14:paraId="59B7F466" w14:textId="77777777" w:rsidR="009D79F1" w:rsidRPr="00ED7BD3" w:rsidRDefault="009D79F1" w:rsidP="00E06270">
      <w:pPr>
        <w:spacing w:before="120" w:after="120" w:line="271" w:lineRule="auto"/>
        <w:rPr>
          <w:rFonts w:ascii="Arial" w:hAnsi="Arial" w:cs="Arial"/>
          <w:b/>
        </w:rPr>
      </w:pPr>
      <w:r w:rsidRPr="00B808CF">
        <w:rPr>
          <w:rFonts w:ascii="Arial" w:hAnsi="Arial" w:cs="Arial"/>
          <w:b/>
        </w:rPr>
        <w:t>Sposób pomiaru wskaźnika</w:t>
      </w:r>
      <w:r w:rsidRPr="00B808CF">
        <w:rPr>
          <w:rFonts w:ascii="Arial" w:hAnsi="Arial" w:cs="Arial"/>
        </w:rPr>
        <w:t xml:space="preserve"> – pole opisowe zawierające 500 znaków. Opisując sposób pomiaru wskaźnika musisz zawrzeć informacje dot. momentu jego pomiaru np. do 4 tygodni po zakończeniu udziału w projekcie</w:t>
      </w:r>
      <w:r w:rsidR="00CD1BD4">
        <w:rPr>
          <w:rFonts w:ascii="Arial" w:hAnsi="Arial" w:cs="Arial"/>
        </w:rPr>
        <w:t>.</w:t>
      </w:r>
      <w:r w:rsidRPr="00B808CF">
        <w:rPr>
          <w:rFonts w:ascii="Arial" w:hAnsi="Arial" w:cs="Arial"/>
        </w:rPr>
        <w:t xml:space="preserve"> </w:t>
      </w:r>
      <w:r w:rsidR="00CD1BD4">
        <w:rPr>
          <w:rFonts w:ascii="Arial" w:hAnsi="Arial" w:cs="Arial"/>
        </w:rPr>
        <w:t xml:space="preserve">Wskaż również </w:t>
      </w:r>
      <w:r w:rsidR="00CD1BD4" w:rsidRPr="00B808CF">
        <w:rPr>
          <w:rFonts w:ascii="Arial" w:hAnsi="Arial" w:cs="Arial"/>
        </w:rPr>
        <w:t>kto będzie odpowiedzialny za nadzór nad monitorowaniem wskaźnika</w:t>
      </w:r>
      <w:r w:rsidR="00CD1BD4">
        <w:rPr>
          <w:rFonts w:ascii="Arial" w:hAnsi="Arial" w:cs="Arial"/>
        </w:rPr>
        <w:t xml:space="preserve"> oraz na podstawie jakich dokumentów będziesz </w:t>
      </w:r>
      <w:r w:rsidR="00C8440F">
        <w:rPr>
          <w:rFonts w:ascii="Arial" w:hAnsi="Arial" w:cs="Arial"/>
        </w:rPr>
        <w:t xml:space="preserve">sprawdzał </w:t>
      </w:r>
      <w:r w:rsidR="00CD1BD4">
        <w:rPr>
          <w:rFonts w:ascii="Arial" w:hAnsi="Arial" w:cs="Arial"/>
        </w:rPr>
        <w:t>wykonanie wskaźnika</w:t>
      </w:r>
    </w:p>
    <w:p w14:paraId="0127D8BB" w14:textId="77777777" w:rsidR="00C77B2E" w:rsidRDefault="003B173E" w:rsidP="00E06270">
      <w:pPr>
        <w:spacing w:before="120" w:after="120" w:line="271" w:lineRule="auto"/>
        <w:rPr>
          <w:rFonts w:ascii="Arial" w:hAnsi="Arial" w:cs="Arial"/>
        </w:rPr>
      </w:pPr>
      <w:r w:rsidRPr="00B808CF">
        <w:rPr>
          <w:rFonts w:ascii="Arial" w:hAnsi="Arial" w:cs="Arial"/>
          <w:b/>
        </w:rPr>
        <w:t>Inne wspólne wskaźniki produktu</w:t>
      </w:r>
      <w:r w:rsidRPr="00B808CF">
        <w:rPr>
          <w:rFonts w:ascii="Arial" w:hAnsi="Arial" w:cs="Arial"/>
        </w:rPr>
        <w:t xml:space="preserve"> – pole odblokowuje </w:t>
      </w:r>
      <w:r w:rsidR="006E4FC1" w:rsidRPr="00B808CF">
        <w:rPr>
          <w:rFonts w:ascii="Arial" w:hAnsi="Arial" w:cs="Arial"/>
        </w:rPr>
        <w:t>si</w:t>
      </w:r>
      <w:r w:rsidR="006E4FC1">
        <w:rPr>
          <w:rFonts w:ascii="Arial" w:hAnsi="Arial" w:cs="Arial"/>
        </w:rPr>
        <w:t xml:space="preserve">ę </w:t>
      </w:r>
      <w:r w:rsidRPr="00B808CF">
        <w:rPr>
          <w:rFonts w:ascii="Arial" w:hAnsi="Arial" w:cs="Arial"/>
        </w:rPr>
        <w:t xml:space="preserve">automatycznie po zaznaczeniu pola </w:t>
      </w:r>
      <w:proofErr w:type="spellStart"/>
      <w:r w:rsidRPr="00B808CF">
        <w:rPr>
          <w:rFonts w:ascii="Arial" w:hAnsi="Arial" w:cs="Arial"/>
        </w:rPr>
        <w:t>check-box</w:t>
      </w:r>
      <w:proofErr w:type="spellEnd"/>
      <w:r w:rsidRPr="00B808CF">
        <w:rPr>
          <w:rFonts w:ascii="Arial" w:hAnsi="Arial" w:cs="Arial"/>
        </w:rPr>
        <w:t xml:space="preserve"> </w:t>
      </w:r>
      <w:r w:rsidR="00C77B2E">
        <w:rPr>
          <w:rFonts w:ascii="Arial" w:hAnsi="Arial" w:cs="Arial"/>
        </w:rPr>
        <w:t xml:space="preserve"> TAK </w:t>
      </w:r>
      <w:r w:rsidRPr="00B808CF">
        <w:rPr>
          <w:rFonts w:ascii="Arial" w:hAnsi="Arial" w:cs="Arial"/>
        </w:rPr>
        <w:t xml:space="preserve">dotyczącego objęcia wsparciem uczestników w projekcie. </w:t>
      </w:r>
      <w:r w:rsidR="00924BF9">
        <w:rPr>
          <w:rFonts w:ascii="Arial" w:hAnsi="Arial" w:cs="Arial"/>
        </w:rPr>
        <w:t>Wybierz</w:t>
      </w:r>
      <w:r w:rsidRPr="00B808CF">
        <w:rPr>
          <w:rFonts w:ascii="Arial" w:hAnsi="Arial" w:cs="Arial"/>
        </w:rPr>
        <w:t xml:space="preserve"> właściwe wskaźniki dla danego naboru z listy rozwijanej. Wskaźnik</w:t>
      </w:r>
      <w:r w:rsidR="003D5DDD" w:rsidRPr="00B808CF">
        <w:rPr>
          <w:rFonts w:ascii="Arial" w:hAnsi="Arial" w:cs="Arial"/>
        </w:rPr>
        <w:t>i</w:t>
      </w:r>
      <w:r w:rsidRPr="00B808CF">
        <w:rPr>
          <w:rFonts w:ascii="Arial" w:hAnsi="Arial" w:cs="Arial"/>
        </w:rPr>
        <w:t xml:space="preserve"> importowane są do systemu przez instytucję ogłaszającą nabór. Pola należy wypełnić analogicznie jak w</w:t>
      </w:r>
      <w:r w:rsidR="00ED7BD3">
        <w:rPr>
          <w:rFonts w:ascii="Arial" w:hAnsi="Arial" w:cs="Arial"/>
        </w:rPr>
        <w:t> </w:t>
      </w:r>
      <w:r w:rsidRPr="00B808CF">
        <w:rPr>
          <w:rFonts w:ascii="Arial" w:hAnsi="Arial" w:cs="Arial"/>
        </w:rPr>
        <w:t>przypadku wskaźników produktu.</w:t>
      </w:r>
      <w:r w:rsidR="007758FA" w:rsidRPr="00B808CF">
        <w:rPr>
          <w:rFonts w:ascii="Arial" w:hAnsi="Arial" w:cs="Arial"/>
        </w:rPr>
        <w:t xml:space="preserve"> </w:t>
      </w:r>
    </w:p>
    <w:p w14:paraId="70B23215" w14:textId="77777777" w:rsidR="007758FA" w:rsidRDefault="00C77B2E" w:rsidP="00E06270">
      <w:pPr>
        <w:spacing w:before="120" w:after="120" w:line="271" w:lineRule="auto"/>
        <w:rPr>
          <w:rFonts w:ascii="Arial" w:hAnsi="Arial" w:cs="Arial"/>
          <w:b/>
          <w:i/>
        </w:rPr>
      </w:pPr>
      <w:r w:rsidRPr="00ED7BD3">
        <w:rPr>
          <w:rFonts w:ascii="Arial" w:hAnsi="Arial" w:cs="Arial"/>
          <w:b/>
        </w:rPr>
        <w:t>Sposób wyliczenia wskaźnika</w:t>
      </w:r>
      <w:r>
        <w:rPr>
          <w:rFonts w:ascii="Arial" w:hAnsi="Arial" w:cs="Arial"/>
        </w:rPr>
        <w:t xml:space="preserve"> – pole z listy roz</w:t>
      </w:r>
      <w:r w:rsidR="00BA36CA">
        <w:rPr>
          <w:rFonts w:ascii="Arial" w:hAnsi="Arial" w:cs="Arial"/>
        </w:rPr>
        <w:t>w</w:t>
      </w:r>
      <w:r>
        <w:rPr>
          <w:rFonts w:ascii="Arial" w:hAnsi="Arial" w:cs="Arial"/>
        </w:rPr>
        <w:t xml:space="preserve">ijanej. Do wyboru są dwie opcje </w:t>
      </w:r>
      <w:r w:rsidRPr="00ED7BD3">
        <w:rPr>
          <w:rFonts w:ascii="Arial" w:hAnsi="Arial" w:cs="Arial"/>
          <w:b/>
          <w:i/>
        </w:rPr>
        <w:t>Osobowy</w:t>
      </w:r>
      <w:r>
        <w:rPr>
          <w:rFonts w:ascii="Arial" w:hAnsi="Arial" w:cs="Arial"/>
        </w:rPr>
        <w:t xml:space="preserve"> oraz </w:t>
      </w:r>
      <w:r w:rsidRPr="00ED7BD3">
        <w:rPr>
          <w:rFonts w:ascii="Arial" w:hAnsi="Arial" w:cs="Arial"/>
          <w:b/>
          <w:i/>
        </w:rPr>
        <w:t>Szacowany</w:t>
      </w:r>
      <w:r>
        <w:rPr>
          <w:rFonts w:ascii="Arial" w:hAnsi="Arial" w:cs="Arial"/>
          <w:b/>
          <w:i/>
        </w:rPr>
        <w:t>.</w:t>
      </w:r>
    </w:p>
    <w:p w14:paraId="7F3839A6" w14:textId="77777777" w:rsidR="00C77B2E" w:rsidRDefault="00C77B2E" w:rsidP="00E06270">
      <w:pPr>
        <w:spacing w:before="120" w:after="120" w:line="271" w:lineRule="auto"/>
        <w:rPr>
          <w:rFonts w:ascii="Arial" w:hAnsi="Arial" w:cs="Arial"/>
        </w:rPr>
      </w:pPr>
      <w:r w:rsidRPr="00ED7BD3">
        <w:rPr>
          <w:rFonts w:ascii="Arial" w:hAnsi="Arial" w:cs="Arial"/>
          <w:b/>
        </w:rPr>
        <w:t>Pamiętaj!</w:t>
      </w:r>
      <w:r>
        <w:rPr>
          <w:rFonts w:ascii="Arial" w:hAnsi="Arial" w:cs="Arial"/>
        </w:rPr>
        <w:t xml:space="preserve"> Wybierając opcję </w:t>
      </w:r>
      <w:r w:rsidRPr="00ED7BD3">
        <w:rPr>
          <w:rFonts w:ascii="Arial" w:hAnsi="Arial" w:cs="Arial"/>
          <w:b/>
          <w:i/>
        </w:rPr>
        <w:t>Osobowy</w:t>
      </w:r>
      <w:r>
        <w:rPr>
          <w:rFonts w:ascii="Arial" w:hAnsi="Arial" w:cs="Arial"/>
        </w:rPr>
        <w:t xml:space="preserve"> rozwinie się pole z jednostką miary osoby i możliwością wyboru podziału na płeć.</w:t>
      </w:r>
    </w:p>
    <w:p w14:paraId="2B08A1F2" w14:textId="77777777" w:rsidR="00C77B2E" w:rsidRDefault="00C77B2E" w:rsidP="00E06270">
      <w:pPr>
        <w:spacing w:before="120" w:after="120" w:line="271" w:lineRule="auto"/>
        <w:rPr>
          <w:rFonts w:ascii="Arial" w:hAnsi="Arial" w:cs="Arial"/>
        </w:rPr>
      </w:pPr>
      <w:r>
        <w:rPr>
          <w:rFonts w:ascii="Arial" w:hAnsi="Arial" w:cs="Arial"/>
        </w:rPr>
        <w:t>Wybierając opcje</w:t>
      </w:r>
      <w:r w:rsidRPr="00ED7BD3">
        <w:rPr>
          <w:rFonts w:ascii="Arial" w:hAnsi="Arial" w:cs="Arial"/>
          <w:b/>
          <w:i/>
        </w:rPr>
        <w:t xml:space="preserve"> Szacowany</w:t>
      </w:r>
      <w:r>
        <w:rPr>
          <w:rFonts w:ascii="Arial" w:hAnsi="Arial" w:cs="Arial"/>
        </w:rPr>
        <w:t xml:space="preserve"> za każdym razem wskaźnik będzie musiał zostać wykazany w podziale na płeć.</w:t>
      </w:r>
    </w:p>
    <w:p w14:paraId="05399882" w14:textId="77777777" w:rsidR="00CD1BD4" w:rsidRPr="00B808CF" w:rsidRDefault="00CD1BD4" w:rsidP="00CD1BD4">
      <w:pPr>
        <w:spacing w:before="120" w:after="120" w:line="271" w:lineRule="auto"/>
        <w:rPr>
          <w:rFonts w:ascii="Arial" w:hAnsi="Arial" w:cs="Arial"/>
        </w:rPr>
      </w:pPr>
      <w:r w:rsidRPr="00B808CF">
        <w:rPr>
          <w:rFonts w:ascii="Arial" w:hAnsi="Arial" w:cs="Arial"/>
          <w:b/>
        </w:rPr>
        <w:lastRenderedPageBreak/>
        <w:t>Sposób pomiaru wskaźnika</w:t>
      </w:r>
      <w:r w:rsidRPr="00B808CF">
        <w:rPr>
          <w:rFonts w:ascii="Arial" w:hAnsi="Arial" w:cs="Arial"/>
        </w:rPr>
        <w:t xml:space="preserve"> – pole opisowe zawierające 500 znaków. Opisując sposób pomiaru wskaźnika musisz zawrzeć informacje dot</w:t>
      </w:r>
      <w:r>
        <w:rPr>
          <w:rFonts w:ascii="Arial" w:hAnsi="Arial" w:cs="Arial"/>
        </w:rPr>
        <w:t>yczące</w:t>
      </w:r>
      <w:r w:rsidRPr="00B808CF">
        <w:rPr>
          <w:rFonts w:ascii="Arial" w:hAnsi="Arial" w:cs="Arial"/>
        </w:rPr>
        <w:t xml:space="preserve"> momentu jego pomiaru np. w</w:t>
      </w:r>
      <w:r w:rsidR="00ED7BD3">
        <w:rPr>
          <w:rFonts w:ascii="Arial" w:hAnsi="Arial" w:cs="Arial"/>
        </w:rPr>
        <w:t> </w:t>
      </w:r>
      <w:r w:rsidRPr="00B808CF">
        <w:rPr>
          <w:rFonts w:ascii="Arial" w:hAnsi="Arial" w:cs="Arial"/>
        </w:rPr>
        <w:t>trakcie trwania usługi, z dniem przystąpienia do projektu</w:t>
      </w:r>
      <w:r>
        <w:rPr>
          <w:rFonts w:ascii="Arial" w:hAnsi="Arial" w:cs="Arial"/>
        </w:rPr>
        <w:t xml:space="preserve"> oraz</w:t>
      </w:r>
      <w:r w:rsidRPr="00B808CF">
        <w:rPr>
          <w:rFonts w:ascii="Arial" w:hAnsi="Arial" w:cs="Arial"/>
        </w:rPr>
        <w:t xml:space="preserve"> częstotliwości jego pomiaru np. raz na miesiąc</w:t>
      </w:r>
      <w:r>
        <w:rPr>
          <w:rFonts w:ascii="Arial" w:hAnsi="Arial" w:cs="Arial"/>
        </w:rPr>
        <w:t xml:space="preserve">. Wskaż również </w:t>
      </w:r>
      <w:r w:rsidRPr="00B808CF">
        <w:rPr>
          <w:rFonts w:ascii="Arial" w:hAnsi="Arial" w:cs="Arial"/>
        </w:rPr>
        <w:t>kto będzie odpowiedzialny za nadzór nad monitorowaniem wskaźnika</w:t>
      </w:r>
      <w:r>
        <w:rPr>
          <w:rFonts w:ascii="Arial" w:hAnsi="Arial" w:cs="Arial"/>
        </w:rPr>
        <w:t xml:space="preserve"> oraz na podstawie jakich dokumentów będziesz</w:t>
      </w:r>
      <w:r w:rsidR="00C8440F">
        <w:rPr>
          <w:rFonts w:ascii="Arial" w:hAnsi="Arial" w:cs="Arial"/>
        </w:rPr>
        <w:t xml:space="preserve"> sprawdzał</w:t>
      </w:r>
      <w:r>
        <w:rPr>
          <w:rFonts w:ascii="Arial" w:hAnsi="Arial" w:cs="Arial"/>
        </w:rPr>
        <w:t xml:space="preserve"> wykonanie wskaźnika</w:t>
      </w:r>
      <w:r w:rsidRPr="00B808CF">
        <w:rPr>
          <w:rFonts w:ascii="Arial" w:hAnsi="Arial" w:cs="Arial"/>
        </w:rPr>
        <w:t xml:space="preserve">. </w:t>
      </w:r>
      <w:r w:rsidR="00C77B2E">
        <w:rPr>
          <w:rFonts w:ascii="Arial" w:hAnsi="Arial" w:cs="Arial"/>
        </w:rPr>
        <w:t>Je</w:t>
      </w:r>
      <w:r w:rsidR="00C8440F">
        <w:rPr>
          <w:rFonts w:ascii="Arial" w:hAnsi="Arial" w:cs="Arial"/>
        </w:rPr>
        <w:t>śli</w:t>
      </w:r>
      <w:r w:rsidR="00C77B2E">
        <w:rPr>
          <w:rFonts w:ascii="Arial" w:hAnsi="Arial" w:cs="Arial"/>
        </w:rPr>
        <w:t xml:space="preserve"> wybrałeś metodę wyliczenia wskaźnika - szacownie wskaźników opisz jak wyglądało szacownie w jakim terminie zostało wykonane i na podstawie jakich informacji</w:t>
      </w:r>
      <w:r w:rsidR="00295BDB">
        <w:rPr>
          <w:rFonts w:ascii="Arial" w:hAnsi="Arial" w:cs="Arial"/>
        </w:rPr>
        <w:t xml:space="preserve"> źródłowych</w:t>
      </w:r>
      <w:r w:rsidR="00C77B2E">
        <w:rPr>
          <w:rFonts w:ascii="Arial" w:hAnsi="Arial" w:cs="Arial"/>
        </w:rPr>
        <w:t>.</w:t>
      </w:r>
    </w:p>
    <w:p w14:paraId="0D9C73AB" w14:textId="77777777" w:rsidR="003B173E" w:rsidRDefault="007758FA" w:rsidP="00E06270">
      <w:pPr>
        <w:spacing w:before="120" w:after="120" w:line="271" w:lineRule="auto"/>
        <w:rPr>
          <w:rFonts w:ascii="Arial" w:hAnsi="Arial" w:cs="Arial"/>
        </w:rPr>
      </w:pPr>
      <w:r w:rsidRPr="00B808CF">
        <w:rPr>
          <w:rFonts w:ascii="Arial" w:hAnsi="Arial" w:cs="Arial"/>
        </w:rPr>
        <w:t>Musisz wybrać wszystkie wskaźniki określone jako obowiązkowe, w innym przypadku nie będziesz miał możliwości zatwierdzenia tej sekcji w generatorze.</w:t>
      </w:r>
    </w:p>
    <w:p w14:paraId="460E22B0" w14:textId="77777777" w:rsidR="00626784" w:rsidRDefault="00626784" w:rsidP="00E06270">
      <w:pPr>
        <w:spacing w:line="276" w:lineRule="auto"/>
        <w:rPr>
          <w:rFonts w:ascii="Arial" w:hAnsi="Arial" w:cs="Arial"/>
        </w:rPr>
      </w:pPr>
      <w:r>
        <w:rPr>
          <w:rFonts w:ascii="Arial" w:hAnsi="Arial" w:cs="Arial"/>
          <w:b/>
          <w:bCs/>
        </w:rPr>
        <w:t xml:space="preserve">WAŻNE! </w:t>
      </w:r>
      <w:r w:rsidR="00FD629B" w:rsidRPr="003E797F">
        <w:rPr>
          <w:rFonts w:ascii="Arial" w:hAnsi="Arial" w:cs="Arial"/>
          <w:bCs/>
        </w:rPr>
        <w:t>To m.in.</w:t>
      </w:r>
      <w:r w:rsidR="00FD629B">
        <w:rPr>
          <w:rFonts w:ascii="Arial" w:hAnsi="Arial" w:cs="Arial"/>
          <w:b/>
          <w:bCs/>
        </w:rPr>
        <w:t xml:space="preserve"> </w:t>
      </w:r>
      <w:r w:rsidR="00FD629B">
        <w:rPr>
          <w:rFonts w:ascii="Arial" w:hAnsi="Arial" w:cs="Arial"/>
        </w:rPr>
        <w:t>n</w:t>
      </w:r>
      <w:r>
        <w:rPr>
          <w:rFonts w:ascii="Arial" w:hAnsi="Arial" w:cs="Arial"/>
        </w:rPr>
        <w:t>a podstawie wybranych wskaźników zostanie dokonana ocena czy projekt spełnia kryterium grupy docelowej. Pamiętaj aby wybrać wszystkie wskaźniki pozwalające jednoznacznie stwierdzić, że projekt skierowany jest do grupy docelowej zdefiniowanej w</w:t>
      </w:r>
      <w:r w:rsidR="00E821C0">
        <w:rPr>
          <w:rFonts w:ascii="Arial" w:hAnsi="Arial" w:cs="Arial"/>
        </w:rPr>
        <w:t> </w:t>
      </w:r>
      <w:r>
        <w:rPr>
          <w:rFonts w:ascii="Arial" w:hAnsi="Arial" w:cs="Arial"/>
        </w:rPr>
        <w:t>kryteriach wyboru projektu.</w:t>
      </w:r>
    </w:p>
    <w:p w14:paraId="2755A34A" w14:textId="77777777" w:rsidR="007758FA" w:rsidRPr="00B808CF" w:rsidRDefault="007758FA" w:rsidP="00E06270">
      <w:pPr>
        <w:spacing w:before="120" w:after="120" w:line="271" w:lineRule="auto"/>
        <w:rPr>
          <w:rFonts w:ascii="Arial" w:hAnsi="Arial" w:cs="Arial"/>
        </w:rPr>
      </w:pPr>
      <w:r w:rsidRPr="00B808CF">
        <w:rPr>
          <w:rFonts w:ascii="Arial" w:hAnsi="Arial" w:cs="Arial"/>
          <w:b/>
        </w:rPr>
        <w:t xml:space="preserve">Uwaga! </w:t>
      </w:r>
      <w:r w:rsidR="009E6C85">
        <w:rPr>
          <w:rFonts w:ascii="Arial" w:hAnsi="Arial" w:cs="Arial"/>
        </w:rPr>
        <w:t>L</w:t>
      </w:r>
      <w:r w:rsidRPr="00B808CF">
        <w:rPr>
          <w:rFonts w:ascii="Arial" w:hAnsi="Arial" w:cs="Arial"/>
        </w:rPr>
        <w:t>iczba wszystkich wskaźników nie może być większa niż 50, a nazwy wskaźników własnych muszą się różnić się od nazw wskaźników obowiązkowych i dodatkowych.</w:t>
      </w:r>
    </w:p>
    <w:p w14:paraId="1B661032" w14:textId="77777777" w:rsidR="00A032B2" w:rsidRPr="0048730D" w:rsidRDefault="00A032B2" w:rsidP="00E06270">
      <w:pPr>
        <w:pStyle w:val="Nagwek1"/>
        <w:spacing w:before="120" w:after="120" w:line="271" w:lineRule="auto"/>
        <w:rPr>
          <w:rFonts w:ascii="Arial" w:hAnsi="Arial" w:cs="Arial"/>
          <w:b/>
          <w:color w:val="auto"/>
        </w:rPr>
      </w:pPr>
      <w:bookmarkStart w:id="11" w:name="_Toc135387480"/>
      <w:r w:rsidRPr="0048730D">
        <w:rPr>
          <w:rFonts w:ascii="Arial" w:hAnsi="Arial" w:cs="Arial"/>
          <w:b/>
          <w:color w:val="auto"/>
        </w:rPr>
        <w:t>IV. Zadania</w:t>
      </w:r>
      <w:bookmarkEnd w:id="11"/>
    </w:p>
    <w:p w14:paraId="35881E7D" w14:textId="77777777" w:rsidR="00A032B2" w:rsidRPr="00B808CF" w:rsidRDefault="00917B9B" w:rsidP="00E06270">
      <w:pPr>
        <w:spacing w:before="120" w:after="120" w:line="271" w:lineRule="auto"/>
        <w:rPr>
          <w:rFonts w:ascii="Arial" w:hAnsi="Arial" w:cs="Arial"/>
        </w:rPr>
      </w:pPr>
      <w:r w:rsidRPr="00B808CF">
        <w:rPr>
          <w:rFonts w:ascii="Arial" w:hAnsi="Arial" w:cs="Arial"/>
        </w:rPr>
        <w:t xml:space="preserve">Sekcja </w:t>
      </w:r>
      <w:r w:rsidR="00295BDB">
        <w:rPr>
          <w:rFonts w:ascii="Arial" w:hAnsi="Arial" w:cs="Arial"/>
        </w:rPr>
        <w:t>ta</w:t>
      </w:r>
      <w:r w:rsidR="00295BDB" w:rsidRPr="00B808CF">
        <w:rPr>
          <w:rFonts w:ascii="Arial" w:hAnsi="Arial" w:cs="Arial"/>
        </w:rPr>
        <w:t xml:space="preserve"> </w:t>
      </w:r>
      <w:r w:rsidRPr="00B808CF">
        <w:rPr>
          <w:rFonts w:ascii="Arial" w:hAnsi="Arial" w:cs="Arial"/>
        </w:rPr>
        <w:t>zawiera listę zadań określonych dla projektu. Zadania są działaniami służącymi osiągnięciu celów projektu, w związku z którymi będą ponoszone koszty. Struktura budżetu projektu zostanie zdefiniowana w podziale na zadania określone w tej sekcji.</w:t>
      </w:r>
    </w:p>
    <w:p w14:paraId="42067076" w14:textId="77777777" w:rsidR="00917B9B" w:rsidRDefault="00917B9B" w:rsidP="00E06270">
      <w:pPr>
        <w:pStyle w:val="Default"/>
        <w:spacing w:before="120" w:after="120" w:line="271" w:lineRule="auto"/>
        <w:rPr>
          <w:rFonts w:ascii="Arial" w:hAnsi="Arial" w:cs="Arial"/>
          <w:color w:val="auto"/>
          <w:sz w:val="22"/>
          <w:szCs w:val="22"/>
        </w:rPr>
      </w:pPr>
      <w:r w:rsidRPr="00B808CF">
        <w:rPr>
          <w:rFonts w:ascii="Arial" w:hAnsi="Arial" w:cs="Arial"/>
          <w:color w:val="auto"/>
          <w:sz w:val="22"/>
          <w:szCs w:val="22"/>
        </w:rPr>
        <w:t>Każde z zadań jest ograniczone ramami czasowymi projektu. Musisz określić przynajmniej jedno zadanie w projekcie, ale możesz określić ich wiele – nie więcej jednak niż 200. Definiując listę zadań pamiętaj, że na etapie tworzenia harmonogramu projektu każde z</w:t>
      </w:r>
      <w:r w:rsidR="0045490F">
        <w:rPr>
          <w:rFonts w:ascii="Arial" w:hAnsi="Arial" w:cs="Arial"/>
          <w:color w:val="auto"/>
          <w:sz w:val="22"/>
          <w:szCs w:val="22"/>
        </w:rPr>
        <w:t> </w:t>
      </w:r>
      <w:r w:rsidRPr="00B808CF">
        <w:rPr>
          <w:rFonts w:ascii="Arial" w:hAnsi="Arial" w:cs="Arial"/>
          <w:color w:val="auto"/>
          <w:sz w:val="22"/>
          <w:szCs w:val="22"/>
        </w:rPr>
        <w:t xml:space="preserve">zadań będziesz mógł podzielić na etapy. </w:t>
      </w:r>
    </w:p>
    <w:p w14:paraId="0C152A8C" w14:textId="77777777" w:rsidR="00917B9B" w:rsidRPr="00B808CF" w:rsidRDefault="00DB7B04" w:rsidP="00E06270">
      <w:pPr>
        <w:spacing w:before="120" w:after="120" w:line="271" w:lineRule="auto"/>
        <w:rPr>
          <w:rFonts w:ascii="Arial" w:hAnsi="Arial" w:cs="Arial"/>
        </w:rPr>
      </w:pPr>
      <w:r w:rsidRPr="001E02BA">
        <w:rPr>
          <w:rFonts w:ascii="Arial" w:hAnsi="Arial" w:cs="Arial"/>
        </w:rPr>
        <w:t xml:space="preserve">Istnieją dwa rodzaje zadań: zadania zwykłe i zadania o nazwie </w:t>
      </w:r>
      <w:r w:rsidRPr="001E02BA">
        <w:rPr>
          <w:rFonts w:ascii="Arial" w:hAnsi="Arial" w:cs="Arial"/>
          <w:b/>
          <w:i/>
        </w:rPr>
        <w:t>Koszty pośrednie</w:t>
      </w:r>
      <w:r w:rsidRPr="001E02BA">
        <w:rPr>
          <w:rFonts w:ascii="Arial" w:hAnsi="Arial" w:cs="Arial"/>
        </w:rPr>
        <w:t>.</w:t>
      </w:r>
    </w:p>
    <w:p w14:paraId="230E01DF" w14:textId="77777777" w:rsidR="004878A3" w:rsidRPr="00B808CF" w:rsidRDefault="00917B9B" w:rsidP="00E06270">
      <w:pPr>
        <w:spacing w:before="120" w:after="120" w:line="271" w:lineRule="auto"/>
        <w:rPr>
          <w:rFonts w:ascii="Arial" w:hAnsi="Arial" w:cs="Arial"/>
        </w:rPr>
      </w:pPr>
      <w:r w:rsidRPr="00B808CF">
        <w:rPr>
          <w:rFonts w:ascii="Arial" w:hAnsi="Arial" w:cs="Arial"/>
        </w:rPr>
        <w:t xml:space="preserve">Do listy zadań w projekcie możesz dodać tylko jedno zadanie </w:t>
      </w:r>
      <w:r w:rsidRPr="00D84439">
        <w:rPr>
          <w:rFonts w:ascii="Arial" w:hAnsi="Arial" w:cs="Arial"/>
          <w:b/>
          <w:i/>
        </w:rPr>
        <w:t>Koszty pośrednie</w:t>
      </w:r>
      <w:r w:rsidRPr="00B808CF">
        <w:rPr>
          <w:rFonts w:ascii="Arial" w:hAnsi="Arial" w:cs="Arial"/>
        </w:rPr>
        <w:t xml:space="preserve">. Zadanie to znajduje się zawsze na końcu listy zadań. </w:t>
      </w:r>
      <w:r w:rsidR="00D84439" w:rsidRPr="00B808CF">
        <w:rPr>
          <w:rFonts w:ascii="Arial" w:hAnsi="Arial" w:cs="Arial"/>
        </w:rPr>
        <w:t>Nazwy</w:t>
      </w:r>
      <w:r w:rsidR="00D84439">
        <w:rPr>
          <w:rFonts w:ascii="Arial" w:hAnsi="Arial" w:cs="Arial"/>
        </w:rPr>
        <w:t xml:space="preserve"> tego zadania</w:t>
      </w:r>
      <w:r w:rsidRPr="00B808CF">
        <w:rPr>
          <w:rFonts w:ascii="Arial" w:hAnsi="Arial" w:cs="Arial"/>
        </w:rPr>
        <w:t xml:space="preserve"> nie można zmienić.</w:t>
      </w:r>
      <w:r w:rsidR="004878A3" w:rsidRPr="00B808CF">
        <w:rPr>
          <w:rFonts w:ascii="Arial" w:hAnsi="Arial" w:cs="Arial"/>
        </w:rPr>
        <w:t xml:space="preserve"> </w:t>
      </w:r>
    </w:p>
    <w:p w14:paraId="6B6A86A6" w14:textId="77777777" w:rsidR="00917B9B" w:rsidRPr="00B808CF" w:rsidRDefault="00917B9B" w:rsidP="00E06270">
      <w:pPr>
        <w:spacing w:before="120" w:after="120" w:line="271" w:lineRule="auto"/>
        <w:rPr>
          <w:rFonts w:ascii="Arial" w:hAnsi="Arial" w:cs="Arial"/>
        </w:rPr>
      </w:pPr>
      <w:r w:rsidRPr="00B808CF">
        <w:rPr>
          <w:rFonts w:ascii="Arial" w:hAnsi="Arial" w:cs="Arial"/>
        </w:rPr>
        <w:t xml:space="preserve">Po przejściu w tryb edycji sekcji Kliknij przycisk </w:t>
      </w:r>
      <w:r w:rsidRPr="00EA0233">
        <w:rPr>
          <w:rFonts w:ascii="Arial" w:hAnsi="Arial" w:cs="Arial"/>
          <w:b/>
          <w:i/>
        </w:rPr>
        <w:t>Dodaj zadanie</w:t>
      </w:r>
      <w:r w:rsidRPr="00B808CF">
        <w:rPr>
          <w:rFonts w:ascii="Arial" w:hAnsi="Arial" w:cs="Arial"/>
        </w:rPr>
        <w:t xml:space="preserve">, a następnie wybierz z listy </w:t>
      </w:r>
      <w:r w:rsidRPr="00B808CF">
        <w:rPr>
          <w:rFonts w:ascii="Arial" w:hAnsi="Arial" w:cs="Arial"/>
          <w:b/>
        </w:rPr>
        <w:t>zadanie zwykłe.</w:t>
      </w:r>
      <w:r w:rsidR="004878A3" w:rsidRPr="00B808CF">
        <w:rPr>
          <w:rFonts w:ascii="Arial" w:hAnsi="Arial" w:cs="Arial"/>
          <w:b/>
        </w:rPr>
        <w:t xml:space="preserve"> </w:t>
      </w:r>
    </w:p>
    <w:p w14:paraId="70BC88CF" w14:textId="77777777" w:rsidR="00917B9B" w:rsidRPr="00B808CF" w:rsidRDefault="00917B9B" w:rsidP="00E06270">
      <w:pPr>
        <w:spacing w:before="120" w:after="120" w:line="271" w:lineRule="auto"/>
        <w:rPr>
          <w:rFonts w:ascii="Arial" w:hAnsi="Arial" w:cs="Arial"/>
        </w:rPr>
      </w:pPr>
      <w:r w:rsidRPr="00B808CF">
        <w:rPr>
          <w:rFonts w:ascii="Arial" w:hAnsi="Arial" w:cs="Arial"/>
          <w:b/>
        </w:rPr>
        <w:t>Nazwa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500 znaków. </w:t>
      </w:r>
    </w:p>
    <w:p w14:paraId="0BD96CCE" w14:textId="77777777" w:rsidR="00917B9B" w:rsidRPr="00B808CF" w:rsidRDefault="00917B9B"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2F2FDB33" w14:textId="77777777" w:rsidR="00917B9B" w:rsidRDefault="00917B9B" w:rsidP="00E06270">
      <w:pPr>
        <w:spacing w:before="120" w:after="120" w:line="271"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9E6C85">
        <w:rPr>
          <w:rFonts w:ascii="Arial" w:hAnsi="Arial" w:cs="Arial"/>
        </w:rPr>
        <w:t xml:space="preserve"> (po kliknięciu w ikonę kalendarza) lub wpisywana ręcznie w formacie </w:t>
      </w:r>
      <w:proofErr w:type="spellStart"/>
      <w:r w:rsidR="009E6C85">
        <w:rPr>
          <w:rFonts w:ascii="Arial" w:hAnsi="Arial" w:cs="Arial"/>
        </w:rPr>
        <w:t>rrrr</w:t>
      </w:r>
      <w:proofErr w:type="spellEnd"/>
      <w:r w:rsidR="009E6C85">
        <w:rPr>
          <w:rFonts w:ascii="Arial" w:hAnsi="Arial" w:cs="Arial"/>
        </w:rPr>
        <w:t>-mm-</w:t>
      </w:r>
      <w:proofErr w:type="spellStart"/>
      <w:r w:rsidR="009E6C85">
        <w:rPr>
          <w:rFonts w:ascii="Arial" w:hAnsi="Arial" w:cs="Arial"/>
        </w:rPr>
        <w:t>dd</w:t>
      </w:r>
      <w:proofErr w:type="spellEnd"/>
      <w:r w:rsidR="009E6C85">
        <w:rPr>
          <w:rFonts w:ascii="Arial" w:hAnsi="Arial" w:cs="Arial"/>
        </w:rPr>
        <w:t>.</w:t>
      </w:r>
    </w:p>
    <w:p w14:paraId="59F90E7D" w14:textId="77777777" w:rsidR="0087322F" w:rsidRDefault="00BE159D" w:rsidP="00E06270">
      <w:pPr>
        <w:pStyle w:val="Default"/>
        <w:spacing w:before="120" w:after="120" w:line="271" w:lineRule="auto"/>
        <w:rPr>
          <w:rFonts w:ascii="Arial" w:hAnsi="Arial" w:cs="Arial"/>
        </w:rPr>
      </w:pPr>
      <w:r w:rsidRPr="00EC4779">
        <w:rPr>
          <w:rFonts w:ascii="Arial" w:hAnsi="Arial" w:cs="Arial"/>
          <w:b/>
          <w:color w:val="auto"/>
          <w:sz w:val="22"/>
          <w:szCs w:val="22"/>
        </w:rPr>
        <w:t>WAŻNE!</w:t>
      </w:r>
      <w:r>
        <w:rPr>
          <w:rFonts w:ascii="Arial" w:hAnsi="Arial" w:cs="Arial"/>
          <w:color w:val="auto"/>
          <w:sz w:val="22"/>
          <w:szCs w:val="22"/>
        </w:rPr>
        <w:t xml:space="preserve"> Pamiętaj, że ni</w:t>
      </w:r>
      <w:r w:rsidR="006E4FC1">
        <w:rPr>
          <w:rFonts w:ascii="Arial" w:hAnsi="Arial" w:cs="Arial"/>
          <w:color w:val="auto"/>
          <w:sz w:val="22"/>
          <w:szCs w:val="22"/>
        </w:rPr>
        <w:t>e</w:t>
      </w:r>
      <w:r>
        <w:rPr>
          <w:rFonts w:ascii="Arial" w:hAnsi="Arial" w:cs="Arial"/>
          <w:color w:val="auto"/>
          <w:sz w:val="22"/>
          <w:szCs w:val="22"/>
        </w:rPr>
        <w:t xml:space="preserve"> możesz zaplanować zadań, które fizycznie zakończyły się przed dniem złożenia wniosku.</w:t>
      </w:r>
    </w:p>
    <w:p w14:paraId="42ADBEE1" w14:textId="77777777" w:rsidR="00917B9B" w:rsidRPr="00B808CF" w:rsidRDefault="00917B9B" w:rsidP="00E06270">
      <w:pPr>
        <w:spacing w:before="120" w:after="120" w:line="271"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1E80A60A" w14:textId="77777777" w:rsidR="00542035" w:rsidRDefault="00542035" w:rsidP="00542035">
      <w:pPr>
        <w:spacing w:before="120" w:after="120" w:line="271" w:lineRule="auto"/>
        <w:rPr>
          <w:rFonts w:ascii="Arial" w:hAnsi="Arial" w:cs="Arial"/>
        </w:rPr>
      </w:pPr>
      <w:r w:rsidRPr="00542035">
        <w:rPr>
          <w:rFonts w:ascii="Arial" w:hAnsi="Arial" w:cs="Arial"/>
        </w:rPr>
        <w:t xml:space="preserve">Przedstaw kolejno w punktach działania, które planujesz zrealizować w </w:t>
      </w:r>
      <w:r w:rsidR="006D606D">
        <w:rPr>
          <w:rFonts w:ascii="Arial" w:hAnsi="Arial" w:cs="Arial"/>
        </w:rPr>
        <w:t>danym</w:t>
      </w:r>
      <w:r w:rsidRPr="00542035">
        <w:rPr>
          <w:rFonts w:ascii="Arial" w:hAnsi="Arial" w:cs="Arial"/>
        </w:rPr>
        <w:t xml:space="preserve"> zadaniu. Zaplanowane w projekcie zadania i działania powinny mieć logiczny związek ze zidentyfikowanymi problemami grupy docelowej oraz wynikającego z nich celu projektu. Opisz zwięźle, w jaki sposób zadanie i planowane w nim działania pozwolą na osiągnięcie </w:t>
      </w:r>
      <w:r w:rsidRPr="00542035">
        <w:rPr>
          <w:rFonts w:ascii="Arial" w:hAnsi="Arial" w:cs="Arial"/>
        </w:rPr>
        <w:lastRenderedPageBreak/>
        <w:t xml:space="preserve">zakładanego celu projektu. </w:t>
      </w:r>
      <w:r w:rsidR="006D606D">
        <w:rPr>
          <w:rFonts w:ascii="Arial" w:hAnsi="Arial" w:cs="Arial"/>
        </w:rPr>
        <w:t>P</w:t>
      </w:r>
      <w:r w:rsidRPr="00542035">
        <w:rPr>
          <w:rFonts w:ascii="Arial" w:hAnsi="Arial" w:cs="Arial"/>
        </w:rPr>
        <w:t>rzedstaw</w:t>
      </w:r>
      <w:r w:rsidR="006D606D">
        <w:rPr>
          <w:rFonts w:ascii="Arial" w:hAnsi="Arial" w:cs="Arial"/>
        </w:rPr>
        <w:t xml:space="preserve"> zwięźle</w:t>
      </w:r>
      <w:r w:rsidRPr="00542035">
        <w:rPr>
          <w:rFonts w:ascii="Arial" w:hAnsi="Arial" w:cs="Arial"/>
        </w:rPr>
        <w:t xml:space="preserve"> informacje na temat planowanego zadania z</w:t>
      </w:r>
      <w:r w:rsidR="00295BDB">
        <w:rPr>
          <w:rFonts w:ascii="Arial" w:hAnsi="Arial" w:cs="Arial"/>
        </w:rPr>
        <w:t> </w:t>
      </w:r>
      <w:r w:rsidRPr="00542035">
        <w:rPr>
          <w:rFonts w:ascii="Arial" w:hAnsi="Arial" w:cs="Arial"/>
        </w:rPr>
        <w:t>uwzględnieniem takich kwestii jak:</w:t>
      </w:r>
    </w:p>
    <w:p w14:paraId="486EA17A" w14:textId="77777777" w:rsidR="00E05DD3"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rodzaj i charakter wsparcia w ramach danego zadania,</w:t>
      </w:r>
    </w:p>
    <w:p w14:paraId="5735A8F9" w14:textId="77777777" w:rsidR="00C77B2E" w:rsidRPr="003E797F" w:rsidRDefault="00C77B2E" w:rsidP="003E797F">
      <w:pPr>
        <w:pStyle w:val="Akapitzlist"/>
        <w:numPr>
          <w:ilvl w:val="1"/>
          <w:numId w:val="57"/>
        </w:numPr>
        <w:spacing w:before="120" w:after="120" w:line="271" w:lineRule="auto"/>
        <w:rPr>
          <w:rFonts w:ascii="Arial" w:hAnsi="Arial" w:cs="Arial"/>
        </w:rPr>
      </w:pPr>
      <w:r>
        <w:rPr>
          <w:rFonts w:ascii="Arial" w:hAnsi="Arial" w:cs="Arial"/>
        </w:rPr>
        <w:t>uzasadnienie potrzeby realizacji zadania,</w:t>
      </w:r>
    </w:p>
    <w:p w14:paraId="40A048A0" w14:textId="77777777" w:rsidR="00E05DD3" w:rsidRPr="00ED38C6" w:rsidRDefault="00E05DD3" w:rsidP="003E797F">
      <w:pPr>
        <w:pStyle w:val="Akapitzlist"/>
        <w:numPr>
          <w:ilvl w:val="1"/>
          <w:numId w:val="57"/>
        </w:numPr>
        <w:spacing w:before="120" w:after="120" w:line="271" w:lineRule="auto"/>
        <w:rPr>
          <w:rFonts w:ascii="Arial" w:hAnsi="Arial" w:cs="Arial"/>
        </w:rPr>
      </w:pPr>
      <w:r w:rsidRPr="00ED38C6">
        <w:rPr>
          <w:rFonts w:ascii="Arial" w:hAnsi="Arial" w:cs="Arial"/>
        </w:rPr>
        <w:t xml:space="preserve">częstotliwość i długość form wsparcia, </w:t>
      </w:r>
    </w:p>
    <w:p w14:paraId="600EF8BE" w14:textId="77777777" w:rsidR="00E05DD3" w:rsidRPr="003E797F" w:rsidRDefault="00E05DD3" w:rsidP="003E797F">
      <w:pPr>
        <w:pStyle w:val="Akapitzlist"/>
        <w:numPr>
          <w:ilvl w:val="1"/>
          <w:numId w:val="57"/>
        </w:numPr>
        <w:spacing w:before="120" w:after="120" w:line="271" w:lineRule="auto"/>
        <w:rPr>
          <w:rFonts w:ascii="Arial" w:hAnsi="Arial" w:cs="Arial"/>
        </w:rPr>
      </w:pPr>
      <w:r w:rsidRPr="00B808CF">
        <w:rPr>
          <w:rFonts w:ascii="Arial" w:hAnsi="Arial" w:cs="Arial"/>
        </w:rPr>
        <w:t>zakres</w:t>
      </w:r>
      <w:r>
        <w:rPr>
          <w:rFonts w:ascii="Arial" w:hAnsi="Arial" w:cs="Arial"/>
        </w:rPr>
        <w:t xml:space="preserve"> poszczególnych</w:t>
      </w:r>
      <w:r w:rsidRPr="00B808CF">
        <w:rPr>
          <w:rFonts w:ascii="Arial" w:hAnsi="Arial" w:cs="Arial"/>
        </w:rPr>
        <w:t xml:space="preserve"> form wsparcia i sposób ich realizacji w odniesieniu do </w:t>
      </w:r>
      <w:r w:rsidRPr="00EC4779">
        <w:rPr>
          <w:rFonts w:ascii="Arial" w:hAnsi="Arial" w:cs="Arial"/>
        </w:rPr>
        <w:t>uczestników projektu</w:t>
      </w:r>
    </w:p>
    <w:p w14:paraId="396969F7"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wskazanie podmiotu realizującego dane działanie (lub jego część)</w:t>
      </w:r>
      <w:r w:rsidR="00C77B2E">
        <w:rPr>
          <w:rFonts w:ascii="Arial" w:hAnsi="Arial" w:cs="Arial"/>
        </w:rPr>
        <w:t xml:space="preserve"> np. Wnioskodawca/</w:t>
      </w:r>
      <w:r w:rsidR="00295BDB">
        <w:rPr>
          <w:rFonts w:ascii="Arial" w:hAnsi="Arial" w:cs="Arial"/>
        </w:rPr>
        <w:t>Realizator</w:t>
      </w:r>
      <w:r w:rsidRPr="003E797F">
        <w:rPr>
          <w:rFonts w:ascii="Arial" w:hAnsi="Arial" w:cs="Arial"/>
        </w:rPr>
        <w:t xml:space="preserve">, </w:t>
      </w:r>
    </w:p>
    <w:p w14:paraId="1C12F383" w14:textId="77777777" w:rsidR="00FD629B"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miejsce i termin realizacji działania, </w:t>
      </w:r>
    </w:p>
    <w:p w14:paraId="1E14A6B5"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liczb</w:t>
      </w:r>
      <w:r w:rsidR="00FD629B">
        <w:rPr>
          <w:rFonts w:ascii="Arial" w:hAnsi="Arial" w:cs="Arial"/>
        </w:rPr>
        <w:t>ę</w:t>
      </w:r>
      <w:r w:rsidRPr="003E797F">
        <w:rPr>
          <w:rFonts w:ascii="Arial" w:hAnsi="Arial" w:cs="Arial"/>
        </w:rPr>
        <w:t xml:space="preserve"> osób objętych każdym z działań, </w:t>
      </w:r>
    </w:p>
    <w:p w14:paraId="194C377C" w14:textId="77777777" w:rsidR="00542035"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wielkość grup, </w:t>
      </w:r>
    </w:p>
    <w:p w14:paraId="1BF95FB3" w14:textId="77777777" w:rsidR="006D606D" w:rsidRPr="003E797F"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 xml:space="preserve">opis organizacyjny, merytoryczny i techniczny zaplanowanego działania, </w:t>
      </w:r>
    </w:p>
    <w:p w14:paraId="48D90CBA" w14:textId="77777777" w:rsidR="006D606D" w:rsidRDefault="00542035" w:rsidP="003E797F">
      <w:pPr>
        <w:pStyle w:val="Akapitzlist"/>
        <w:numPr>
          <w:ilvl w:val="1"/>
          <w:numId w:val="57"/>
        </w:numPr>
        <w:spacing w:before="120" w:after="120" w:line="271" w:lineRule="auto"/>
        <w:rPr>
          <w:rFonts w:ascii="Arial" w:hAnsi="Arial" w:cs="Arial"/>
        </w:rPr>
      </w:pPr>
      <w:r w:rsidRPr="003E797F">
        <w:rPr>
          <w:rFonts w:ascii="Arial" w:hAnsi="Arial" w:cs="Arial"/>
        </w:rPr>
        <w:t>materiały i świadczenia, jakie będą otrzymywać uczestnicy w ramach zaplanowanych działań,</w:t>
      </w:r>
    </w:p>
    <w:p w14:paraId="49CA05F9" w14:textId="77777777" w:rsidR="00E05DD3" w:rsidRPr="003E797F" w:rsidRDefault="00E05DD3" w:rsidP="003E797F">
      <w:pPr>
        <w:pStyle w:val="Akapitzlist"/>
        <w:numPr>
          <w:ilvl w:val="1"/>
          <w:numId w:val="57"/>
        </w:numPr>
        <w:spacing w:before="120" w:after="120" w:line="271" w:lineRule="auto"/>
        <w:rPr>
          <w:rFonts w:ascii="Arial" w:hAnsi="Arial" w:cs="Arial"/>
        </w:rPr>
      </w:pPr>
      <w:r>
        <w:rPr>
          <w:rFonts w:ascii="Arial" w:hAnsi="Arial" w:cs="Arial"/>
        </w:rPr>
        <w:t>wskazanie kadry zaangażowanej w realizację danego zadania.</w:t>
      </w:r>
    </w:p>
    <w:p w14:paraId="66540975" w14:textId="40253A35" w:rsidR="006D606D" w:rsidRDefault="00542035" w:rsidP="00542035">
      <w:pPr>
        <w:spacing w:before="120" w:after="120" w:line="271" w:lineRule="auto"/>
        <w:rPr>
          <w:rFonts w:ascii="Arial" w:hAnsi="Arial" w:cs="Arial"/>
        </w:rPr>
      </w:pPr>
      <w:r w:rsidRPr="00542035">
        <w:rPr>
          <w:rFonts w:ascii="Arial" w:hAnsi="Arial" w:cs="Arial"/>
        </w:rPr>
        <w:t xml:space="preserve">Przykładowo, w przypadku organizacji szkolenia </w:t>
      </w:r>
      <w:r w:rsidR="006D606D">
        <w:rPr>
          <w:rFonts w:ascii="Arial" w:hAnsi="Arial" w:cs="Arial"/>
        </w:rPr>
        <w:t>wskaż</w:t>
      </w:r>
      <w:r w:rsidRPr="00542035">
        <w:rPr>
          <w:rFonts w:ascii="Arial" w:hAnsi="Arial" w:cs="Arial"/>
        </w:rPr>
        <w:t xml:space="preserve"> najważniejsz</w:t>
      </w:r>
      <w:r w:rsidR="006D606D">
        <w:rPr>
          <w:rFonts w:ascii="Arial" w:hAnsi="Arial" w:cs="Arial"/>
        </w:rPr>
        <w:t>e</w:t>
      </w:r>
      <w:r w:rsidRPr="00542035">
        <w:rPr>
          <w:rFonts w:ascii="Arial" w:hAnsi="Arial" w:cs="Arial"/>
        </w:rPr>
        <w:t xml:space="preserve"> informacj</w:t>
      </w:r>
      <w:r w:rsidR="006D606D">
        <w:rPr>
          <w:rFonts w:ascii="Arial" w:hAnsi="Arial" w:cs="Arial"/>
        </w:rPr>
        <w:t>e</w:t>
      </w:r>
      <w:r w:rsidRPr="00542035">
        <w:rPr>
          <w:rFonts w:ascii="Arial" w:hAnsi="Arial" w:cs="Arial"/>
        </w:rPr>
        <w:t xml:space="preserve"> dotycząc</w:t>
      </w:r>
      <w:r w:rsidR="006D606D">
        <w:rPr>
          <w:rFonts w:ascii="Arial" w:hAnsi="Arial" w:cs="Arial"/>
        </w:rPr>
        <w:t>e</w:t>
      </w:r>
      <w:r w:rsidRPr="00542035">
        <w:rPr>
          <w:rFonts w:ascii="Arial" w:hAnsi="Arial" w:cs="Arial"/>
        </w:rPr>
        <w:t xml:space="preserve"> sposobu jego organizacji tj. miejsce prowadzenia zajęć, liczb</w:t>
      </w:r>
      <w:r w:rsidR="006D606D">
        <w:rPr>
          <w:rFonts w:ascii="Arial" w:hAnsi="Arial" w:cs="Arial"/>
        </w:rPr>
        <w:t>ę</w:t>
      </w:r>
      <w:r w:rsidRPr="00542035">
        <w:rPr>
          <w:rFonts w:ascii="Arial" w:hAnsi="Arial" w:cs="Arial"/>
        </w:rPr>
        <w:t xml:space="preserve"> edycji, planowane terminy rozpoczęcia i zakończenia, planowany harmonogram szkolenia (w tym liczba godzin szkoleniowych), zaangażowan</w:t>
      </w:r>
      <w:r w:rsidR="006D606D">
        <w:rPr>
          <w:rFonts w:ascii="Arial" w:hAnsi="Arial" w:cs="Arial"/>
        </w:rPr>
        <w:t>ą</w:t>
      </w:r>
      <w:r w:rsidRPr="00542035">
        <w:rPr>
          <w:rFonts w:ascii="Arial" w:hAnsi="Arial" w:cs="Arial"/>
        </w:rPr>
        <w:t xml:space="preserve"> </w:t>
      </w:r>
      <w:r w:rsidR="006429C8" w:rsidRPr="00542035">
        <w:rPr>
          <w:rFonts w:ascii="Arial" w:hAnsi="Arial" w:cs="Arial"/>
        </w:rPr>
        <w:t>zaangażowan</w:t>
      </w:r>
      <w:r w:rsidR="006429C8">
        <w:rPr>
          <w:rFonts w:ascii="Arial" w:hAnsi="Arial" w:cs="Arial"/>
        </w:rPr>
        <w:t>a</w:t>
      </w:r>
      <w:r w:rsidR="006429C8" w:rsidRPr="00542035">
        <w:rPr>
          <w:rFonts w:ascii="Arial" w:hAnsi="Arial" w:cs="Arial"/>
        </w:rPr>
        <w:t xml:space="preserve"> </w:t>
      </w:r>
      <w:r w:rsidRPr="00542035">
        <w:rPr>
          <w:rFonts w:ascii="Arial" w:hAnsi="Arial" w:cs="Arial"/>
        </w:rPr>
        <w:t xml:space="preserve">kadra, ramowy opis programu nauczania, materiały szkoleniowe, jakie zostaną przekazane uczestnikom, warunki ukończenia szkolenia, </w:t>
      </w:r>
      <w:r w:rsidR="006D606D">
        <w:rPr>
          <w:rFonts w:ascii="Arial" w:hAnsi="Arial" w:cs="Arial"/>
        </w:rPr>
        <w:t xml:space="preserve">w tym czy np. zakończy się ono uzyskaniem </w:t>
      </w:r>
      <w:r w:rsidRPr="00542035">
        <w:rPr>
          <w:rFonts w:ascii="Arial" w:hAnsi="Arial" w:cs="Arial"/>
        </w:rPr>
        <w:t>certyfikat</w:t>
      </w:r>
      <w:r w:rsidR="006D606D">
        <w:rPr>
          <w:rFonts w:ascii="Arial" w:hAnsi="Arial" w:cs="Arial"/>
        </w:rPr>
        <w:t>u</w:t>
      </w:r>
      <w:r w:rsidRPr="00542035">
        <w:rPr>
          <w:rFonts w:ascii="Arial" w:hAnsi="Arial" w:cs="Arial"/>
        </w:rPr>
        <w:t>.</w:t>
      </w:r>
    </w:p>
    <w:p w14:paraId="587C0B97" w14:textId="76AE4892" w:rsidR="00241764" w:rsidRPr="00241764" w:rsidRDefault="00241764" w:rsidP="00241764">
      <w:pPr>
        <w:spacing w:before="120" w:after="120" w:line="271" w:lineRule="auto"/>
        <w:rPr>
          <w:rFonts w:ascii="Arial" w:hAnsi="Arial" w:cs="Arial"/>
        </w:rPr>
      </w:pPr>
      <w:r w:rsidRPr="00241764">
        <w:rPr>
          <w:rFonts w:ascii="Arial" w:hAnsi="Arial" w:cs="Arial"/>
          <w:b/>
          <w:bCs/>
        </w:rPr>
        <w:t>UWAGA:</w:t>
      </w:r>
      <w:r w:rsidRPr="00241764">
        <w:rPr>
          <w:rFonts w:ascii="Arial" w:hAnsi="Arial" w:cs="Arial"/>
        </w:rPr>
        <w:t xml:space="preserve"> Zgodnie z kryterium specyficznym dopuszczalności nr </w:t>
      </w:r>
      <w:r>
        <w:rPr>
          <w:rFonts w:ascii="Arial" w:hAnsi="Arial" w:cs="Arial"/>
        </w:rPr>
        <w:t>6</w:t>
      </w:r>
      <w:r w:rsidRPr="00241764">
        <w:rPr>
          <w:rFonts w:ascii="Arial" w:hAnsi="Arial" w:cs="Arial"/>
        </w:rPr>
        <w:t xml:space="preserve"> Zgodność z uwarunkowaniami powinieneś tak zaplanować zadania i przedstawić je we wniosku o dofinansowanie, aby nie były sprzeczne z warunkami wskazanymi w </w:t>
      </w:r>
      <w:r w:rsidRPr="00241764">
        <w:rPr>
          <w:rFonts w:ascii="Arial" w:hAnsi="Arial" w:cs="Arial"/>
          <w:i/>
          <w:iCs/>
        </w:rPr>
        <w:t xml:space="preserve">Wytycznych </w:t>
      </w:r>
      <w:r w:rsidRPr="00241764">
        <w:rPr>
          <w:rFonts w:ascii="Arial" w:hAnsi="Arial" w:cs="Arial"/>
          <w:bCs/>
          <w:i/>
          <w:iCs/>
        </w:rPr>
        <w:t>dotyczących realizacji projektów z udziałem środków Europejskiego Funduszu Społecznego Plus w regionalnych programach na lata 2021-2027</w:t>
      </w:r>
      <w:r w:rsidRPr="00241764">
        <w:rPr>
          <w:rFonts w:ascii="Arial" w:hAnsi="Arial" w:cs="Arial"/>
          <w:bCs/>
        </w:rPr>
        <w:t xml:space="preserve"> oraz z zapisami wskazanymi w części </w:t>
      </w:r>
      <w:r w:rsidRPr="00241764">
        <w:rPr>
          <w:rFonts w:ascii="Arial" w:hAnsi="Arial" w:cs="Arial"/>
        </w:rPr>
        <w:t xml:space="preserve">5.3 Regulaminu wyboru projektu. </w:t>
      </w:r>
    </w:p>
    <w:p w14:paraId="29D5927F" w14:textId="4A897CA3" w:rsidR="00241764" w:rsidRPr="00241764" w:rsidRDefault="00241764" w:rsidP="00241764">
      <w:pPr>
        <w:spacing w:before="120" w:after="120" w:line="271" w:lineRule="auto"/>
        <w:rPr>
          <w:rFonts w:ascii="Arial" w:hAnsi="Arial" w:cs="Arial"/>
        </w:rPr>
      </w:pPr>
      <w:r w:rsidRPr="00241764">
        <w:rPr>
          <w:rFonts w:ascii="Arial" w:hAnsi="Arial" w:cs="Arial"/>
        </w:rPr>
        <w:t>Pamiętaj, iż realizując w projekcie usługi opiekuńcze lub asystenckie wskaż informacje (dane liczbowe) potwierdzające, że w wyniku realizacji projektu nastąpi zwiększenie liczby miejsc świadczenia usług, a także liczby osób objętych usługami w stosunku do danych z roku poprzedzającego rok złożenia wniosku o dofinansowanie projektu</w:t>
      </w:r>
      <w:r w:rsidR="00AE193A">
        <w:rPr>
          <w:rFonts w:ascii="Arial" w:hAnsi="Arial" w:cs="Arial"/>
        </w:rPr>
        <w:t xml:space="preserve"> </w:t>
      </w:r>
      <w:r w:rsidRPr="00241764">
        <w:rPr>
          <w:rFonts w:ascii="Arial" w:hAnsi="Arial" w:cs="Arial"/>
        </w:rPr>
        <w:t>.</w:t>
      </w:r>
    </w:p>
    <w:p w14:paraId="0161E888" w14:textId="55A544A3" w:rsidR="00241764" w:rsidRPr="00241764" w:rsidRDefault="00241764" w:rsidP="00241764">
      <w:pPr>
        <w:spacing w:before="120" w:after="120" w:line="271" w:lineRule="auto"/>
        <w:rPr>
          <w:rFonts w:ascii="Arial" w:hAnsi="Arial" w:cs="Arial"/>
        </w:rPr>
      </w:pPr>
      <w:r w:rsidRPr="00241764">
        <w:rPr>
          <w:rFonts w:ascii="Arial" w:hAnsi="Arial" w:cs="Arial"/>
        </w:rPr>
        <w:t xml:space="preserve">W projekcie obejmującym tworzenie </w:t>
      </w:r>
      <w:r w:rsidRPr="00241764">
        <w:rPr>
          <w:rFonts w:ascii="Arial" w:hAnsi="Arial" w:cs="Arial"/>
          <w:u w:val="single"/>
        </w:rPr>
        <w:t>nowych centrów usług społecznych</w:t>
      </w:r>
      <w:r w:rsidRPr="00241764">
        <w:rPr>
          <w:rFonts w:ascii="Arial" w:hAnsi="Arial" w:cs="Arial"/>
        </w:rPr>
        <w:t xml:space="preserve"> minimum 70% wydatków bezpośrednich powinno zostać przeznaczone na finansowanie usług, których zakres zostanie określony w programie usług społecznych realizowanym przez CUS (zgodny z zakresem interwencji EFS+, wskazanym w kryterium s</w:t>
      </w:r>
      <w:r>
        <w:rPr>
          <w:rFonts w:ascii="Arial" w:hAnsi="Arial" w:cs="Arial"/>
        </w:rPr>
        <w:t>pecyficznym dopuszczalności nr 7</w:t>
      </w:r>
      <w:r w:rsidRPr="00241764">
        <w:rPr>
          <w:rFonts w:ascii="Arial" w:hAnsi="Arial" w:cs="Arial"/>
        </w:rPr>
        <w:t>) oraz koszty zatrudnienia specjalistów pozostających w bezpośredniej styczności z mieszkańcami, dzięki których pracy, usługi będą szerzej dostępne dla mieszkańców. Zaliczamy do nich koordynatorów indywidulanych planów usług społecznych (KIPUS), organizatorów usług społecznych (OUS) oraz organizatorów społeczności lokalnej (OSL).  Pozostałe 30% kosztów bezpośrednich może zostać przeznaczone na sfinansowanie opracowania lokalnej diagnozy potrzeb i potencjału wspólnoty samorządowej w zakresie usług społecznych, koszty utworzenia CUS, remont, zakup środków trwałych itp. Z opisu zadań muszą wynikać powyższe uwarunkowania</w:t>
      </w:r>
      <w:r w:rsidRPr="00241764">
        <w:rPr>
          <w:rFonts w:ascii="Arial" w:hAnsi="Arial" w:cs="Arial"/>
          <w:b/>
        </w:rPr>
        <w:t>. Musi być to spójne z innymi częściami wniosku o dofinansowanie, w tym z budżetem projektu.</w:t>
      </w:r>
    </w:p>
    <w:p w14:paraId="24226D71" w14:textId="77777777" w:rsidR="00241764" w:rsidRPr="00241764" w:rsidRDefault="00241764" w:rsidP="00241764">
      <w:pPr>
        <w:spacing w:before="120" w:after="120" w:line="271" w:lineRule="auto"/>
        <w:rPr>
          <w:rFonts w:ascii="Arial" w:hAnsi="Arial" w:cs="Arial"/>
        </w:rPr>
      </w:pPr>
    </w:p>
    <w:p w14:paraId="7CC9C9A7" w14:textId="16133ACD" w:rsidR="00241764" w:rsidRPr="00241764" w:rsidRDefault="00AE193A" w:rsidP="00241764">
      <w:pPr>
        <w:spacing w:before="120" w:after="120" w:line="271" w:lineRule="auto"/>
        <w:rPr>
          <w:rFonts w:ascii="Arial" w:hAnsi="Arial" w:cs="Arial"/>
        </w:rPr>
      </w:pPr>
      <w:r w:rsidRPr="0035139D">
        <w:rPr>
          <w:rFonts w:ascii="Arial" w:hAnsi="Arial" w:cs="Arial"/>
        </w:rPr>
        <w:t>W przypadku projektów w ramach typu 1 zakładających tworzenie nowych CUS, w okresie nie późniejszym niż 4 miesiące od rozpoczęcia realizacji projektu, Wnioskodawca jest zobowiązany do podjęcia uchwały, w której wskazany zostanie termin faktycznego podjęcia działalności przez CUS. W treści wniosku należy wskazać powyższe informacje</w:t>
      </w:r>
      <w:r w:rsidRPr="00241764">
        <w:t>.</w:t>
      </w:r>
    </w:p>
    <w:p w14:paraId="644A14EF" w14:textId="1C823C40" w:rsidR="00241764" w:rsidRPr="00241764" w:rsidRDefault="00241764" w:rsidP="00241764">
      <w:pPr>
        <w:spacing w:before="120" w:after="120" w:line="271" w:lineRule="auto"/>
        <w:rPr>
          <w:rFonts w:ascii="Arial" w:hAnsi="Arial" w:cs="Arial"/>
        </w:rPr>
      </w:pPr>
      <w:r w:rsidRPr="00241764">
        <w:rPr>
          <w:rFonts w:ascii="Arial" w:hAnsi="Arial" w:cs="Arial"/>
        </w:rPr>
        <w:t xml:space="preserve">Na podstawie opisu zadań będzie weryfikowane m.in. czy zostały spełnione kryteria specyficzne dopuszczalności nr </w:t>
      </w:r>
      <w:r w:rsidR="00AE193A">
        <w:rPr>
          <w:rFonts w:ascii="Arial" w:hAnsi="Arial" w:cs="Arial"/>
        </w:rPr>
        <w:t xml:space="preserve">6, </w:t>
      </w:r>
      <w:r>
        <w:rPr>
          <w:rFonts w:ascii="Arial" w:hAnsi="Arial" w:cs="Arial"/>
        </w:rPr>
        <w:t>7</w:t>
      </w:r>
      <w:r w:rsidRPr="00241764">
        <w:rPr>
          <w:rFonts w:ascii="Arial" w:hAnsi="Arial" w:cs="Arial"/>
        </w:rPr>
        <w:t>,</w:t>
      </w:r>
      <w:r>
        <w:rPr>
          <w:rFonts w:ascii="Arial" w:hAnsi="Arial" w:cs="Arial"/>
        </w:rPr>
        <w:t>9,10</w:t>
      </w:r>
      <w:r w:rsidRPr="00241764">
        <w:rPr>
          <w:rFonts w:ascii="Arial" w:hAnsi="Arial" w:cs="Arial"/>
        </w:rPr>
        <w:t>,</w:t>
      </w:r>
      <w:r>
        <w:rPr>
          <w:rFonts w:ascii="Arial" w:hAnsi="Arial" w:cs="Arial"/>
        </w:rPr>
        <w:t>11</w:t>
      </w:r>
      <w:r w:rsidRPr="00241764">
        <w:rPr>
          <w:rFonts w:ascii="Arial" w:hAnsi="Arial" w:cs="Arial"/>
        </w:rPr>
        <w:t>.</w:t>
      </w:r>
    </w:p>
    <w:p w14:paraId="6F36DB84" w14:textId="77777777" w:rsidR="00241764" w:rsidRDefault="00241764" w:rsidP="00542035">
      <w:pPr>
        <w:spacing w:before="120" w:after="120" w:line="271" w:lineRule="auto"/>
        <w:rPr>
          <w:rFonts w:ascii="Arial" w:hAnsi="Arial" w:cs="Arial"/>
        </w:rPr>
      </w:pPr>
    </w:p>
    <w:p w14:paraId="40FBABD7" w14:textId="77777777" w:rsidR="007C3089" w:rsidRPr="00B808CF" w:rsidRDefault="007C3089" w:rsidP="00542035">
      <w:pPr>
        <w:spacing w:before="120" w:after="120" w:line="271" w:lineRule="auto"/>
        <w:rPr>
          <w:rFonts w:ascii="Arial" w:hAnsi="Arial" w:cs="Arial"/>
        </w:rPr>
      </w:pPr>
      <w:r w:rsidRPr="00B808CF">
        <w:rPr>
          <w:rFonts w:ascii="Arial" w:hAnsi="Arial" w:cs="Arial"/>
        </w:rPr>
        <w:t>Poszczególne zadania, które będą realizowane w ramach projektu, należy wskazać zgodnie z</w:t>
      </w:r>
      <w:r w:rsidR="001A1372">
        <w:rPr>
          <w:rFonts w:ascii="Arial" w:hAnsi="Arial" w:cs="Arial"/>
        </w:rPr>
        <w:t> </w:t>
      </w:r>
      <w:r w:rsidRPr="00B808CF">
        <w:rPr>
          <w:rFonts w:ascii="Arial" w:hAnsi="Arial" w:cs="Arial"/>
        </w:rPr>
        <w:t>przewidywaną kolejnością ich realizacji. Zgodność kolejności zadań wskazanych w tej sekcji wniosku z kolejnością zadań znajdujących się w Szczegółowym budżecie, Budżecie i</w:t>
      </w:r>
      <w:r w:rsidR="001A1372">
        <w:rPr>
          <w:rFonts w:ascii="Arial" w:hAnsi="Arial" w:cs="Arial"/>
        </w:rPr>
        <w:t> </w:t>
      </w:r>
      <w:r w:rsidRPr="00B808CF">
        <w:rPr>
          <w:rFonts w:ascii="Arial" w:hAnsi="Arial" w:cs="Arial"/>
        </w:rPr>
        <w:t xml:space="preserve">Harmonogramie realizacji projektu zapewniana jest automatycznie przez system. </w:t>
      </w:r>
    </w:p>
    <w:p w14:paraId="11FC24E2" w14:textId="77777777" w:rsidR="007C3089" w:rsidRPr="003E797F" w:rsidRDefault="007C3089" w:rsidP="00E06270">
      <w:pPr>
        <w:spacing w:before="120" w:after="120" w:line="271" w:lineRule="auto"/>
        <w:rPr>
          <w:rFonts w:ascii="Arial" w:hAnsi="Arial" w:cs="Arial"/>
        </w:rPr>
      </w:pPr>
      <w:r w:rsidRPr="00B808CF">
        <w:rPr>
          <w:rFonts w:ascii="Arial" w:hAnsi="Arial" w:cs="Arial"/>
        </w:rPr>
        <w:t>Bez wpisania poszczególnych zadań w ramach tej sekcji wniosku nie jest możliwe wypełnienie Szczegółowego budżetu, Budżetu i Harmonogramu realizacji projektu.</w:t>
      </w:r>
    </w:p>
    <w:p w14:paraId="111FBA69" w14:textId="77777777" w:rsidR="00EC4779" w:rsidRDefault="00EC4779" w:rsidP="00E06270">
      <w:pPr>
        <w:spacing w:before="120" w:after="120" w:line="271" w:lineRule="auto"/>
        <w:rPr>
          <w:rFonts w:ascii="Arial" w:hAnsi="Arial" w:cs="Arial"/>
        </w:rPr>
      </w:pPr>
      <w:r w:rsidRPr="00EC4779">
        <w:rPr>
          <w:rFonts w:ascii="Arial" w:hAnsi="Arial" w:cs="Arial"/>
          <w:b/>
        </w:rPr>
        <w:t>Koszty pośrednie</w:t>
      </w:r>
      <w:r>
        <w:rPr>
          <w:rFonts w:ascii="Arial" w:hAnsi="Arial" w:cs="Arial"/>
        </w:rPr>
        <w:t xml:space="preserve"> – nazwa zadania pozostaje niezmieniona</w:t>
      </w:r>
      <w:r w:rsidR="006429C8">
        <w:rPr>
          <w:rFonts w:ascii="Arial" w:hAnsi="Arial" w:cs="Arial"/>
        </w:rPr>
        <w:t>.</w:t>
      </w:r>
    </w:p>
    <w:p w14:paraId="093F0C7D" w14:textId="77777777" w:rsidR="00EC4779" w:rsidRPr="00B808CF" w:rsidRDefault="00EC4779" w:rsidP="00E06270">
      <w:pPr>
        <w:spacing w:before="120" w:after="120" w:line="271" w:lineRule="auto"/>
        <w:rPr>
          <w:rFonts w:ascii="Arial" w:hAnsi="Arial" w:cs="Arial"/>
        </w:rPr>
      </w:pPr>
      <w:r w:rsidRPr="00B808CF">
        <w:rPr>
          <w:rFonts w:ascii="Arial" w:hAnsi="Arial" w:cs="Arial"/>
          <w:b/>
        </w:rPr>
        <w:t>Data rozpoczęcia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52CECFAE" w14:textId="77777777" w:rsidR="00EC4779" w:rsidRDefault="00EC4779" w:rsidP="00E06270">
      <w:pPr>
        <w:spacing w:line="276" w:lineRule="auto"/>
        <w:rPr>
          <w:rFonts w:ascii="Arial" w:hAnsi="Arial" w:cs="Arial"/>
        </w:rPr>
      </w:pPr>
      <w:r w:rsidRPr="00B808CF">
        <w:rPr>
          <w:rFonts w:ascii="Arial" w:hAnsi="Arial" w:cs="Arial"/>
          <w:b/>
        </w:rPr>
        <w:t>Data zakończenia</w:t>
      </w:r>
      <w:r w:rsidRPr="00B808CF">
        <w:rPr>
          <w:rFonts w:ascii="Arial" w:hAnsi="Arial" w:cs="Arial"/>
        </w:rPr>
        <w:t xml:space="preserve"> – pole wybierane z kalendarza</w:t>
      </w:r>
      <w:r w:rsidR="006429C8">
        <w:rPr>
          <w:rFonts w:ascii="Arial" w:hAnsi="Arial" w:cs="Arial"/>
        </w:rPr>
        <w:t xml:space="preserve"> (po kliknięciu w ikonę kalendarza) lub wpisywana ręcznie w formacie </w:t>
      </w:r>
      <w:proofErr w:type="spellStart"/>
      <w:r w:rsidR="006429C8">
        <w:rPr>
          <w:rFonts w:ascii="Arial" w:hAnsi="Arial" w:cs="Arial"/>
        </w:rPr>
        <w:t>rrrr</w:t>
      </w:r>
      <w:proofErr w:type="spellEnd"/>
      <w:r w:rsidR="006429C8">
        <w:rPr>
          <w:rFonts w:ascii="Arial" w:hAnsi="Arial" w:cs="Arial"/>
        </w:rPr>
        <w:t>-mm-</w:t>
      </w:r>
      <w:proofErr w:type="spellStart"/>
      <w:r w:rsidR="006429C8">
        <w:rPr>
          <w:rFonts w:ascii="Arial" w:hAnsi="Arial" w:cs="Arial"/>
        </w:rPr>
        <w:t>dd</w:t>
      </w:r>
      <w:proofErr w:type="spellEnd"/>
      <w:r w:rsidR="006429C8">
        <w:rPr>
          <w:rFonts w:ascii="Arial" w:hAnsi="Arial" w:cs="Arial"/>
        </w:rPr>
        <w:t>.</w:t>
      </w:r>
    </w:p>
    <w:p w14:paraId="63022FDC" w14:textId="77777777" w:rsidR="001C4166" w:rsidRDefault="00EC4779" w:rsidP="00E06270">
      <w:pPr>
        <w:spacing w:line="276" w:lineRule="auto"/>
        <w:rPr>
          <w:rFonts w:ascii="Arial" w:hAnsi="Arial" w:cs="Arial"/>
        </w:rPr>
      </w:pPr>
      <w:r w:rsidRPr="00B808CF">
        <w:rPr>
          <w:rFonts w:ascii="Arial" w:hAnsi="Arial" w:cs="Arial"/>
          <w:b/>
        </w:rPr>
        <w:t>Opis i uzasadnienie zadania</w:t>
      </w:r>
      <w:r w:rsidRPr="00B808CF">
        <w:rPr>
          <w:rFonts w:ascii="Arial" w:hAnsi="Arial" w:cs="Arial"/>
        </w:rPr>
        <w:t xml:space="preserve"> – pole opisowe zawierające </w:t>
      </w:r>
      <w:r w:rsidR="00EB7DE1">
        <w:rPr>
          <w:rFonts w:ascii="Arial" w:hAnsi="Arial" w:cs="Arial"/>
        </w:rPr>
        <w:t xml:space="preserve">maksymalnie </w:t>
      </w:r>
      <w:r w:rsidRPr="00B808CF">
        <w:rPr>
          <w:rFonts w:ascii="Arial" w:hAnsi="Arial" w:cs="Arial"/>
        </w:rPr>
        <w:t xml:space="preserve">3000 znaków. </w:t>
      </w:r>
    </w:p>
    <w:p w14:paraId="65F2E91B" w14:textId="42F85678" w:rsidR="00EC4779" w:rsidRDefault="00EC4779" w:rsidP="00E06270">
      <w:pPr>
        <w:spacing w:line="276" w:lineRule="auto"/>
        <w:rPr>
          <w:rFonts w:ascii="Arial" w:hAnsi="Arial" w:cs="Arial"/>
        </w:rPr>
      </w:pPr>
      <w:r>
        <w:rPr>
          <w:rFonts w:ascii="Arial" w:hAnsi="Arial" w:cs="Arial"/>
        </w:rPr>
        <w:t>W</w:t>
      </w:r>
      <w:r w:rsidR="00DB64B3">
        <w:rPr>
          <w:rFonts w:ascii="Arial" w:hAnsi="Arial" w:cs="Arial"/>
        </w:rPr>
        <w:t> </w:t>
      </w:r>
      <w:r>
        <w:rPr>
          <w:rFonts w:ascii="Arial" w:hAnsi="Arial" w:cs="Arial"/>
        </w:rPr>
        <w:t xml:space="preserve">ramach kosztów pośrednich </w:t>
      </w:r>
      <w:r w:rsidR="00F41E37">
        <w:rPr>
          <w:rFonts w:ascii="Arial" w:hAnsi="Arial" w:cs="Arial"/>
        </w:rPr>
        <w:t xml:space="preserve">mogą </w:t>
      </w:r>
      <w:r>
        <w:rPr>
          <w:rFonts w:ascii="Arial" w:hAnsi="Arial" w:cs="Arial"/>
        </w:rPr>
        <w:t xml:space="preserve">być ponoszone wydatki zgodnie z </w:t>
      </w:r>
      <w:r w:rsidR="00DB64B3">
        <w:rPr>
          <w:rFonts w:ascii="Arial" w:hAnsi="Arial" w:cs="Arial"/>
        </w:rPr>
        <w:t>rozdziałem 3.12</w:t>
      </w:r>
      <w:r>
        <w:rPr>
          <w:rFonts w:ascii="Arial" w:hAnsi="Arial" w:cs="Arial"/>
        </w:rPr>
        <w:t xml:space="preserve">  </w:t>
      </w:r>
      <w:r w:rsidRPr="00EC4779">
        <w:rPr>
          <w:rFonts w:ascii="Arial" w:hAnsi="Arial" w:cs="Arial"/>
          <w:i/>
        </w:rPr>
        <w:t>Wytycznych dotyczących kwalifikowalności wydatków na lata 2021-2027</w:t>
      </w:r>
      <w:r w:rsidR="00DB64B3">
        <w:rPr>
          <w:rFonts w:ascii="Arial" w:hAnsi="Arial" w:cs="Arial"/>
        </w:rPr>
        <w:t xml:space="preserve"> takie jak np. koszty koordynatora projektu oraz innego personelu zaangażowanego w zarządzanie, rozliczanie, monitorowanie projektu lub prowadzenie innych działań administracyjnych w projekcie, w szczególności koszty wynagrodzenia tych osób, ich delegacji służbowych i szkoleń, ale również działania informacyjno-promocyjne projektu (np. zakup materiałów promocyjnych i informacyjnych, zakup ogłoszeń prasowych, utworzenie i prowadzenie strony internetowej o projekcie, oznakowanie projektu, plakaty, ulotki, itp.)</w:t>
      </w:r>
      <w:r w:rsidR="006371D0">
        <w:rPr>
          <w:rFonts w:ascii="Arial" w:hAnsi="Arial" w:cs="Arial"/>
        </w:rPr>
        <w:t>.</w:t>
      </w:r>
    </w:p>
    <w:p w14:paraId="36B918D6" w14:textId="77777777" w:rsidR="006371D0" w:rsidRDefault="006371D0" w:rsidP="006371D0">
      <w:pPr>
        <w:spacing w:line="276" w:lineRule="auto"/>
        <w:rPr>
          <w:rFonts w:ascii="Arial" w:hAnsi="Arial" w:cs="Arial"/>
        </w:rPr>
      </w:pPr>
      <w:r>
        <w:rPr>
          <w:rFonts w:ascii="Arial" w:hAnsi="Arial" w:cs="Arial"/>
          <w:b/>
        </w:rPr>
        <w:t xml:space="preserve">Pamiętaj! </w:t>
      </w:r>
      <w:r>
        <w:rPr>
          <w:rFonts w:ascii="Arial" w:hAnsi="Arial" w:cs="Arial"/>
        </w:rPr>
        <w:t>Jeśli w swoim projekcie zidentyfikowałeś wystąpienie pomocy publicznej / pomocy de </w:t>
      </w:r>
      <w:proofErr w:type="spellStart"/>
      <w:r>
        <w:rPr>
          <w:rFonts w:ascii="Arial" w:hAnsi="Arial" w:cs="Arial"/>
        </w:rPr>
        <w:t>minimis</w:t>
      </w:r>
      <w:proofErr w:type="spellEnd"/>
      <w:r>
        <w:rPr>
          <w:rFonts w:ascii="Arial" w:hAnsi="Arial" w:cs="Arial"/>
        </w:rPr>
        <w:t xml:space="preserve">, koszty pośrednie powinny zostać odpowiednio objęte pomocą. Koszty pośrednie naliczone od kosztów bezpośrednich objętych pomocą publiczną / pomocą de </w:t>
      </w:r>
      <w:proofErr w:type="spellStart"/>
      <w:r>
        <w:rPr>
          <w:rFonts w:ascii="Arial" w:hAnsi="Arial" w:cs="Arial"/>
        </w:rPr>
        <w:t>minimis</w:t>
      </w:r>
      <w:proofErr w:type="spellEnd"/>
      <w:r>
        <w:rPr>
          <w:rFonts w:ascii="Arial" w:hAnsi="Arial" w:cs="Arial"/>
        </w:rPr>
        <w:t xml:space="preserve"> możliwe są do rozliczenia wyłącznie jako pomoc de </w:t>
      </w:r>
      <w:proofErr w:type="spellStart"/>
      <w:r>
        <w:rPr>
          <w:rFonts w:ascii="Arial" w:hAnsi="Arial" w:cs="Arial"/>
        </w:rPr>
        <w:t>minimis</w:t>
      </w:r>
      <w:proofErr w:type="spellEnd"/>
      <w:r>
        <w:rPr>
          <w:rFonts w:ascii="Arial" w:hAnsi="Arial" w:cs="Arial"/>
        </w:rPr>
        <w:t xml:space="preserve">. W przypadku, gdy projekt jest tylko częściowo objęty pomocą publiczną /de </w:t>
      </w:r>
      <w:proofErr w:type="spellStart"/>
      <w:r>
        <w:rPr>
          <w:rFonts w:ascii="Arial" w:hAnsi="Arial" w:cs="Arial"/>
        </w:rPr>
        <w:t>minimis</w:t>
      </w:r>
      <w:proofErr w:type="spellEnd"/>
      <w:r>
        <w:rPr>
          <w:rFonts w:ascii="Arial" w:hAnsi="Arial" w:cs="Arial"/>
        </w:rPr>
        <w:t xml:space="preserve"> tj. tylko niektóre wydatki bezpośrednie stanowią pomoc publiczną/de </w:t>
      </w:r>
      <w:proofErr w:type="spellStart"/>
      <w:r>
        <w:rPr>
          <w:rFonts w:ascii="Arial" w:hAnsi="Arial" w:cs="Arial"/>
        </w:rPr>
        <w:t>minimis</w:t>
      </w:r>
      <w:proofErr w:type="spellEnd"/>
      <w:r>
        <w:rPr>
          <w:rFonts w:ascii="Arial" w:hAnsi="Arial" w:cs="Arial"/>
        </w:rPr>
        <w:t xml:space="preserve">, to informacje o tym że odpowiadająca im część kosztów pośrednich również będzie stanowiła pomoc powinieneś zawrzeć właśnie w tym polu opisowym. </w:t>
      </w:r>
    </w:p>
    <w:p w14:paraId="75FAA84C" w14:textId="77777777" w:rsidR="006371D0" w:rsidRDefault="006371D0" w:rsidP="006371D0">
      <w:pPr>
        <w:spacing w:before="120" w:after="120" w:line="268" w:lineRule="auto"/>
        <w:rPr>
          <w:rFonts w:ascii="Arial" w:hAnsi="Arial" w:cs="Arial"/>
        </w:rPr>
      </w:pPr>
      <w:r>
        <w:rPr>
          <w:rFonts w:ascii="Arial" w:hAnsi="Arial" w:cs="Arial"/>
          <w:b/>
        </w:rPr>
        <w:t>Ważne!</w:t>
      </w:r>
      <w:r>
        <w:rPr>
          <w:rFonts w:ascii="Arial" w:hAnsi="Arial" w:cs="Arial"/>
        </w:rPr>
        <w:t xml:space="preserve"> System SOWA </w:t>
      </w:r>
      <w:r>
        <w:rPr>
          <w:rFonts w:ascii="Arial" w:hAnsi="Arial" w:cs="Arial"/>
          <w:b/>
        </w:rPr>
        <w:t>nie umożliwia</w:t>
      </w:r>
      <w:r>
        <w:rPr>
          <w:rFonts w:ascii="Arial" w:hAnsi="Arial" w:cs="Arial"/>
        </w:rPr>
        <w:t xml:space="preserve"> wyodrębnienia w ramach zadania </w:t>
      </w:r>
      <w:r>
        <w:rPr>
          <w:rFonts w:ascii="Arial" w:hAnsi="Arial" w:cs="Arial"/>
          <w:b/>
          <w:i/>
        </w:rPr>
        <w:t>Koszty pośrednie</w:t>
      </w:r>
      <w:r>
        <w:rPr>
          <w:rFonts w:ascii="Arial" w:hAnsi="Arial" w:cs="Arial"/>
        </w:rPr>
        <w:t xml:space="preserve"> oddzielnej pozycji budżetowej dla wydatków objętych pomocą de </w:t>
      </w:r>
      <w:proofErr w:type="spellStart"/>
      <w:r>
        <w:rPr>
          <w:rFonts w:ascii="Arial" w:hAnsi="Arial" w:cs="Arial"/>
        </w:rPr>
        <w:t>minimis</w:t>
      </w:r>
      <w:proofErr w:type="spellEnd"/>
      <w:r>
        <w:rPr>
          <w:rFonts w:ascii="Arial" w:hAnsi="Arial" w:cs="Arial"/>
        </w:rPr>
        <w:t xml:space="preserve">. Do limitu pomocy publicznej/de </w:t>
      </w:r>
      <w:proofErr w:type="spellStart"/>
      <w:r>
        <w:rPr>
          <w:rFonts w:ascii="Arial" w:hAnsi="Arial" w:cs="Arial"/>
        </w:rPr>
        <w:t>minimis</w:t>
      </w:r>
      <w:proofErr w:type="spellEnd"/>
      <w:r>
        <w:rPr>
          <w:rFonts w:ascii="Arial" w:hAnsi="Arial" w:cs="Arial"/>
        </w:rPr>
        <w:t xml:space="preserve"> wliczane są koszty bezpośrednie oznaczone przez Ciebie jako pomoc publiczna/de </w:t>
      </w:r>
      <w:proofErr w:type="spellStart"/>
      <w:r>
        <w:rPr>
          <w:rFonts w:ascii="Arial" w:hAnsi="Arial" w:cs="Arial"/>
        </w:rPr>
        <w:t>minimis</w:t>
      </w:r>
      <w:proofErr w:type="spellEnd"/>
      <w:r>
        <w:rPr>
          <w:rFonts w:ascii="Arial" w:hAnsi="Arial" w:cs="Arial"/>
        </w:rPr>
        <w:t xml:space="preserve"> oraz naliczone od tych wydatków koszty pośrednie.</w:t>
      </w:r>
    </w:p>
    <w:p w14:paraId="2C1774A8" w14:textId="77777777" w:rsidR="006371D0" w:rsidRDefault="006371D0" w:rsidP="006371D0">
      <w:pPr>
        <w:spacing w:before="120" w:after="120" w:line="268" w:lineRule="auto"/>
        <w:rPr>
          <w:rFonts w:ascii="Arial" w:hAnsi="Arial" w:cs="Arial"/>
        </w:rPr>
      </w:pPr>
      <w:r>
        <w:rPr>
          <w:rFonts w:ascii="Arial" w:hAnsi="Arial" w:cs="Arial"/>
        </w:rPr>
        <w:t>W tym polu wpisz w jaki sposób dokonałeś wyliczenia całkowitej wartości przysługującej pomocy.</w:t>
      </w:r>
    </w:p>
    <w:p w14:paraId="1AE30D0D" w14:textId="77777777" w:rsidR="006371D0" w:rsidRDefault="006371D0" w:rsidP="006371D0">
      <w:pPr>
        <w:spacing w:before="120" w:after="120" w:line="268" w:lineRule="auto"/>
        <w:rPr>
          <w:rFonts w:ascii="Arial" w:hAnsi="Arial" w:cs="Arial"/>
          <w:b/>
        </w:rPr>
      </w:pPr>
      <w:r>
        <w:rPr>
          <w:rFonts w:ascii="Arial" w:hAnsi="Arial" w:cs="Arial"/>
          <w:b/>
        </w:rPr>
        <w:lastRenderedPageBreak/>
        <w:t xml:space="preserve">Przykład sposobu wyliczania limitu pomocy publicznej/de </w:t>
      </w:r>
      <w:proofErr w:type="spellStart"/>
      <w:r>
        <w:rPr>
          <w:rFonts w:ascii="Arial" w:hAnsi="Arial" w:cs="Arial"/>
          <w:b/>
        </w:rPr>
        <w:t>minimis</w:t>
      </w:r>
      <w:proofErr w:type="spellEnd"/>
      <w:r>
        <w:rPr>
          <w:rFonts w:ascii="Arial" w:hAnsi="Arial" w:cs="Arial"/>
          <w:b/>
        </w:rPr>
        <w:t xml:space="preserve"> w projekcie:</w:t>
      </w:r>
    </w:p>
    <w:p w14:paraId="13787229" w14:textId="77777777" w:rsidR="006371D0" w:rsidRDefault="006371D0" w:rsidP="006371D0">
      <w:pPr>
        <w:spacing w:line="264" w:lineRule="auto"/>
        <w:rPr>
          <w:rFonts w:ascii="Arial" w:hAnsi="Arial" w:cs="Arial"/>
        </w:rPr>
      </w:pPr>
      <w:r>
        <w:rPr>
          <w:rFonts w:ascii="Arial" w:hAnsi="Arial" w:cs="Arial"/>
        </w:rPr>
        <w:t>wartość wydatków kwalifikowalnych projektu:  625.000,00 zł (500.000,00 zł kosztów  bezpośrednich + 25% kosztów bezpośrednich tj. 125.000,00 zł)</w:t>
      </w:r>
    </w:p>
    <w:p w14:paraId="0EC0387C" w14:textId="77777777" w:rsidR="006371D0" w:rsidRDefault="006371D0" w:rsidP="006371D0">
      <w:pPr>
        <w:spacing w:line="264" w:lineRule="auto"/>
        <w:rPr>
          <w:rFonts w:ascii="Arial" w:hAnsi="Arial" w:cs="Arial"/>
        </w:rPr>
      </w:pPr>
      <w:r>
        <w:rPr>
          <w:rFonts w:ascii="Arial" w:hAnsi="Arial" w:cs="Arial"/>
        </w:rPr>
        <w:t>limit kosztów pośrednich: 25%</w:t>
      </w:r>
    </w:p>
    <w:p w14:paraId="7F439940" w14:textId="77777777" w:rsidR="006371D0" w:rsidRDefault="006371D0" w:rsidP="006371D0">
      <w:pPr>
        <w:spacing w:line="264" w:lineRule="auto"/>
        <w:rPr>
          <w:rFonts w:ascii="Arial" w:hAnsi="Arial" w:cs="Arial"/>
          <w:b/>
          <w:bCs/>
        </w:rPr>
      </w:pPr>
      <w:r>
        <w:rPr>
          <w:rFonts w:ascii="Arial" w:hAnsi="Arial" w:cs="Arial"/>
        </w:rPr>
        <w:t xml:space="preserve">koszty bezpośrednie oznaczone jako pomoc publiczna/de </w:t>
      </w:r>
      <w:proofErr w:type="spellStart"/>
      <w:r>
        <w:rPr>
          <w:rFonts w:ascii="Arial" w:hAnsi="Arial" w:cs="Arial"/>
        </w:rPr>
        <w:t>minimis</w:t>
      </w:r>
      <w:proofErr w:type="spellEnd"/>
      <w:r>
        <w:rPr>
          <w:rFonts w:ascii="Arial" w:hAnsi="Arial" w:cs="Arial"/>
        </w:rPr>
        <w:t xml:space="preserve">: </w:t>
      </w:r>
      <w:r>
        <w:rPr>
          <w:rFonts w:ascii="Arial" w:hAnsi="Arial" w:cs="Arial"/>
          <w:b/>
          <w:bCs/>
          <w:color w:val="FF0000"/>
        </w:rPr>
        <w:t xml:space="preserve">30.000,00 zł </w:t>
      </w:r>
    </w:p>
    <w:p w14:paraId="5F5B32E5" w14:textId="77777777" w:rsidR="006371D0" w:rsidRDefault="006371D0" w:rsidP="006371D0">
      <w:pPr>
        <w:spacing w:line="264" w:lineRule="auto"/>
        <w:rPr>
          <w:rFonts w:ascii="Arial" w:hAnsi="Arial" w:cs="Arial"/>
          <w:color w:val="FF0000"/>
        </w:rPr>
      </w:pPr>
      <w:r>
        <w:rPr>
          <w:rFonts w:ascii="Arial" w:hAnsi="Arial" w:cs="Arial"/>
        </w:rPr>
        <w:t xml:space="preserve">koszty pośrednie naliczone od kosztów bezpośrednich oznaczonych jako pomoc publiczna/de </w:t>
      </w:r>
      <w:proofErr w:type="spellStart"/>
      <w:r>
        <w:rPr>
          <w:rFonts w:ascii="Arial" w:hAnsi="Arial" w:cs="Arial"/>
        </w:rPr>
        <w:t>minimis</w:t>
      </w:r>
      <w:proofErr w:type="spellEnd"/>
      <w:r>
        <w:rPr>
          <w:rFonts w:ascii="Arial" w:hAnsi="Arial" w:cs="Arial"/>
        </w:rPr>
        <w:t xml:space="preserve">: 30.000,00 zł *25%= </w:t>
      </w:r>
      <w:r>
        <w:rPr>
          <w:rFonts w:ascii="Arial" w:hAnsi="Arial" w:cs="Arial"/>
          <w:b/>
          <w:color w:val="FF0000"/>
        </w:rPr>
        <w:t>7</w:t>
      </w:r>
      <w:r>
        <w:rPr>
          <w:rFonts w:ascii="Arial" w:hAnsi="Arial" w:cs="Arial"/>
          <w:b/>
          <w:bCs/>
          <w:color w:val="FF0000"/>
        </w:rPr>
        <w:t>.500,00 zł</w:t>
      </w:r>
    </w:p>
    <w:p w14:paraId="43B4693A" w14:textId="51338E7B" w:rsidR="006371D0" w:rsidRDefault="006371D0" w:rsidP="00E06270">
      <w:pPr>
        <w:spacing w:line="276" w:lineRule="auto"/>
        <w:rPr>
          <w:rFonts w:ascii="Arial" w:hAnsi="Arial" w:cs="Arial"/>
        </w:rPr>
      </w:pPr>
      <w:r>
        <w:rPr>
          <w:rFonts w:ascii="Arial" w:hAnsi="Arial" w:cs="Arial"/>
          <w:b/>
          <w:bCs/>
        </w:rPr>
        <w:t xml:space="preserve">koszty wliczane do limitu pomocy publicznej/de </w:t>
      </w:r>
      <w:proofErr w:type="spellStart"/>
      <w:r>
        <w:rPr>
          <w:rFonts w:ascii="Arial" w:hAnsi="Arial" w:cs="Arial"/>
          <w:b/>
          <w:bCs/>
        </w:rPr>
        <w:t>minimis</w:t>
      </w:r>
      <w:proofErr w:type="spellEnd"/>
      <w:r>
        <w:rPr>
          <w:rFonts w:ascii="Arial" w:hAnsi="Arial" w:cs="Arial"/>
        </w:rPr>
        <w:t>: 30.000,00 zł + 7.500,00 zł =</w:t>
      </w:r>
      <w:r>
        <w:rPr>
          <w:rFonts w:ascii="Arial" w:hAnsi="Arial" w:cs="Arial"/>
          <w:b/>
          <w:bCs/>
        </w:rPr>
        <w:t xml:space="preserve"> </w:t>
      </w:r>
      <w:r>
        <w:rPr>
          <w:rFonts w:ascii="Arial" w:hAnsi="Arial" w:cs="Arial"/>
          <w:b/>
          <w:bCs/>
          <w:color w:val="FF0000"/>
        </w:rPr>
        <w:t>37.500,00 zł.</w:t>
      </w:r>
    </w:p>
    <w:p w14:paraId="32E59703" w14:textId="77777777" w:rsidR="00542035" w:rsidRPr="00DB64B3" w:rsidRDefault="00542035" w:rsidP="00E06270">
      <w:pPr>
        <w:spacing w:line="276" w:lineRule="auto"/>
        <w:rPr>
          <w:rFonts w:ascii="Arial" w:hAnsi="Arial" w:cs="Arial"/>
        </w:rPr>
      </w:pPr>
      <w:r>
        <w:rPr>
          <w:rFonts w:ascii="Arial" w:hAnsi="Arial" w:cs="Arial"/>
        </w:rPr>
        <w:t xml:space="preserve">Uzupełniając to pole wpisz, że wydatki będą zgodne z katalogiem określonym w </w:t>
      </w:r>
      <w:r w:rsidRPr="00EC4779">
        <w:rPr>
          <w:rFonts w:ascii="Arial" w:hAnsi="Arial" w:cs="Arial"/>
          <w:i/>
        </w:rPr>
        <w:t>Wytycznych dotyczących kwalifikowalności wydatków na lata 2021-2027</w:t>
      </w:r>
      <w:r>
        <w:rPr>
          <w:rFonts w:ascii="Arial" w:hAnsi="Arial" w:cs="Arial"/>
          <w:i/>
        </w:rPr>
        <w:t>.</w:t>
      </w:r>
    </w:p>
    <w:p w14:paraId="2CDF1EA4" w14:textId="77777777" w:rsidR="008A212B" w:rsidRPr="006E7F2E" w:rsidRDefault="008A212B" w:rsidP="006E7F2E">
      <w:pPr>
        <w:pStyle w:val="Nagwek1"/>
        <w:numPr>
          <w:ilvl w:val="0"/>
          <w:numId w:val="43"/>
        </w:numPr>
        <w:spacing w:before="120" w:after="120" w:line="271" w:lineRule="auto"/>
        <w:ind w:left="426" w:hanging="426"/>
        <w:rPr>
          <w:rFonts w:ascii="Arial" w:hAnsi="Arial" w:cs="Arial"/>
          <w:b/>
          <w:color w:val="000000" w:themeColor="text1"/>
        </w:rPr>
      </w:pPr>
      <w:bookmarkStart w:id="12" w:name="_Toc135387481"/>
      <w:r w:rsidRPr="006E7F2E">
        <w:rPr>
          <w:rFonts w:ascii="Arial" w:hAnsi="Arial" w:cs="Arial"/>
          <w:b/>
          <w:color w:val="000000" w:themeColor="text1"/>
        </w:rPr>
        <w:t>Budżet projektu</w:t>
      </w:r>
      <w:bookmarkEnd w:id="12"/>
    </w:p>
    <w:p w14:paraId="06A7372C" w14:textId="77777777" w:rsidR="008A212B" w:rsidRPr="00B808CF" w:rsidRDefault="008A212B" w:rsidP="00E06270">
      <w:pPr>
        <w:spacing w:before="120" w:after="120" w:line="271" w:lineRule="auto"/>
        <w:rPr>
          <w:rFonts w:ascii="Arial" w:hAnsi="Arial" w:cs="Arial"/>
        </w:rPr>
      </w:pPr>
      <w:r w:rsidRPr="00B808CF">
        <w:rPr>
          <w:rFonts w:ascii="Arial" w:hAnsi="Arial" w:cs="Arial"/>
        </w:rPr>
        <w:t>Sekcja zawiera listę pozycji budżetowych wykazanych w podziale na zadania. Każda pozycja budżetowa jest wydatkiem związanym z zadaniem. Koszt realizacji zadania może obejmować jedną lub wiele pozycji budżetowych lub może być zadaniem, którego realizacja nie wymaga poniesienia żadnych wydatków.</w:t>
      </w:r>
    </w:p>
    <w:p w14:paraId="57FC524C" w14:textId="515A9EAC" w:rsidR="00495F01" w:rsidRDefault="00C5379D" w:rsidP="00E06270">
      <w:pPr>
        <w:spacing w:before="120" w:after="120" w:line="271" w:lineRule="auto"/>
        <w:rPr>
          <w:rFonts w:ascii="Arial" w:hAnsi="Arial" w:cs="Arial"/>
        </w:rPr>
      </w:pPr>
      <w:r w:rsidRPr="00B808CF">
        <w:rPr>
          <w:rFonts w:ascii="Arial" w:hAnsi="Arial" w:cs="Arial"/>
        </w:rPr>
        <w:t>Pozycja budżetowa w zadaniu zwykłym może być kosztem rzeczywiście poniesionym lub może być rozliczana metodą uproszczoną za pomocą stawek jednostkowych</w:t>
      </w:r>
      <w:r w:rsidR="00CA2EDB">
        <w:rPr>
          <w:rFonts w:ascii="Arial" w:hAnsi="Arial" w:cs="Arial"/>
        </w:rPr>
        <w:t>.</w:t>
      </w:r>
    </w:p>
    <w:p w14:paraId="1C85FF35" w14:textId="4F448D26" w:rsidR="00CA2EDB" w:rsidRPr="00B808CF" w:rsidRDefault="00CA2EDB" w:rsidP="00E06270">
      <w:pPr>
        <w:spacing w:before="120" w:after="120" w:line="271" w:lineRule="auto"/>
        <w:rPr>
          <w:rFonts w:ascii="Arial" w:hAnsi="Arial" w:cs="Arial"/>
        </w:rPr>
      </w:pPr>
      <w:r w:rsidRPr="00755FB3">
        <w:rPr>
          <w:rFonts w:ascii="Arial" w:hAnsi="Arial" w:cs="Arial"/>
          <w:b/>
          <w:color w:val="FF0000"/>
        </w:rPr>
        <w:t>WAŻNE! ilekroć mowa w Instrukcji o dofinansowaniu – należy przez to rozumieć: środki EFS+ lub środki EFS+ i BP</w:t>
      </w:r>
    </w:p>
    <w:p w14:paraId="05EE1A1C" w14:textId="77777777" w:rsidR="00E87447" w:rsidRPr="00B808CF" w:rsidRDefault="00E87447" w:rsidP="00E06270">
      <w:pPr>
        <w:spacing w:before="120" w:after="120" w:line="271" w:lineRule="auto"/>
        <w:rPr>
          <w:rFonts w:ascii="Arial" w:hAnsi="Arial" w:cs="Arial"/>
        </w:rPr>
      </w:pPr>
      <w:r w:rsidRPr="00B808CF">
        <w:rPr>
          <w:rFonts w:ascii="Arial" w:hAnsi="Arial" w:cs="Arial"/>
        </w:rPr>
        <w:t>Sekcję Budżet projektu możesz także edytować korzystając z arkusza Excel. W tym celu w</w:t>
      </w:r>
      <w:r w:rsidR="00411806">
        <w:rPr>
          <w:rFonts w:ascii="Arial" w:hAnsi="Arial" w:cs="Arial"/>
        </w:rPr>
        <w:t> </w:t>
      </w:r>
      <w:r w:rsidRPr="00B808CF">
        <w:rPr>
          <w:rFonts w:ascii="Arial" w:hAnsi="Arial" w:cs="Arial"/>
        </w:rPr>
        <w:t xml:space="preserve">pierwszym kroku skorzystaj z funkcji </w:t>
      </w:r>
      <w:r w:rsidRPr="00B808CF">
        <w:rPr>
          <w:rFonts w:ascii="Arial" w:hAnsi="Arial" w:cs="Arial"/>
          <w:b/>
          <w:i/>
        </w:rPr>
        <w:t>Pobierz budżet</w:t>
      </w:r>
      <w:r w:rsidRPr="00B808CF">
        <w:rPr>
          <w:rFonts w:ascii="Arial" w:hAnsi="Arial" w:cs="Arial"/>
        </w:rPr>
        <w:t xml:space="preserve">. Zadania, pozycje budżetowe, o ile istnieją a także niezbędne wartości słownikowe zostaną wyeksportowane do pliku Excel. Następnie, bezpośrednio w pliku Excel, dodaj kolejne lub zmodyfikuj istniejące pozycje budżetowe. Na zakończenie wczytaj budżet z pliku Excel za pomocą funkcji </w:t>
      </w:r>
      <w:r w:rsidRPr="00B808CF">
        <w:rPr>
          <w:rFonts w:ascii="Arial" w:hAnsi="Arial" w:cs="Arial"/>
          <w:b/>
          <w:i/>
        </w:rPr>
        <w:t>Wczytaj budżet</w:t>
      </w:r>
      <w:r w:rsidRPr="00B808CF">
        <w:rPr>
          <w:rFonts w:ascii="Arial" w:hAnsi="Arial" w:cs="Arial"/>
        </w:rPr>
        <w:t>.</w:t>
      </w:r>
    </w:p>
    <w:p w14:paraId="1A6C5840" w14:textId="77777777" w:rsidR="00CF50EF" w:rsidRPr="00B808CF" w:rsidRDefault="00C5379D" w:rsidP="00E06270">
      <w:pPr>
        <w:spacing w:before="120" w:after="120" w:line="271" w:lineRule="auto"/>
        <w:rPr>
          <w:rFonts w:ascii="Arial" w:hAnsi="Arial" w:cs="Arial"/>
        </w:rPr>
      </w:pPr>
      <w:r w:rsidRPr="00B808CF">
        <w:rPr>
          <w:rFonts w:ascii="Arial" w:hAnsi="Arial" w:cs="Arial"/>
        </w:rPr>
        <w:t xml:space="preserve">Po przejściu w tryb edycji sekcji kliknij </w:t>
      </w:r>
      <w:r w:rsidRPr="00B808CF">
        <w:rPr>
          <w:rFonts w:ascii="Arial" w:hAnsi="Arial" w:cs="Arial"/>
          <w:b/>
          <w:bCs/>
          <w:i/>
          <w:iCs/>
        </w:rPr>
        <w:t>Dodaj koszt</w:t>
      </w:r>
      <w:r w:rsidRPr="00B808CF">
        <w:rPr>
          <w:rFonts w:ascii="Arial" w:hAnsi="Arial" w:cs="Arial"/>
        </w:rPr>
        <w:t>, a następnie wybierz z listy rodzaj kosztu.</w:t>
      </w:r>
    </w:p>
    <w:p w14:paraId="49824BF1" w14:textId="31B1D23B" w:rsidR="005679A4" w:rsidRPr="00B808CF" w:rsidRDefault="005679A4" w:rsidP="00E06270">
      <w:pPr>
        <w:spacing w:before="120" w:after="120" w:line="271" w:lineRule="auto"/>
        <w:rPr>
          <w:rFonts w:ascii="Arial" w:hAnsi="Arial" w:cs="Arial"/>
          <w:b/>
        </w:rPr>
      </w:pPr>
      <w:r w:rsidRPr="00B808CF">
        <w:rPr>
          <w:rFonts w:ascii="Arial" w:hAnsi="Arial" w:cs="Arial"/>
          <w:b/>
        </w:rPr>
        <w:t xml:space="preserve">Do wyboru masz </w:t>
      </w:r>
      <w:r w:rsidR="00241764">
        <w:rPr>
          <w:rFonts w:ascii="Arial" w:hAnsi="Arial" w:cs="Arial"/>
          <w:b/>
        </w:rPr>
        <w:t xml:space="preserve">jedną </w:t>
      </w:r>
      <w:r w:rsidRPr="00B808CF">
        <w:rPr>
          <w:rFonts w:ascii="Arial" w:hAnsi="Arial" w:cs="Arial"/>
          <w:b/>
        </w:rPr>
        <w:t>opcj</w:t>
      </w:r>
      <w:r w:rsidR="00241764">
        <w:rPr>
          <w:rFonts w:ascii="Arial" w:hAnsi="Arial" w:cs="Arial"/>
          <w:b/>
        </w:rPr>
        <w:t>ę</w:t>
      </w:r>
      <w:r w:rsidRPr="00B808CF">
        <w:rPr>
          <w:rFonts w:ascii="Arial" w:hAnsi="Arial" w:cs="Arial"/>
          <w:b/>
        </w:rPr>
        <w:t>:</w:t>
      </w:r>
    </w:p>
    <w:p w14:paraId="26A83B56" w14:textId="375C7E1B" w:rsidR="005679A4" w:rsidRPr="00B808CF" w:rsidRDefault="005679A4" w:rsidP="00E06270">
      <w:pPr>
        <w:spacing w:before="120" w:after="120" w:line="271" w:lineRule="auto"/>
        <w:rPr>
          <w:rFonts w:ascii="Arial" w:hAnsi="Arial" w:cs="Arial"/>
        </w:rPr>
      </w:pPr>
      <w:r w:rsidRPr="00B808CF">
        <w:rPr>
          <w:rFonts w:ascii="Arial" w:hAnsi="Arial" w:cs="Arial"/>
        </w:rPr>
        <w:t>Koszt rzeczywiście poniesiony</w:t>
      </w:r>
      <w:r w:rsidR="00E30E22">
        <w:rPr>
          <w:rFonts w:ascii="Arial" w:hAnsi="Arial" w:cs="Arial"/>
        </w:rPr>
        <w:t>.</w:t>
      </w:r>
    </w:p>
    <w:p w14:paraId="1EF92378" w14:textId="77777777" w:rsidR="00CF50EF" w:rsidRPr="00B808CF" w:rsidRDefault="00C5379D" w:rsidP="00E06270">
      <w:pPr>
        <w:spacing w:before="120" w:after="120" w:line="271" w:lineRule="auto"/>
        <w:rPr>
          <w:rFonts w:ascii="Arial" w:hAnsi="Arial" w:cs="Arial"/>
        </w:rPr>
      </w:pPr>
      <w:r w:rsidRPr="00B808CF">
        <w:rPr>
          <w:rFonts w:ascii="Arial" w:hAnsi="Arial" w:cs="Arial"/>
          <w:b/>
        </w:rPr>
        <w:t xml:space="preserve">Nazwa zadania </w:t>
      </w:r>
      <w:r w:rsidR="00F42224" w:rsidRPr="00F42224">
        <w:rPr>
          <w:rFonts w:ascii="Arial" w:hAnsi="Arial" w:cs="Arial"/>
          <w:b/>
        </w:rPr>
        <w:t>–</w:t>
      </w:r>
      <w:r w:rsidRPr="00B808CF">
        <w:rPr>
          <w:rFonts w:ascii="Arial" w:hAnsi="Arial" w:cs="Arial"/>
          <w:b/>
        </w:rPr>
        <w:t xml:space="preserve"> - </w:t>
      </w:r>
      <w:r w:rsidRPr="00B808CF">
        <w:rPr>
          <w:rFonts w:ascii="Arial" w:hAnsi="Arial" w:cs="Arial"/>
        </w:rPr>
        <w:t xml:space="preserve">nazwa zostaje automatycznie przeniesiona z sekcji </w:t>
      </w:r>
      <w:r w:rsidRPr="001A1372">
        <w:rPr>
          <w:rFonts w:ascii="Arial" w:hAnsi="Arial" w:cs="Arial"/>
          <w:b/>
        </w:rPr>
        <w:t>IV. Zadania</w:t>
      </w:r>
      <w:r w:rsidRPr="00B808CF">
        <w:rPr>
          <w:rFonts w:ascii="Arial" w:hAnsi="Arial" w:cs="Arial"/>
        </w:rPr>
        <w:t>.</w:t>
      </w:r>
    </w:p>
    <w:p w14:paraId="56D2622C" w14:textId="77777777" w:rsidR="00C5379D" w:rsidRDefault="00C5379D" w:rsidP="00E06270">
      <w:pPr>
        <w:spacing w:before="120" w:after="120" w:line="271" w:lineRule="auto"/>
        <w:rPr>
          <w:rFonts w:ascii="Arial" w:hAnsi="Arial" w:cs="Arial"/>
        </w:rPr>
      </w:pPr>
      <w:r w:rsidRPr="00B808CF">
        <w:rPr>
          <w:rFonts w:ascii="Arial" w:hAnsi="Arial" w:cs="Arial"/>
          <w:b/>
        </w:rPr>
        <w:t>Nazwa kosztu</w:t>
      </w:r>
      <w:r w:rsidRPr="00B808CF">
        <w:rPr>
          <w:rFonts w:ascii="Arial" w:hAnsi="Arial" w:cs="Arial"/>
        </w:rPr>
        <w:t xml:space="preserve"> – wpis</w:t>
      </w:r>
      <w:r w:rsidR="001C4166">
        <w:rPr>
          <w:rFonts w:ascii="Arial" w:hAnsi="Arial" w:cs="Arial"/>
        </w:rPr>
        <w:t>z</w:t>
      </w:r>
      <w:r w:rsidRPr="00B808CF">
        <w:rPr>
          <w:rFonts w:ascii="Arial" w:hAnsi="Arial" w:cs="Arial"/>
        </w:rPr>
        <w:t xml:space="preserve"> nazwę wydatku. Pole zawiera </w:t>
      </w:r>
      <w:r w:rsidR="00C27D7B">
        <w:rPr>
          <w:rFonts w:ascii="Arial" w:hAnsi="Arial" w:cs="Arial"/>
        </w:rPr>
        <w:t xml:space="preserve">maksymalnie </w:t>
      </w:r>
      <w:r w:rsidRPr="00B808CF">
        <w:rPr>
          <w:rFonts w:ascii="Arial" w:hAnsi="Arial" w:cs="Arial"/>
        </w:rPr>
        <w:t>500 znaków</w:t>
      </w:r>
      <w:r w:rsidR="005679A4" w:rsidRPr="00B808CF">
        <w:rPr>
          <w:rFonts w:ascii="Arial" w:hAnsi="Arial" w:cs="Arial"/>
        </w:rPr>
        <w:t>.</w:t>
      </w:r>
    </w:p>
    <w:p w14:paraId="0BE06BFE" w14:textId="015B92BF" w:rsidR="00241764" w:rsidRPr="00B808CF" w:rsidRDefault="00DB7B04" w:rsidP="00E06270">
      <w:pPr>
        <w:spacing w:before="120" w:after="120" w:line="271" w:lineRule="auto"/>
        <w:rPr>
          <w:rFonts w:ascii="Arial" w:hAnsi="Arial" w:cs="Arial"/>
        </w:rPr>
      </w:pPr>
      <w:r w:rsidRPr="001E02BA">
        <w:rPr>
          <w:rFonts w:ascii="Arial" w:hAnsi="Arial" w:cs="Arial"/>
          <w:b/>
        </w:rPr>
        <w:t>Kategoria kosztu</w:t>
      </w:r>
      <w:r w:rsidR="00E30E22">
        <w:rPr>
          <w:rFonts w:ascii="Arial" w:hAnsi="Arial" w:cs="Arial"/>
        </w:rPr>
        <w:t xml:space="preserve"> – pole wybierane z listy rozwijanej. </w:t>
      </w:r>
      <w:r w:rsidR="00B67A8C" w:rsidRPr="00B67A8C">
        <w:rPr>
          <w:rFonts w:ascii="Arial" w:hAnsi="Arial" w:cs="Arial"/>
        </w:rPr>
        <w:t>W załączniku nr 2 do Instrukcji wypełniania wniosku (…) wskazane zostały definicje poszczególnych kategorii kosztów dla wydatków rzeczywiście ponoszonych. Kategorie kosztów przypisz do wydatków zgodnie z opisem kategorii ujętym w w/w załączniku.</w:t>
      </w:r>
    </w:p>
    <w:p w14:paraId="718278B1"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Wartość </w:t>
      </w:r>
      <w:r w:rsidR="00E30E22">
        <w:rPr>
          <w:rFonts w:ascii="Arial" w:hAnsi="Arial" w:cs="Arial"/>
          <w:b/>
        </w:rPr>
        <w:t>ogółem</w:t>
      </w:r>
      <w:r w:rsidR="004B03E0">
        <w:rPr>
          <w:rFonts w:ascii="Arial" w:hAnsi="Arial" w:cs="Arial"/>
          <w:b/>
        </w:rPr>
        <w:t xml:space="preserve"> </w:t>
      </w:r>
      <w:r w:rsidRPr="00B808CF">
        <w:rPr>
          <w:rFonts w:ascii="Arial" w:hAnsi="Arial" w:cs="Arial"/>
        </w:rPr>
        <w:t>– należy wpisać wartość wydatku. Wszystkie kwoty w budżecie wyrażone są w</w:t>
      </w:r>
      <w:r w:rsidR="00A351DE">
        <w:rPr>
          <w:rFonts w:ascii="Arial" w:hAnsi="Arial" w:cs="Arial"/>
        </w:rPr>
        <w:t> </w:t>
      </w:r>
      <w:r w:rsidR="0022780A">
        <w:rPr>
          <w:rFonts w:ascii="Arial" w:hAnsi="Arial" w:cs="Arial"/>
        </w:rPr>
        <w:t>PLN</w:t>
      </w:r>
      <w:r w:rsidRPr="00B808CF">
        <w:rPr>
          <w:rFonts w:ascii="Arial" w:hAnsi="Arial" w:cs="Arial"/>
        </w:rPr>
        <w:t xml:space="preserve"> (do dwóch miejsc po przecinku) i w zależności od tego czy podatek VAT jest kwalifikowalny, zgodnie z zapisami w sekcji II, kwoty podawane są z podatkiem VAT lub bez</w:t>
      </w:r>
      <w:r w:rsidR="00C67FB9">
        <w:rPr>
          <w:rFonts w:ascii="Arial" w:hAnsi="Arial" w:cs="Arial"/>
        </w:rPr>
        <w:t>.</w:t>
      </w:r>
      <w:r w:rsidRPr="00B808CF">
        <w:rPr>
          <w:rFonts w:ascii="Arial" w:hAnsi="Arial" w:cs="Arial"/>
        </w:rPr>
        <w:t xml:space="preserve"> </w:t>
      </w:r>
      <w:r w:rsidR="00E30E22">
        <w:rPr>
          <w:rFonts w:ascii="Arial" w:hAnsi="Arial" w:cs="Arial"/>
        </w:rPr>
        <w:lastRenderedPageBreak/>
        <w:t>Jeśli istnieje możliwość odzyskania podatku VAT wówczas wszystkie wydatki w</w:t>
      </w:r>
      <w:r w:rsidR="007A3E43">
        <w:rPr>
          <w:rFonts w:ascii="Arial" w:hAnsi="Arial" w:cs="Arial"/>
        </w:rPr>
        <w:t> </w:t>
      </w:r>
      <w:r w:rsidR="00E30E22">
        <w:rPr>
          <w:rFonts w:ascii="Arial" w:hAnsi="Arial" w:cs="Arial"/>
        </w:rPr>
        <w:t>projekcie należy wskazać w kwotach netto.</w:t>
      </w:r>
    </w:p>
    <w:p w14:paraId="69D33D65" w14:textId="77777777" w:rsidR="00CA2EDB" w:rsidRDefault="00CA2EDB" w:rsidP="00CA2EDB">
      <w:pPr>
        <w:spacing w:before="120" w:after="120" w:line="271" w:lineRule="auto"/>
        <w:rPr>
          <w:rFonts w:ascii="Arial" w:hAnsi="Arial" w:cs="Arial"/>
        </w:rPr>
      </w:pPr>
      <w:r w:rsidRPr="001E02BA">
        <w:rPr>
          <w:rFonts w:ascii="Arial" w:hAnsi="Arial" w:cs="Arial"/>
          <w:b/>
        </w:rPr>
        <w:t xml:space="preserve">Dofinansowanie </w:t>
      </w:r>
      <w:r w:rsidRPr="00B808CF">
        <w:rPr>
          <w:rFonts w:ascii="Arial" w:hAnsi="Arial" w:cs="Arial"/>
        </w:rPr>
        <w:t>– należy wpisać wartość w PLN – dofinansowanie stanowi maksymaln</w:t>
      </w:r>
      <w:r>
        <w:rPr>
          <w:rFonts w:ascii="Arial" w:hAnsi="Arial" w:cs="Arial"/>
        </w:rPr>
        <w:t>ą</w:t>
      </w:r>
      <w:r w:rsidRPr="00B808CF">
        <w:rPr>
          <w:rFonts w:ascii="Arial" w:hAnsi="Arial" w:cs="Arial"/>
        </w:rPr>
        <w:t xml:space="preserve"> wartość środków jakie można otrzymać</w:t>
      </w:r>
      <w:r>
        <w:rPr>
          <w:rFonts w:ascii="Arial" w:hAnsi="Arial" w:cs="Arial"/>
        </w:rPr>
        <w:t>.</w:t>
      </w:r>
    </w:p>
    <w:p w14:paraId="67E72B4C" w14:textId="77777777" w:rsidR="00CA2EDB" w:rsidRPr="00755FB3" w:rsidRDefault="00CA2EDB" w:rsidP="00CA2EDB">
      <w:pPr>
        <w:spacing w:before="120" w:after="120" w:line="271" w:lineRule="auto"/>
        <w:rPr>
          <w:rFonts w:ascii="Arial" w:hAnsi="Arial" w:cs="Arial"/>
        </w:rPr>
      </w:pPr>
      <w:r w:rsidRPr="00755FB3">
        <w:rPr>
          <w:rFonts w:ascii="Arial" w:hAnsi="Arial" w:cs="Arial"/>
        </w:rPr>
        <w:t>Jeśli planujesz wnieś</w:t>
      </w:r>
      <w:r>
        <w:rPr>
          <w:rFonts w:ascii="Arial" w:hAnsi="Arial" w:cs="Arial"/>
        </w:rPr>
        <w:t>ć</w:t>
      </w:r>
      <w:r w:rsidRPr="00755FB3">
        <w:rPr>
          <w:rFonts w:ascii="Arial" w:hAnsi="Arial" w:cs="Arial"/>
        </w:rPr>
        <w:t xml:space="preserve"> wkład własny w ramach danego wydatku, odpowiednio pomniejsz wartość tego wydatku w polu dofinansowanie. </w:t>
      </w:r>
    </w:p>
    <w:p w14:paraId="64AC463C" w14:textId="165C1E7D" w:rsidR="00CA2EDB" w:rsidRPr="00B808CF" w:rsidRDefault="00CA2EDB" w:rsidP="00CA2EDB">
      <w:pPr>
        <w:spacing w:before="120" w:after="120" w:line="271" w:lineRule="auto"/>
        <w:rPr>
          <w:rFonts w:ascii="Arial" w:hAnsi="Arial" w:cs="Arial"/>
        </w:rPr>
      </w:pPr>
      <w:r w:rsidRPr="00755FB3">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 nie zaś poszczególnych pozycji wydatku (oznacza to, że jeden wydatek w 100% może być finansowany z dofinansowania a inny w 50 % lub w 0% w zależności jakie wartości wskażesz w polu dofinasowanie).</w:t>
      </w:r>
    </w:p>
    <w:p w14:paraId="7E901488" w14:textId="12812A4E" w:rsidR="005679A4" w:rsidRPr="006543C8" w:rsidRDefault="00DB7B04" w:rsidP="00E06270">
      <w:pPr>
        <w:spacing w:before="120" w:after="120" w:line="271" w:lineRule="auto"/>
        <w:rPr>
          <w:rFonts w:ascii="Arial" w:hAnsi="Arial" w:cs="Arial"/>
        </w:rPr>
      </w:pPr>
      <w:r w:rsidRPr="001E02BA">
        <w:rPr>
          <w:rFonts w:ascii="Arial" w:hAnsi="Arial" w:cs="Arial"/>
          <w:b/>
        </w:rPr>
        <w:t xml:space="preserve">Limity </w:t>
      </w:r>
      <w:r w:rsidRPr="001E02BA">
        <w:rPr>
          <w:rFonts w:ascii="Arial" w:hAnsi="Arial" w:cs="Arial"/>
        </w:rPr>
        <w:t>– należy wybrać z listy rozwijanej jakimi limitami zostanie objęty wydatek:</w:t>
      </w:r>
    </w:p>
    <w:p w14:paraId="787097F8" w14:textId="1A3F3C1E" w:rsidR="005679A4"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pomoc de</w:t>
      </w:r>
      <w:r w:rsidR="00530879">
        <w:rPr>
          <w:rFonts w:ascii="Arial" w:hAnsi="Arial" w:cs="Arial"/>
        </w:rPr>
        <w:t xml:space="preserve"> </w:t>
      </w:r>
      <w:proofErr w:type="spellStart"/>
      <w:r w:rsidRPr="006543C8">
        <w:rPr>
          <w:rFonts w:ascii="Arial" w:hAnsi="Arial" w:cs="Arial"/>
        </w:rPr>
        <w:t>minimis</w:t>
      </w:r>
      <w:proofErr w:type="spellEnd"/>
    </w:p>
    <w:p w14:paraId="1282FAF6" w14:textId="06F2177B" w:rsidR="008F5FEE" w:rsidRPr="006543C8" w:rsidRDefault="008F5FEE"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4F82EA94" w14:textId="0040BD58" w:rsidR="008F3678" w:rsidRPr="006543C8" w:rsidRDefault="005679A4" w:rsidP="00E06270">
      <w:pPr>
        <w:pStyle w:val="Akapitzlist"/>
        <w:numPr>
          <w:ilvl w:val="0"/>
          <w:numId w:val="4"/>
        </w:numPr>
        <w:spacing w:before="120" w:after="120" w:line="271" w:lineRule="auto"/>
        <w:contextualSpacing w:val="0"/>
        <w:rPr>
          <w:rFonts w:ascii="Arial" w:hAnsi="Arial" w:cs="Arial"/>
        </w:rPr>
      </w:pPr>
      <w:r w:rsidRPr="006543C8">
        <w:rPr>
          <w:rFonts w:ascii="Arial" w:hAnsi="Arial" w:cs="Arial"/>
        </w:rPr>
        <w:t xml:space="preserve">cross- </w:t>
      </w:r>
      <w:proofErr w:type="spellStart"/>
      <w:r w:rsidRPr="006543C8">
        <w:rPr>
          <w:rFonts w:ascii="Arial" w:hAnsi="Arial" w:cs="Arial"/>
        </w:rPr>
        <w:t>financing</w:t>
      </w:r>
      <w:proofErr w:type="spellEnd"/>
    </w:p>
    <w:p w14:paraId="175E9C82" w14:textId="4EAC85A0" w:rsidR="005679A4" w:rsidRPr="0035139D" w:rsidRDefault="008F3678">
      <w:pPr>
        <w:pStyle w:val="Akapitzlist"/>
        <w:numPr>
          <w:ilvl w:val="0"/>
          <w:numId w:val="4"/>
        </w:numPr>
        <w:spacing w:before="120" w:after="120" w:line="271" w:lineRule="auto"/>
        <w:contextualSpacing w:val="0"/>
        <w:rPr>
          <w:rFonts w:ascii="Arial" w:hAnsi="Arial" w:cs="Arial"/>
        </w:rPr>
      </w:pPr>
      <w:r>
        <w:rPr>
          <w:rFonts w:ascii="Arial" w:hAnsi="Arial" w:cs="Arial"/>
        </w:rPr>
        <w:t>wkład niepieniężny</w:t>
      </w:r>
    </w:p>
    <w:p w14:paraId="23A6E3FF" w14:textId="77777777" w:rsidR="00E71FD7" w:rsidRPr="00ED7BD3" w:rsidRDefault="001C4166" w:rsidP="00E71FD7">
      <w:pPr>
        <w:pStyle w:val="Akapitzlist"/>
        <w:numPr>
          <w:ilvl w:val="0"/>
          <w:numId w:val="4"/>
        </w:numPr>
        <w:spacing w:before="120" w:after="120" w:line="271" w:lineRule="auto"/>
        <w:contextualSpacing w:val="0"/>
        <w:rPr>
          <w:rFonts w:ascii="Arial" w:hAnsi="Arial" w:cs="Arial"/>
          <w:b/>
        </w:rPr>
      </w:pPr>
      <w:r w:rsidRPr="00ED7BD3">
        <w:rPr>
          <w:rFonts w:ascii="Arial" w:hAnsi="Arial" w:cs="Arial"/>
          <w:b/>
        </w:rPr>
        <w:t>wydatki na dostępność</w:t>
      </w:r>
    </w:p>
    <w:p w14:paraId="54856D06" w14:textId="77777777" w:rsidR="00A0780B" w:rsidRPr="00ED7BD3" w:rsidRDefault="00E71FD7" w:rsidP="00A0780B">
      <w:pPr>
        <w:pStyle w:val="Akapitzlist"/>
        <w:spacing w:before="120" w:after="120" w:line="271" w:lineRule="auto"/>
        <w:ind w:left="0"/>
        <w:contextualSpacing w:val="0"/>
        <w:rPr>
          <w:rStyle w:val="Odwoaniedokomentarza"/>
          <w:rFonts w:ascii="Arial" w:hAnsi="Arial" w:cs="Arial"/>
          <w:sz w:val="22"/>
          <w:szCs w:val="22"/>
        </w:rPr>
      </w:pPr>
      <w:r w:rsidRPr="00ED7BD3">
        <w:rPr>
          <w:rFonts w:ascii="Arial" w:hAnsi="Arial" w:cs="Arial"/>
          <w:b/>
        </w:rPr>
        <w:t>Uwaga!</w:t>
      </w:r>
      <w:r w:rsidRPr="00D32A00">
        <w:rPr>
          <w:rFonts w:ascii="Arial" w:hAnsi="Arial" w:cs="Arial"/>
        </w:rPr>
        <w:t xml:space="preserve"> W przypadku wydatków na dostępność jest to limit, który służy monitorowaniu zgodności projektu z zasadą równości szans i niedyskryminacji. Wydatki na dostępność to takie koszty, które są dedykowane spełnieniu tej zasady. Jeśli np. planujesz realizację szkoleń </w:t>
      </w:r>
      <w:r w:rsidR="00A0780B" w:rsidRPr="00ED7BD3">
        <w:rPr>
          <w:rFonts w:ascii="Arial" w:hAnsi="Arial" w:cs="Arial"/>
        </w:rPr>
        <w:t xml:space="preserve">w 100% dla </w:t>
      </w:r>
      <w:r w:rsidRPr="00D32A00">
        <w:rPr>
          <w:rFonts w:ascii="Arial" w:hAnsi="Arial" w:cs="Arial"/>
        </w:rPr>
        <w:t>konkretnej grupy osób i chcesz</w:t>
      </w:r>
      <w:r w:rsidRPr="00ED7BD3">
        <w:rPr>
          <w:rStyle w:val="Odwoaniedokomentarza"/>
          <w:rFonts w:ascii="Arial" w:hAnsi="Arial" w:cs="Arial"/>
          <w:sz w:val="22"/>
          <w:szCs w:val="22"/>
        </w:rPr>
        <w:t xml:space="preserve"> </w:t>
      </w:r>
      <w:r w:rsidRPr="00D32A00">
        <w:rPr>
          <w:rStyle w:val="Odwoaniedokomentarza"/>
          <w:rFonts w:ascii="Arial" w:hAnsi="Arial" w:cs="Arial"/>
          <w:sz w:val="22"/>
          <w:szCs w:val="22"/>
        </w:rPr>
        <w:t xml:space="preserve">dostosować </w:t>
      </w:r>
      <w:r w:rsidRPr="00ED7BD3">
        <w:rPr>
          <w:rStyle w:val="Odwoaniedokomentarza"/>
          <w:rFonts w:ascii="Arial" w:hAnsi="Arial" w:cs="Arial"/>
          <w:sz w:val="22"/>
          <w:szCs w:val="22"/>
        </w:rPr>
        <w:t xml:space="preserve">materiały np. do </w:t>
      </w:r>
      <w:r w:rsidRPr="00D32A00">
        <w:rPr>
          <w:rStyle w:val="Odwoaniedokomentarza"/>
          <w:rFonts w:ascii="Arial" w:hAnsi="Arial" w:cs="Arial"/>
          <w:sz w:val="22"/>
          <w:szCs w:val="22"/>
        </w:rPr>
        <w:t>potrzeb</w:t>
      </w:r>
      <w:r w:rsidRPr="00ED7BD3">
        <w:rPr>
          <w:rStyle w:val="Odwoaniedokomentarza"/>
          <w:rFonts w:ascii="Arial" w:hAnsi="Arial" w:cs="Arial"/>
          <w:sz w:val="22"/>
          <w:szCs w:val="22"/>
        </w:rPr>
        <w:t xml:space="preserve"> osób niedowidzących lub słabo widzących</w:t>
      </w:r>
      <w:r w:rsidRPr="00D32A00">
        <w:rPr>
          <w:rStyle w:val="Odwoaniedokomentarza"/>
          <w:rFonts w:ascii="Arial" w:hAnsi="Arial" w:cs="Arial"/>
          <w:sz w:val="22"/>
          <w:szCs w:val="22"/>
        </w:rPr>
        <w:t>, wówczas taki wydatek w 100% będzie mógł zostać objęty tym limitem.</w:t>
      </w:r>
    </w:p>
    <w:p w14:paraId="1DB472A6" w14:textId="77777777" w:rsidR="001C4166" w:rsidRDefault="00E71FD7" w:rsidP="00ED7BD3">
      <w:pPr>
        <w:pStyle w:val="Akapitzlist"/>
        <w:spacing w:before="120" w:after="120" w:line="271" w:lineRule="auto"/>
        <w:ind w:left="0"/>
        <w:contextualSpacing w:val="0"/>
        <w:rPr>
          <w:rFonts w:ascii="Arial" w:hAnsi="Arial" w:cs="Arial"/>
        </w:rPr>
      </w:pPr>
      <w:r w:rsidRPr="00ED7BD3">
        <w:rPr>
          <w:rFonts w:ascii="Arial" w:hAnsi="Arial" w:cs="Arial"/>
          <w:b/>
        </w:rPr>
        <w:t>Pamiętaj !</w:t>
      </w:r>
      <w:r w:rsidRPr="00ED7BD3">
        <w:rPr>
          <w:rFonts w:ascii="Arial" w:hAnsi="Arial" w:cs="Arial"/>
        </w:rPr>
        <w:t xml:space="preserve"> </w:t>
      </w:r>
      <w:r w:rsidRPr="00D32A00">
        <w:rPr>
          <w:rFonts w:ascii="Arial" w:hAnsi="Arial" w:cs="Arial"/>
        </w:rPr>
        <w:t>Każde</w:t>
      </w:r>
      <w:r w:rsidRPr="00ED7BD3">
        <w:rPr>
          <w:rFonts w:ascii="Arial" w:hAnsi="Arial" w:cs="Arial"/>
        </w:rPr>
        <w:t xml:space="preserve"> działanie w </w:t>
      </w:r>
      <w:r w:rsidRPr="00D32A00">
        <w:rPr>
          <w:rFonts w:ascii="Arial" w:hAnsi="Arial" w:cs="Arial"/>
        </w:rPr>
        <w:t>projekcie</w:t>
      </w:r>
      <w:r w:rsidRPr="00ED7BD3">
        <w:rPr>
          <w:rFonts w:ascii="Arial" w:hAnsi="Arial" w:cs="Arial"/>
        </w:rPr>
        <w:t xml:space="preserve"> musi zapewniać równy dostęp każdej </w:t>
      </w:r>
      <w:r w:rsidRPr="00D32A00">
        <w:rPr>
          <w:rFonts w:ascii="Arial" w:hAnsi="Arial" w:cs="Arial"/>
        </w:rPr>
        <w:t>grupie</w:t>
      </w:r>
      <w:r w:rsidRPr="00ED7BD3">
        <w:rPr>
          <w:rFonts w:ascii="Arial" w:hAnsi="Arial" w:cs="Arial"/>
        </w:rPr>
        <w:t xml:space="preserve"> osób, któr</w:t>
      </w:r>
      <w:r w:rsidRPr="00D32A00">
        <w:rPr>
          <w:rFonts w:ascii="Arial" w:hAnsi="Arial" w:cs="Arial"/>
        </w:rPr>
        <w:t>a jest</w:t>
      </w:r>
      <w:r w:rsidRPr="00ED7BD3">
        <w:rPr>
          <w:rFonts w:ascii="Arial" w:hAnsi="Arial" w:cs="Arial"/>
        </w:rPr>
        <w:t xml:space="preserve"> zaineresowan</w:t>
      </w:r>
      <w:r w:rsidRPr="00D32A00">
        <w:rPr>
          <w:rFonts w:ascii="Arial" w:hAnsi="Arial" w:cs="Arial"/>
        </w:rPr>
        <w:t>a</w:t>
      </w:r>
      <w:r w:rsidRPr="00ED7BD3">
        <w:rPr>
          <w:rFonts w:ascii="Arial" w:hAnsi="Arial" w:cs="Arial"/>
        </w:rPr>
        <w:t xml:space="preserve"> </w:t>
      </w:r>
      <w:r w:rsidRPr="00D32A00">
        <w:rPr>
          <w:rFonts w:ascii="Arial" w:hAnsi="Arial" w:cs="Arial"/>
        </w:rPr>
        <w:t xml:space="preserve">udziałem w </w:t>
      </w:r>
      <w:r w:rsidR="00A0780B" w:rsidRPr="00ED7BD3">
        <w:rPr>
          <w:rFonts w:ascii="Arial" w:hAnsi="Arial" w:cs="Arial"/>
        </w:rPr>
        <w:t>nim</w:t>
      </w:r>
      <w:r w:rsidRPr="00D32A00">
        <w:rPr>
          <w:rFonts w:ascii="Arial" w:hAnsi="Arial" w:cs="Arial"/>
        </w:rPr>
        <w:t xml:space="preserve">. </w:t>
      </w:r>
      <w:r w:rsidRPr="00ED7BD3">
        <w:rPr>
          <w:rFonts w:ascii="Arial" w:hAnsi="Arial" w:cs="Arial"/>
        </w:rPr>
        <w:t xml:space="preserve"> </w:t>
      </w:r>
      <w:r w:rsidR="00DC69FC" w:rsidRPr="00D32A00">
        <w:rPr>
          <w:rFonts w:ascii="Arial" w:hAnsi="Arial" w:cs="Arial"/>
        </w:rPr>
        <w:t>Wszystkie</w:t>
      </w:r>
      <w:r w:rsidRPr="00D32A00">
        <w:rPr>
          <w:rFonts w:ascii="Arial" w:hAnsi="Arial" w:cs="Arial"/>
        </w:rPr>
        <w:t xml:space="preserve"> </w:t>
      </w:r>
      <w:r w:rsidR="00DC69FC" w:rsidRPr="00D32A00">
        <w:rPr>
          <w:rFonts w:ascii="Arial" w:hAnsi="Arial" w:cs="Arial"/>
        </w:rPr>
        <w:t>materiały</w:t>
      </w:r>
      <w:r w:rsidRPr="00D32A00">
        <w:rPr>
          <w:rFonts w:ascii="Arial" w:hAnsi="Arial" w:cs="Arial"/>
        </w:rPr>
        <w:t xml:space="preserve"> musz</w:t>
      </w:r>
      <w:r w:rsidR="00F75523" w:rsidRPr="00D32A00">
        <w:rPr>
          <w:rFonts w:ascii="Arial" w:hAnsi="Arial" w:cs="Arial"/>
        </w:rPr>
        <w:t>ą</w:t>
      </w:r>
      <w:r w:rsidRPr="00D32A00">
        <w:rPr>
          <w:rFonts w:ascii="Arial" w:hAnsi="Arial" w:cs="Arial"/>
        </w:rPr>
        <w:t xml:space="preserve"> być </w:t>
      </w:r>
      <w:r w:rsidR="00DC69FC" w:rsidRPr="00D32A00">
        <w:rPr>
          <w:rFonts w:ascii="Arial" w:hAnsi="Arial" w:cs="Arial"/>
        </w:rPr>
        <w:t>opracowane</w:t>
      </w:r>
      <w:r w:rsidRPr="00D32A00">
        <w:rPr>
          <w:rFonts w:ascii="Arial" w:hAnsi="Arial" w:cs="Arial"/>
        </w:rPr>
        <w:t xml:space="preserve"> w</w:t>
      </w:r>
      <w:r w:rsidR="00ED7BD3">
        <w:rPr>
          <w:rFonts w:ascii="Arial" w:hAnsi="Arial" w:cs="Arial"/>
        </w:rPr>
        <w:t> </w:t>
      </w:r>
      <w:r w:rsidRPr="00D32A00">
        <w:rPr>
          <w:rFonts w:ascii="Arial" w:hAnsi="Arial" w:cs="Arial"/>
        </w:rPr>
        <w:t xml:space="preserve">sposób gwarantujący </w:t>
      </w:r>
      <w:r w:rsidR="00DC69FC" w:rsidRPr="00D32A00">
        <w:rPr>
          <w:rFonts w:ascii="Arial" w:hAnsi="Arial" w:cs="Arial"/>
        </w:rPr>
        <w:t>możliwość</w:t>
      </w:r>
      <w:r w:rsidRPr="00D32A00">
        <w:rPr>
          <w:rFonts w:ascii="Arial" w:hAnsi="Arial" w:cs="Arial"/>
        </w:rPr>
        <w:t xml:space="preserve"> uczestnictwa. Wydatki na </w:t>
      </w:r>
      <w:r w:rsidR="00DC69FC" w:rsidRPr="00D32A00">
        <w:rPr>
          <w:rFonts w:ascii="Arial" w:hAnsi="Arial" w:cs="Arial"/>
        </w:rPr>
        <w:t>dostępność</w:t>
      </w:r>
      <w:r w:rsidRPr="00D32A00">
        <w:rPr>
          <w:rFonts w:ascii="Arial" w:hAnsi="Arial" w:cs="Arial"/>
        </w:rPr>
        <w:t xml:space="preserve"> odnoszą się wyłącznie do </w:t>
      </w:r>
      <w:r w:rsidR="00DC69FC" w:rsidRPr="00D32A00">
        <w:rPr>
          <w:rFonts w:ascii="Arial" w:hAnsi="Arial" w:cs="Arial"/>
        </w:rPr>
        <w:t xml:space="preserve">grup, które wymagają dedykowanego wsparcia. Planuj te wydatki efektywnie tak aby </w:t>
      </w:r>
      <w:r w:rsidR="00F75523" w:rsidRPr="00D32A00">
        <w:rPr>
          <w:rFonts w:ascii="Arial" w:hAnsi="Arial" w:cs="Arial"/>
        </w:rPr>
        <w:t>oznaczenie tego limitu wskazywało wprost na zamiar objęcia wsparciem tych właś</w:t>
      </w:r>
      <w:r w:rsidR="00A0780B" w:rsidRPr="00ED7BD3">
        <w:rPr>
          <w:rFonts w:ascii="Arial" w:hAnsi="Arial" w:cs="Arial"/>
        </w:rPr>
        <w:t>nie</w:t>
      </w:r>
      <w:r w:rsidR="00F75523" w:rsidRPr="00D32A00">
        <w:rPr>
          <w:rFonts w:ascii="Arial" w:hAnsi="Arial" w:cs="Arial"/>
        </w:rPr>
        <w:t xml:space="preserve"> osób.</w:t>
      </w:r>
    </w:p>
    <w:p w14:paraId="52147F23" w14:textId="77777777" w:rsidR="00707563" w:rsidRPr="00BF1059" w:rsidRDefault="00707563" w:rsidP="00BF1059">
      <w:pPr>
        <w:spacing w:before="120" w:after="120" w:line="271" w:lineRule="auto"/>
        <w:rPr>
          <w:rFonts w:ascii="Arial" w:hAnsi="Arial" w:cs="Arial"/>
        </w:rPr>
      </w:pPr>
      <w:r w:rsidRPr="00BF1059">
        <w:rPr>
          <w:rFonts w:ascii="Arial" w:hAnsi="Arial" w:cs="Arial"/>
          <w:b/>
        </w:rPr>
        <w:t>Ważne!</w:t>
      </w:r>
      <w:r w:rsidRPr="00BF1059">
        <w:rPr>
          <w:rFonts w:ascii="Arial" w:hAnsi="Arial" w:cs="Arial"/>
        </w:rPr>
        <w:t xml:space="preserve"> Zgodnie ze zaktualizowanym podejściem co do sposobu wyliczania limitu cross-</w:t>
      </w:r>
      <w:proofErr w:type="spellStart"/>
      <w:r w:rsidRPr="00BF1059">
        <w:rPr>
          <w:rFonts w:ascii="Arial" w:hAnsi="Arial" w:cs="Arial"/>
        </w:rPr>
        <w:t>financingu</w:t>
      </w:r>
      <w:proofErr w:type="spellEnd"/>
      <w:r w:rsidRPr="00BF1059">
        <w:rPr>
          <w:rFonts w:ascii="Arial" w:hAnsi="Arial" w:cs="Arial"/>
        </w:rPr>
        <w:t xml:space="preserve"> w projekcie, do limitu cross-</w:t>
      </w:r>
      <w:proofErr w:type="spellStart"/>
      <w:r w:rsidRPr="00BF1059">
        <w:rPr>
          <w:rFonts w:ascii="Arial" w:hAnsi="Arial" w:cs="Arial"/>
        </w:rPr>
        <w:t>financingu</w:t>
      </w:r>
      <w:proofErr w:type="spellEnd"/>
      <w:r w:rsidRPr="00BF1059">
        <w:rPr>
          <w:rFonts w:ascii="Arial" w:hAnsi="Arial" w:cs="Arial"/>
        </w:rPr>
        <w:t xml:space="preserve"> wliczane są koszty bezpośrednie oznaczone przez Ciebie jako cross-</w:t>
      </w:r>
      <w:proofErr w:type="spellStart"/>
      <w:r w:rsidRPr="00BF1059">
        <w:rPr>
          <w:rFonts w:ascii="Arial" w:hAnsi="Arial" w:cs="Arial"/>
        </w:rPr>
        <w:t>financing</w:t>
      </w:r>
      <w:proofErr w:type="spellEnd"/>
      <w:r w:rsidRPr="00BF1059">
        <w:rPr>
          <w:rFonts w:ascii="Arial" w:hAnsi="Arial" w:cs="Arial"/>
        </w:rPr>
        <w:t xml:space="preserve"> oraz naliczone od tych kosztów koszty pośrednie.</w:t>
      </w:r>
    </w:p>
    <w:p w14:paraId="775E3C9A" w14:textId="77777777" w:rsidR="00707563" w:rsidRPr="00BF1059" w:rsidRDefault="00707563" w:rsidP="00BF1059">
      <w:pPr>
        <w:spacing w:before="120" w:after="120" w:line="271" w:lineRule="auto"/>
        <w:rPr>
          <w:rFonts w:ascii="Arial" w:hAnsi="Arial" w:cs="Arial"/>
          <w:b/>
        </w:rPr>
      </w:pPr>
      <w:r w:rsidRPr="00BF1059">
        <w:rPr>
          <w:rFonts w:ascii="Arial" w:hAnsi="Arial" w:cs="Arial"/>
          <w:b/>
        </w:rPr>
        <w:t>Przykład aktualnego sposobu wyliczania limitu cross-</w:t>
      </w:r>
      <w:proofErr w:type="spellStart"/>
      <w:r w:rsidRPr="00BF1059">
        <w:rPr>
          <w:rFonts w:ascii="Arial" w:hAnsi="Arial" w:cs="Arial"/>
          <w:b/>
        </w:rPr>
        <w:t>financingu</w:t>
      </w:r>
      <w:proofErr w:type="spellEnd"/>
      <w:r w:rsidRPr="00BF1059">
        <w:rPr>
          <w:rFonts w:ascii="Arial" w:hAnsi="Arial" w:cs="Arial"/>
          <w:b/>
        </w:rPr>
        <w:t xml:space="preserve"> w projekcie:</w:t>
      </w:r>
    </w:p>
    <w:p w14:paraId="7547C672" w14:textId="77777777" w:rsidR="00707563" w:rsidRPr="00BF1059" w:rsidRDefault="00707563" w:rsidP="00BF1059">
      <w:pPr>
        <w:spacing w:line="264" w:lineRule="auto"/>
        <w:rPr>
          <w:rFonts w:ascii="Arial" w:hAnsi="Arial" w:cs="Arial"/>
        </w:rPr>
      </w:pPr>
      <w:r w:rsidRPr="00BF1059">
        <w:rPr>
          <w:rFonts w:ascii="Arial" w:hAnsi="Arial" w:cs="Arial"/>
        </w:rPr>
        <w:t>wartość wydatków kwalifikowalnych projektu:  625.000,00 zł (500.000,00 zł kosztów  bezpośrednich + 25% kosztów bezpośrednich tj. 125.000,00 zł)</w:t>
      </w:r>
    </w:p>
    <w:p w14:paraId="5D94EFD5" w14:textId="77777777" w:rsidR="00707563" w:rsidRPr="00BF1059" w:rsidRDefault="00707563" w:rsidP="00BF1059">
      <w:pPr>
        <w:spacing w:line="264" w:lineRule="auto"/>
        <w:rPr>
          <w:rFonts w:ascii="Arial" w:hAnsi="Arial" w:cs="Arial"/>
        </w:rPr>
      </w:pPr>
      <w:r w:rsidRPr="00BF1059">
        <w:rPr>
          <w:rFonts w:ascii="Arial" w:hAnsi="Arial" w:cs="Arial"/>
        </w:rPr>
        <w:t>limit kosztów pośrednich: 25%</w:t>
      </w:r>
    </w:p>
    <w:p w14:paraId="35C1B84A" w14:textId="77777777" w:rsidR="00707563" w:rsidRPr="00BF1059" w:rsidRDefault="00707563" w:rsidP="00BF1059">
      <w:pPr>
        <w:spacing w:line="264" w:lineRule="auto"/>
        <w:rPr>
          <w:rFonts w:ascii="Arial" w:hAnsi="Arial" w:cs="Arial"/>
          <w:b/>
          <w:bCs/>
        </w:rPr>
      </w:pPr>
      <w:r w:rsidRPr="00BF1059">
        <w:rPr>
          <w:rFonts w:ascii="Arial" w:hAnsi="Arial" w:cs="Arial"/>
        </w:rPr>
        <w:t>koszty bezpośrednie oznaczone jako cross-</w:t>
      </w:r>
      <w:proofErr w:type="spellStart"/>
      <w:r w:rsidRPr="00BF1059">
        <w:rPr>
          <w:rFonts w:ascii="Arial" w:hAnsi="Arial" w:cs="Arial"/>
        </w:rPr>
        <w:t>financing</w:t>
      </w:r>
      <w:proofErr w:type="spellEnd"/>
      <w:r w:rsidRPr="00BF1059">
        <w:rPr>
          <w:rFonts w:ascii="Arial" w:hAnsi="Arial" w:cs="Arial"/>
        </w:rPr>
        <w:t xml:space="preserve">: </w:t>
      </w:r>
      <w:r w:rsidRPr="00BF1059">
        <w:rPr>
          <w:rFonts w:ascii="Arial" w:hAnsi="Arial" w:cs="Arial"/>
          <w:b/>
          <w:bCs/>
          <w:color w:val="FF0000"/>
        </w:rPr>
        <w:t xml:space="preserve">40.000,00 zł </w:t>
      </w:r>
    </w:p>
    <w:p w14:paraId="63C7B6AA" w14:textId="77777777" w:rsidR="00707563" w:rsidRPr="00BF1059" w:rsidRDefault="00707563" w:rsidP="00BF1059">
      <w:pPr>
        <w:spacing w:line="264" w:lineRule="auto"/>
        <w:rPr>
          <w:rFonts w:ascii="Arial" w:hAnsi="Arial" w:cs="Arial"/>
          <w:color w:val="FF0000"/>
        </w:rPr>
      </w:pPr>
      <w:r w:rsidRPr="00BF1059">
        <w:rPr>
          <w:rFonts w:ascii="Arial" w:hAnsi="Arial" w:cs="Arial"/>
        </w:rPr>
        <w:t>koszty pośrednie naliczone od kosztów bezpośrednich oznaczonych jako cross-</w:t>
      </w:r>
      <w:proofErr w:type="spellStart"/>
      <w:r w:rsidRPr="00BF1059">
        <w:rPr>
          <w:rFonts w:ascii="Arial" w:hAnsi="Arial" w:cs="Arial"/>
        </w:rPr>
        <w:t>financing</w:t>
      </w:r>
      <w:proofErr w:type="spellEnd"/>
      <w:r w:rsidRPr="00BF1059">
        <w:rPr>
          <w:rFonts w:ascii="Arial" w:hAnsi="Arial" w:cs="Arial"/>
        </w:rPr>
        <w:t xml:space="preserve">: 40.000,00 zł *25%= </w:t>
      </w:r>
      <w:r w:rsidRPr="00BF1059">
        <w:rPr>
          <w:rFonts w:ascii="Arial" w:hAnsi="Arial" w:cs="Arial"/>
          <w:b/>
          <w:bCs/>
          <w:color w:val="FF0000"/>
        </w:rPr>
        <w:t>10.000,00 zł</w:t>
      </w:r>
    </w:p>
    <w:p w14:paraId="7FB7720B" w14:textId="77777777" w:rsidR="00707563" w:rsidRPr="00BF1059" w:rsidRDefault="00707563" w:rsidP="00BF1059">
      <w:pPr>
        <w:spacing w:line="264" w:lineRule="auto"/>
        <w:rPr>
          <w:rFonts w:ascii="Arial" w:hAnsi="Arial" w:cs="Arial"/>
          <w:b/>
          <w:bCs/>
        </w:rPr>
      </w:pPr>
      <w:r w:rsidRPr="00BF1059">
        <w:rPr>
          <w:rFonts w:ascii="Arial" w:hAnsi="Arial" w:cs="Arial"/>
          <w:b/>
          <w:bCs/>
        </w:rPr>
        <w:lastRenderedPageBreak/>
        <w:t>koszty wliczane do limitu cross-</w:t>
      </w:r>
      <w:proofErr w:type="spellStart"/>
      <w:r w:rsidRPr="00BF1059">
        <w:rPr>
          <w:rFonts w:ascii="Arial" w:hAnsi="Arial" w:cs="Arial"/>
          <w:b/>
          <w:bCs/>
        </w:rPr>
        <w:t>finanancingu</w:t>
      </w:r>
      <w:proofErr w:type="spellEnd"/>
      <w:r w:rsidRPr="00BF1059">
        <w:rPr>
          <w:rFonts w:ascii="Arial" w:hAnsi="Arial" w:cs="Arial"/>
        </w:rPr>
        <w:t>: 40.000,00 zł + 10.000,00 zł+=</w:t>
      </w:r>
      <w:r w:rsidRPr="00BF1059">
        <w:rPr>
          <w:rFonts w:ascii="Arial" w:hAnsi="Arial" w:cs="Arial"/>
          <w:b/>
          <w:bCs/>
        </w:rPr>
        <w:t xml:space="preserve"> </w:t>
      </w:r>
      <w:r w:rsidRPr="00BF1059">
        <w:rPr>
          <w:rFonts w:ascii="Arial" w:hAnsi="Arial" w:cs="Arial"/>
          <w:b/>
          <w:bCs/>
          <w:color w:val="FF0000"/>
        </w:rPr>
        <w:t>50.000,00 zł</w:t>
      </w:r>
    </w:p>
    <w:p w14:paraId="3B9F0B7A" w14:textId="77777777" w:rsidR="00707563" w:rsidRPr="00BF1059" w:rsidRDefault="00707563" w:rsidP="00BF1059">
      <w:pPr>
        <w:spacing w:line="264" w:lineRule="auto"/>
        <w:rPr>
          <w:rFonts w:ascii="Arial" w:hAnsi="Arial" w:cs="Arial"/>
          <w:b/>
          <w:bCs/>
          <w:color w:val="FF0000"/>
        </w:rPr>
      </w:pPr>
      <w:r w:rsidRPr="00BF1059">
        <w:rPr>
          <w:rFonts w:ascii="Arial" w:hAnsi="Arial" w:cs="Arial"/>
          <w:b/>
          <w:bCs/>
        </w:rPr>
        <w:t>% cross-</w:t>
      </w:r>
      <w:proofErr w:type="spellStart"/>
      <w:r w:rsidRPr="00BF1059">
        <w:rPr>
          <w:rFonts w:ascii="Arial" w:hAnsi="Arial" w:cs="Arial"/>
          <w:b/>
          <w:bCs/>
        </w:rPr>
        <w:t>financingu</w:t>
      </w:r>
      <w:proofErr w:type="spellEnd"/>
      <w:r w:rsidRPr="00BF1059">
        <w:rPr>
          <w:rFonts w:ascii="Arial" w:hAnsi="Arial" w:cs="Arial"/>
          <w:b/>
          <w:bCs/>
        </w:rPr>
        <w:t xml:space="preserve"> względem kosztów kwalifikowalnych: </w:t>
      </w:r>
      <w:r w:rsidRPr="00BF1059">
        <w:rPr>
          <w:rFonts w:ascii="Arial" w:hAnsi="Arial" w:cs="Arial"/>
        </w:rPr>
        <w:t>(50.000,000 zł * 100%)/ 625.000,00 zł=</w:t>
      </w:r>
      <w:r w:rsidRPr="00BF1059">
        <w:rPr>
          <w:rFonts w:ascii="Arial" w:hAnsi="Arial" w:cs="Arial"/>
          <w:b/>
          <w:bCs/>
        </w:rPr>
        <w:t xml:space="preserve"> </w:t>
      </w:r>
      <w:r w:rsidRPr="00BF1059">
        <w:rPr>
          <w:rFonts w:ascii="Arial" w:hAnsi="Arial" w:cs="Arial"/>
          <w:b/>
          <w:bCs/>
          <w:color w:val="FF0000"/>
        </w:rPr>
        <w:t>8%</w:t>
      </w:r>
    </w:p>
    <w:p w14:paraId="0F335A27" w14:textId="77777777" w:rsidR="00707563" w:rsidRPr="00D32A00" w:rsidRDefault="00707563" w:rsidP="00ED7BD3">
      <w:pPr>
        <w:pStyle w:val="Akapitzlist"/>
        <w:spacing w:before="120" w:after="120" w:line="271" w:lineRule="auto"/>
        <w:ind w:left="0"/>
        <w:contextualSpacing w:val="0"/>
        <w:rPr>
          <w:rFonts w:ascii="Arial" w:hAnsi="Arial" w:cs="Arial"/>
        </w:rPr>
      </w:pPr>
    </w:p>
    <w:p w14:paraId="2E9EFA43" w14:textId="77777777" w:rsidR="00232FAC" w:rsidRPr="00232FAC" w:rsidRDefault="00232FAC" w:rsidP="00E06270">
      <w:pPr>
        <w:spacing w:before="120" w:after="120" w:line="271" w:lineRule="auto"/>
        <w:rPr>
          <w:rFonts w:ascii="Arial" w:hAnsi="Arial" w:cs="Arial"/>
          <w:u w:val="single"/>
        </w:rPr>
      </w:pPr>
      <w:r w:rsidRPr="00232FAC">
        <w:rPr>
          <w:rFonts w:ascii="Arial" w:hAnsi="Arial" w:cs="Arial"/>
          <w:u w:val="single"/>
        </w:rPr>
        <w:t xml:space="preserve">Jeżeli konkretny wydatek nie jest objęty żadnym z limitów, nie wybierasz żadnego pola </w:t>
      </w:r>
      <w:proofErr w:type="spellStart"/>
      <w:r w:rsidRPr="00232FAC">
        <w:rPr>
          <w:rFonts w:ascii="Arial" w:hAnsi="Arial" w:cs="Arial"/>
          <w:u w:val="single"/>
        </w:rPr>
        <w:t>check-box</w:t>
      </w:r>
      <w:proofErr w:type="spellEnd"/>
    </w:p>
    <w:p w14:paraId="23F39969" w14:textId="77777777" w:rsidR="005679A4" w:rsidRPr="00B808CF" w:rsidRDefault="005679A4" w:rsidP="00E06270">
      <w:pPr>
        <w:spacing w:before="120" w:after="120" w:line="271" w:lineRule="auto"/>
        <w:rPr>
          <w:rFonts w:ascii="Arial" w:hAnsi="Arial" w:cs="Arial"/>
        </w:rPr>
      </w:pPr>
      <w:r w:rsidRPr="00B808CF">
        <w:rPr>
          <w:rFonts w:ascii="Arial" w:hAnsi="Arial" w:cs="Arial"/>
          <w:b/>
        </w:rPr>
        <w:t xml:space="preserve">Realizator </w:t>
      </w:r>
      <w:r w:rsidRPr="00B808CF">
        <w:rPr>
          <w:rFonts w:ascii="Arial" w:hAnsi="Arial" w:cs="Arial"/>
        </w:rPr>
        <w:t xml:space="preserve">– </w:t>
      </w:r>
      <w:r w:rsidR="00B9461A" w:rsidRPr="00B808CF">
        <w:rPr>
          <w:rFonts w:ascii="Arial" w:hAnsi="Arial" w:cs="Arial"/>
        </w:rPr>
        <w:t xml:space="preserve">pole uzupełniane z listy rozwijanej. W każdym przypadku w polu Realizator musisz wskazać podmiot, który ponosi wydatek. Podmiotem może być wnioskodawca lub jeden z realizatorów/partnerów wskazanych w sekcji </w:t>
      </w:r>
      <w:r w:rsidR="00B9461A" w:rsidRPr="00B808CF">
        <w:rPr>
          <w:rFonts w:ascii="Arial" w:hAnsi="Arial" w:cs="Arial"/>
          <w:b/>
        </w:rPr>
        <w:t>I</w:t>
      </w:r>
      <w:r w:rsidR="00B9461A">
        <w:rPr>
          <w:rFonts w:ascii="Arial" w:hAnsi="Arial" w:cs="Arial"/>
          <w:b/>
        </w:rPr>
        <w:t>I</w:t>
      </w:r>
      <w:r w:rsidR="00B9461A" w:rsidRPr="00B808CF">
        <w:rPr>
          <w:rFonts w:ascii="Arial" w:hAnsi="Arial" w:cs="Arial"/>
          <w:b/>
        </w:rPr>
        <w:t>. Wnioskodawca i realizatorzy</w:t>
      </w:r>
      <w:r w:rsidR="00B9461A" w:rsidRPr="00B808CF">
        <w:rPr>
          <w:rFonts w:ascii="Arial" w:hAnsi="Arial" w:cs="Arial"/>
        </w:rPr>
        <w:t>. Jeżeli projekt nie przewiduje udziału innych podmiotów w realizacji projektu system automatycznie przypisze każdą pozycję budżetową do wnioskodawcy</w:t>
      </w:r>
      <w:r w:rsidR="00B9461A">
        <w:rPr>
          <w:rFonts w:ascii="Arial" w:hAnsi="Arial" w:cs="Arial"/>
        </w:rPr>
        <w:t>.</w:t>
      </w:r>
    </w:p>
    <w:p w14:paraId="5351060B" w14:textId="77777777" w:rsidR="003748BD" w:rsidRDefault="003748BD" w:rsidP="00E06270">
      <w:pPr>
        <w:spacing w:before="120" w:after="120" w:line="271" w:lineRule="auto"/>
        <w:rPr>
          <w:rFonts w:ascii="Arial" w:hAnsi="Arial" w:cs="Arial"/>
        </w:rPr>
      </w:pPr>
      <w:r w:rsidRPr="006E7F2E">
        <w:rPr>
          <w:rFonts w:ascii="Arial" w:hAnsi="Arial" w:cs="Arial"/>
          <w:b/>
        </w:rPr>
        <w:t>Pamiętaj</w:t>
      </w:r>
      <w:r w:rsidR="00DC7A86" w:rsidRPr="00DC7A86">
        <w:rPr>
          <w:rFonts w:ascii="Arial" w:hAnsi="Arial" w:cs="Arial"/>
          <w:b/>
        </w:rPr>
        <w:t>!</w:t>
      </w:r>
      <w:r w:rsidR="004B03E0">
        <w:rPr>
          <w:rFonts w:ascii="Arial" w:hAnsi="Arial" w:cs="Arial"/>
        </w:rPr>
        <w:t xml:space="preserve"> </w:t>
      </w:r>
      <w:r w:rsidR="00C27D7B">
        <w:rPr>
          <w:rFonts w:ascii="Arial" w:hAnsi="Arial" w:cs="Arial"/>
        </w:rPr>
        <w:t>A</w:t>
      </w:r>
      <w:r w:rsidR="00C27D7B" w:rsidRPr="00B808CF">
        <w:rPr>
          <w:rFonts w:ascii="Arial" w:hAnsi="Arial" w:cs="Arial"/>
        </w:rPr>
        <w:t>by</w:t>
      </w:r>
      <w:r w:rsidRPr="00B808CF">
        <w:rPr>
          <w:rFonts w:ascii="Arial" w:hAnsi="Arial" w:cs="Arial"/>
        </w:rPr>
        <w:t xml:space="preserve"> liczba wszystkich pozycji budżetowych nie przekroczyła 400, a nazwy pozycji budżetowych w obrębie jednego zadania i podmiotu realizującego projekt były </w:t>
      </w:r>
      <w:r w:rsidR="0022780A">
        <w:rPr>
          <w:rFonts w:ascii="Arial" w:hAnsi="Arial" w:cs="Arial"/>
        </w:rPr>
        <w:t>różne.</w:t>
      </w:r>
    </w:p>
    <w:p w14:paraId="5723795C" w14:textId="77777777" w:rsidR="00F42CB2" w:rsidRPr="003E797F" w:rsidRDefault="00F42CB2" w:rsidP="00E06270">
      <w:pPr>
        <w:spacing w:before="120" w:after="120" w:line="271" w:lineRule="auto"/>
        <w:rPr>
          <w:rStyle w:val="markedcontent"/>
          <w:rFonts w:ascii="Arial" w:hAnsi="Arial" w:cs="Arial"/>
          <w:b/>
          <w:sz w:val="24"/>
          <w:szCs w:val="24"/>
          <w:u w:val="single"/>
        </w:rPr>
      </w:pPr>
      <w:r w:rsidRPr="003E797F">
        <w:rPr>
          <w:rStyle w:val="markedcontent"/>
          <w:rFonts w:ascii="Arial" w:hAnsi="Arial" w:cs="Arial"/>
          <w:b/>
          <w:sz w:val="24"/>
          <w:szCs w:val="24"/>
          <w:u w:val="single"/>
        </w:rPr>
        <w:t>Koszty pośrednie -</w:t>
      </w:r>
      <w:r w:rsidR="00DB77B0" w:rsidRPr="003E797F">
        <w:rPr>
          <w:rStyle w:val="markedcontent"/>
          <w:rFonts w:ascii="Arial" w:hAnsi="Arial" w:cs="Arial"/>
          <w:b/>
          <w:sz w:val="24"/>
          <w:szCs w:val="24"/>
          <w:u w:val="single"/>
        </w:rPr>
        <w:t xml:space="preserve"> </w:t>
      </w:r>
      <w:r w:rsidRPr="003E797F">
        <w:rPr>
          <w:rStyle w:val="markedcontent"/>
          <w:rFonts w:ascii="Arial" w:hAnsi="Arial" w:cs="Arial"/>
          <w:b/>
          <w:sz w:val="24"/>
          <w:szCs w:val="24"/>
          <w:u w:val="single"/>
        </w:rPr>
        <w:t>pozycja w budżecie</w:t>
      </w:r>
    </w:p>
    <w:p w14:paraId="06F39F15" w14:textId="77777777" w:rsidR="000F179E" w:rsidRDefault="000F179E" w:rsidP="00E06270">
      <w:pPr>
        <w:spacing w:before="120" w:after="120" w:line="271" w:lineRule="auto"/>
        <w:rPr>
          <w:rFonts w:ascii="Arial" w:hAnsi="Arial" w:cs="Arial"/>
        </w:rPr>
      </w:pPr>
      <w:r>
        <w:rPr>
          <w:rStyle w:val="markedcontent"/>
          <w:rFonts w:ascii="Arial" w:hAnsi="Arial" w:cs="Arial"/>
        </w:rPr>
        <w:t xml:space="preserve">Pozycja budżetowa w zadaniu </w:t>
      </w:r>
      <w:r w:rsidRPr="000F179E">
        <w:rPr>
          <w:rStyle w:val="markedcontent"/>
          <w:rFonts w:ascii="Arial" w:hAnsi="Arial" w:cs="Arial"/>
          <w:b/>
        </w:rPr>
        <w:t>Koszty pośrednie</w:t>
      </w:r>
      <w:r>
        <w:rPr>
          <w:rStyle w:val="markedcontent"/>
          <w:rFonts w:ascii="Arial" w:hAnsi="Arial" w:cs="Arial"/>
        </w:rPr>
        <w:t xml:space="preserve"> może być rozliczana jedynie metodą</w:t>
      </w:r>
      <w:r>
        <w:br/>
      </w:r>
      <w:r>
        <w:rPr>
          <w:rStyle w:val="markedcontent"/>
          <w:rFonts w:ascii="Arial" w:hAnsi="Arial" w:cs="Arial"/>
        </w:rPr>
        <w:t>uproszczoną za pomocą stawek ryczałtowych</w:t>
      </w:r>
    </w:p>
    <w:p w14:paraId="4B2AA83E" w14:textId="77777777" w:rsidR="003635FF" w:rsidRDefault="000A63CF" w:rsidP="00E06270">
      <w:pPr>
        <w:spacing w:before="120" w:after="120" w:line="271" w:lineRule="auto"/>
        <w:rPr>
          <w:rStyle w:val="markedcontent"/>
          <w:rFonts w:ascii="Arial" w:hAnsi="Arial" w:cs="Arial"/>
        </w:rPr>
      </w:pPr>
      <w:r>
        <w:rPr>
          <w:rStyle w:val="markedcontent"/>
          <w:rFonts w:ascii="Arial" w:hAnsi="Arial" w:cs="Arial"/>
        </w:rPr>
        <w:t>W</w:t>
      </w:r>
      <w:r w:rsidR="000F179E">
        <w:rPr>
          <w:rStyle w:val="markedcontent"/>
          <w:rFonts w:ascii="Arial" w:hAnsi="Arial" w:cs="Arial"/>
        </w:rPr>
        <w:t xml:space="preserve">ybierz z listy </w:t>
      </w:r>
      <w:r w:rsidR="000F179E" w:rsidRPr="000F179E">
        <w:rPr>
          <w:rStyle w:val="markedcontent"/>
          <w:rFonts w:ascii="Arial" w:hAnsi="Arial" w:cs="Arial"/>
          <w:b/>
          <w:i/>
        </w:rPr>
        <w:t>Nazwę kosztu</w:t>
      </w:r>
      <w:r w:rsidR="000F179E">
        <w:rPr>
          <w:rStyle w:val="markedcontent"/>
          <w:rFonts w:ascii="Arial" w:hAnsi="Arial" w:cs="Arial"/>
        </w:rPr>
        <w:t xml:space="preserve"> (Koszt rozliczany stawkami ryczałtowymi), a następnie uzupełnił pole </w:t>
      </w:r>
      <w:r w:rsidR="000F179E" w:rsidRPr="000F179E">
        <w:rPr>
          <w:rStyle w:val="markedcontent"/>
          <w:rFonts w:ascii="Arial" w:hAnsi="Arial" w:cs="Arial"/>
          <w:b/>
          <w:i/>
        </w:rPr>
        <w:t>Dofinansowanie</w:t>
      </w:r>
    </w:p>
    <w:p w14:paraId="3E853488" w14:textId="77777777" w:rsidR="00476064" w:rsidRDefault="003635FF" w:rsidP="00E06270">
      <w:pPr>
        <w:spacing w:before="120" w:after="120" w:line="271" w:lineRule="auto"/>
        <w:rPr>
          <w:rFonts w:ascii="Arial" w:hAnsi="Arial" w:cs="Arial"/>
        </w:rPr>
      </w:pPr>
      <w:r w:rsidRPr="003635FF">
        <w:rPr>
          <w:rFonts w:ascii="Arial" w:hAnsi="Arial" w:cs="Arial"/>
          <w:b/>
        </w:rPr>
        <w:t>Nazwa kosztu</w:t>
      </w:r>
      <w:r w:rsidRPr="003635FF">
        <w:rPr>
          <w:rFonts w:ascii="Arial" w:hAnsi="Arial" w:cs="Arial"/>
        </w:rPr>
        <w:t xml:space="preserve"> – pole wybierane z listy rozwijanej. Wybierz wartość stawki, która jest właściwa dla wartości Twojego projektu </w:t>
      </w:r>
    </w:p>
    <w:p w14:paraId="173D0F5D" w14:textId="77777777" w:rsidR="007D0DE6" w:rsidRPr="007D0DE6" w:rsidRDefault="007D0DE6" w:rsidP="00E06270">
      <w:pPr>
        <w:spacing w:before="120" w:after="120" w:line="271" w:lineRule="auto"/>
        <w:rPr>
          <w:rFonts w:ascii="Arial" w:hAnsi="Arial" w:cs="Arial"/>
        </w:rPr>
      </w:pPr>
      <w:r w:rsidRPr="007D0DE6">
        <w:rPr>
          <w:rFonts w:ascii="Arial" w:hAnsi="Arial" w:cs="Arial"/>
        </w:rPr>
        <w:t>Koszty pośrednie projektu EFS+ są rozliczane wyłącznie z wykorzystaniem</w:t>
      </w:r>
      <w:r>
        <w:rPr>
          <w:rFonts w:ascii="Arial" w:hAnsi="Arial" w:cs="Arial"/>
        </w:rPr>
        <w:t xml:space="preserve"> </w:t>
      </w:r>
      <w:r w:rsidRPr="007D0DE6">
        <w:rPr>
          <w:rFonts w:ascii="Arial" w:hAnsi="Arial" w:cs="Arial"/>
        </w:rPr>
        <w:t>następujących stawek ryczałtowych:</w:t>
      </w:r>
    </w:p>
    <w:p w14:paraId="1C8320FA"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25% kosztów bezpośrednich – w przypadku projektów o wartości kosztów</w:t>
      </w:r>
      <w:r w:rsidR="00602DB8" w:rsidRPr="00602DB8">
        <w:rPr>
          <w:rFonts w:ascii="Arial" w:hAnsi="Arial" w:cs="Arial"/>
        </w:rPr>
        <w:t xml:space="preserve"> b</w:t>
      </w:r>
      <w:r w:rsidRPr="00602DB8">
        <w:rPr>
          <w:rFonts w:ascii="Arial" w:hAnsi="Arial" w:cs="Arial"/>
        </w:rPr>
        <w:t>ezpośrednich</w:t>
      </w:r>
      <w:r w:rsidR="00602DB8" w:rsidRPr="00602DB8">
        <w:rPr>
          <w:rFonts w:ascii="Arial" w:hAnsi="Arial" w:cs="Arial"/>
        </w:rPr>
        <w:t xml:space="preserve"> </w:t>
      </w:r>
      <w:r w:rsidRPr="00602DB8">
        <w:rPr>
          <w:rFonts w:ascii="Arial" w:hAnsi="Arial" w:cs="Arial"/>
        </w:rPr>
        <w:t>do 830 tys. PLN włącznie,</w:t>
      </w:r>
    </w:p>
    <w:p w14:paraId="6D94E784"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20%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830 tys. PLN do 1 740 tys. PLN włącznie,</w:t>
      </w:r>
    </w:p>
    <w:p w14:paraId="0482A4D9" w14:textId="77777777" w:rsidR="007D0DE6" w:rsidRPr="00602DB8" w:rsidRDefault="007D0DE6" w:rsidP="00E06270">
      <w:pPr>
        <w:pStyle w:val="Akapitzlist"/>
        <w:numPr>
          <w:ilvl w:val="0"/>
          <w:numId w:val="36"/>
        </w:numPr>
        <w:spacing w:before="120" w:after="120" w:line="271" w:lineRule="auto"/>
        <w:rPr>
          <w:rFonts w:ascii="Arial" w:hAnsi="Arial" w:cs="Arial"/>
        </w:rPr>
      </w:pPr>
      <w:r w:rsidRPr="00602DB8">
        <w:rPr>
          <w:rFonts w:ascii="Arial" w:hAnsi="Arial" w:cs="Arial"/>
        </w:rPr>
        <w:t>15% kosztów bezpośrednich – w przypadku projektów o wartości kosztów</w:t>
      </w:r>
      <w:r w:rsidR="00602DB8" w:rsidRPr="00602DB8">
        <w:rPr>
          <w:rFonts w:ascii="Arial" w:hAnsi="Arial" w:cs="Arial"/>
        </w:rPr>
        <w:t xml:space="preserve"> </w:t>
      </w:r>
      <w:r w:rsidRPr="00602DB8">
        <w:rPr>
          <w:rFonts w:ascii="Arial" w:hAnsi="Arial" w:cs="Arial"/>
        </w:rPr>
        <w:t>bezpośrednich powyżej 1 740 tys. PLN do 4 550 tys. PLN włącznie,</w:t>
      </w:r>
    </w:p>
    <w:p w14:paraId="22FACFE8" w14:textId="77777777" w:rsidR="00E25F71" w:rsidRDefault="007D0DE6" w:rsidP="00E25F71">
      <w:pPr>
        <w:pStyle w:val="Akapitzlist"/>
        <w:numPr>
          <w:ilvl w:val="0"/>
          <w:numId w:val="36"/>
        </w:numPr>
        <w:spacing w:before="120" w:after="120" w:line="271" w:lineRule="auto"/>
        <w:rPr>
          <w:rFonts w:ascii="Arial" w:hAnsi="Arial" w:cs="Arial"/>
        </w:rPr>
      </w:pPr>
      <w:r w:rsidRPr="00602DB8">
        <w:rPr>
          <w:rFonts w:ascii="Arial" w:hAnsi="Arial" w:cs="Arial"/>
        </w:rPr>
        <w:t>10% kosztów bezpośrednich – w przypadku projektów o wartości kosztów</w:t>
      </w:r>
      <w:r w:rsidR="00602DB8" w:rsidRPr="00602DB8">
        <w:rPr>
          <w:rFonts w:ascii="Arial" w:hAnsi="Arial" w:cs="Arial"/>
        </w:rPr>
        <w:t xml:space="preserve"> </w:t>
      </w:r>
      <w:r w:rsidRPr="00602DB8">
        <w:rPr>
          <w:rFonts w:ascii="Arial" w:hAnsi="Arial" w:cs="Arial"/>
        </w:rPr>
        <w:t>bezpośrednich</w:t>
      </w:r>
      <w:r w:rsidR="00602DB8">
        <w:rPr>
          <w:rFonts w:ascii="Arial" w:hAnsi="Arial" w:cs="Arial"/>
        </w:rPr>
        <w:t xml:space="preserve"> </w:t>
      </w:r>
      <w:r w:rsidRPr="00602DB8">
        <w:rPr>
          <w:rFonts w:ascii="Arial" w:hAnsi="Arial" w:cs="Arial"/>
        </w:rPr>
        <w:t>przekraczającej 4 550 tys. PLN,</w:t>
      </w:r>
    </w:p>
    <w:p w14:paraId="46390CDC" w14:textId="19CA690B" w:rsidR="00B67A8C" w:rsidRDefault="00B67A8C" w:rsidP="003E797F">
      <w:pPr>
        <w:spacing w:before="120" w:after="120" w:line="271" w:lineRule="auto"/>
        <w:rPr>
          <w:rStyle w:val="markedcontent"/>
          <w:rFonts w:ascii="Arial" w:hAnsi="Arial" w:cs="Arial"/>
        </w:rPr>
      </w:pPr>
      <w:r w:rsidRPr="00B67A8C">
        <w:rPr>
          <w:rFonts w:ascii="Arial" w:hAnsi="Arial" w:cs="Arial"/>
        </w:rPr>
        <w:t>Należy wybrać właściwą stawkę z dostępnych w systemie stawek ryczałtowych. Następnie system wyliczy wartość ogółem wydatku, pozostaje jedynie uzupełnić wartość dofinansowania.</w:t>
      </w:r>
    </w:p>
    <w:p w14:paraId="76921184" w14:textId="77777777" w:rsidR="00856454" w:rsidRPr="00856454" w:rsidRDefault="00856454" w:rsidP="00856454">
      <w:pPr>
        <w:spacing w:before="120" w:after="120" w:line="271" w:lineRule="auto"/>
        <w:rPr>
          <w:rFonts w:ascii="Arial" w:hAnsi="Arial" w:cs="Arial"/>
        </w:rPr>
      </w:pPr>
      <w:r w:rsidRPr="00856454">
        <w:rPr>
          <w:rFonts w:ascii="Arial" w:hAnsi="Arial" w:cs="Arial"/>
        </w:rPr>
        <w:t>Pamiętaj, jeśli w sekcji Budżet projektu wybrałeś limit cross -</w:t>
      </w:r>
      <w:proofErr w:type="spellStart"/>
      <w:r w:rsidRPr="00856454">
        <w:rPr>
          <w:rFonts w:ascii="Arial" w:hAnsi="Arial" w:cs="Arial"/>
        </w:rPr>
        <w:t>financinu</w:t>
      </w:r>
      <w:proofErr w:type="spellEnd"/>
      <w:r w:rsidRPr="00856454">
        <w:rPr>
          <w:rFonts w:ascii="Arial" w:hAnsi="Arial" w:cs="Arial"/>
        </w:rPr>
        <w:t>, to w zadaniu Koszty pośrednie (jeżeli wystąpią) należy dodać dwie pozycje kosztów pośrednich.</w:t>
      </w:r>
    </w:p>
    <w:p w14:paraId="5CB6E425" w14:textId="77777777" w:rsidR="00856454" w:rsidRPr="00856454" w:rsidRDefault="00856454" w:rsidP="00856454">
      <w:pPr>
        <w:spacing w:before="120" w:after="120" w:line="271" w:lineRule="auto"/>
        <w:rPr>
          <w:rFonts w:ascii="Arial" w:hAnsi="Arial" w:cs="Arial"/>
        </w:rPr>
      </w:pPr>
      <w:r w:rsidRPr="00856454">
        <w:rPr>
          <w:rFonts w:ascii="Arial" w:hAnsi="Arial" w:cs="Arial"/>
        </w:rPr>
        <w:t>Pierwsza pozycja kosztów pośrednich będzie obliczała wartość kosztów pośrednich jako procent od wszystkich pozycji, w których nie wybrałeś limitu cross-</w:t>
      </w:r>
      <w:proofErr w:type="spellStart"/>
      <w:r w:rsidRPr="00856454">
        <w:rPr>
          <w:rFonts w:ascii="Arial" w:hAnsi="Arial" w:cs="Arial"/>
        </w:rPr>
        <w:t>financingu</w:t>
      </w:r>
      <w:proofErr w:type="spellEnd"/>
      <w:r w:rsidRPr="00856454">
        <w:rPr>
          <w:rFonts w:ascii="Arial" w:hAnsi="Arial" w:cs="Arial"/>
        </w:rPr>
        <w:t>.</w:t>
      </w:r>
    </w:p>
    <w:p w14:paraId="6F5B4E8F" w14:textId="77777777" w:rsidR="00856454" w:rsidRPr="00856454" w:rsidRDefault="00856454" w:rsidP="00856454">
      <w:pPr>
        <w:spacing w:before="120" w:after="120" w:line="271" w:lineRule="auto"/>
        <w:rPr>
          <w:rFonts w:ascii="Arial" w:hAnsi="Arial" w:cs="Arial"/>
          <w:iCs/>
        </w:rPr>
      </w:pPr>
      <w:r w:rsidRPr="00856454">
        <w:rPr>
          <w:rFonts w:ascii="Arial" w:hAnsi="Arial" w:cs="Arial"/>
          <w:iCs/>
        </w:rPr>
        <w:t xml:space="preserve">Druga pozycja kosztów pośrednich będzie oznaczona jako limit cross – </w:t>
      </w:r>
      <w:proofErr w:type="spellStart"/>
      <w:r w:rsidRPr="00856454">
        <w:rPr>
          <w:rFonts w:ascii="Arial" w:hAnsi="Arial" w:cs="Arial"/>
          <w:iCs/>
        </w:rPr>
        <w:t>financingu</w:t>
      </w:r>
      <w:proofErr w:type="spellEnd"/>
      <w:r w:rsidRPr="00856454">
        <w:rPr>
          <w:rFonts w:ascii="Arial" w:hAnsi="Arial" w:cs="Arial"/>
          <w:iCs/>
        </w:rPr>
        <w:t xml:space="preserve"> i będzie</w:t>
      </w:r>
    </w:p>
    <w:p w14:paraId="1CE1AC1A" w14:textId="77777777" w:rsidR="00856454" w:rsidRPr="00856454" w:rsidRDefault="00856454" w:rsidP="00856454">
      <w:pPr>
        <w:spacing w:before="120" w:after="120" w:line="271" w:lineRule="auto"/>
        <w:rPr>
          <w:rFonts w:ascii="Arial" w:hAnsi="Arial" w:cs="Arial"/>
          <w:iCs/>
        </w:rPr>
      </w:pPr>
      <w:r w:rsidRPr="00856454">
        <w:rPr>
          <w:rFonts w:ascii="Arial" w:hAnsi="Arial" w:cs="Arial"/>
          <w:iCs/>
        </w:rPr>
        <w:t>liczyła koszty pośrednie wyłącznie od kosztów bezpośrednich, w których wybrano limit cross-</w:t>
      </w:r>
      <w:proofErr w:type="spellStart"/>
      <w:r w:rsidRPr="00856454">
        <w:rPr>
          <w:rFonts w:ascii="Arial" w:hAnsi="Arial" w:cs="Arial"/>
          <w:iCs/>
        </w:rPr>
        <w:t>financingu</w:t>
      </w:r>
      <w:proofErr w:type="spellEnd"/>
      <w:r w:rsidRPr="00856454">
        <w:rPr>
          <w:rFonts w:ascii="Arial" w:hAnsi="Arial" w:cs="Arial"/>
          <w:iCs/>
        </w:rPr>
        <w:t xml:space="preserve">. </w:t>
      </w:r>
    </w:p>
    <w:p w14:paraId="18942782" w14:textId="5100C931" w:rsidR="00856454" w:rsidRPr="00856454" w:rsidRDefault="00856454" w:rsidP="00856454">
      <w:pPr>
        <w:spacing w:before="120" w:after="120" w:line="271" w:lineRule="auto"/>
        <w:rPr>
          <w:rFonts w:ascii="Arial" w:hAnsi="Arial" w:cs="Arial"/>
          <w:iCs/>
        </w:rPr>
      </w:pPr>
      <w:r w:rsidRPr="00856454">
        <w:rPr>
          <w:rFonts w:ascii="Arial" w:hAnsi="Arial" w:cs="Arial"/>
          <w:iCs/>
        </w:rPr>
        <w:lastRenderedPageBreak/>
        <w:t>Druga pozycja kosztów pośrednich (dotycząca cross-</w:t>
      </w:r>
      <w:proofErr w:type="spellStart"/>
      <w:r w:rsidRPr="00856454">
        <w:rPr>
          <w:rFonts w:ascii="Arial" w:hAnsi="Arial" w:cs="Arial"/>
          <w:iCs/>
        </w:rPr>
        <w:t>financingu</w:t>
      </w:r>
      <w:proofErr w:type="spellEnd"/>
      <w:r w:rsidRPr="00856454">
        <w:rPr>
          <w:rFonts w:ascii="Arial" w:hAnsi="Arial" w:cs="Arial"/>
          <w:iCs/>
        </w:rPr>
        <w:t>) będzie posiadała tą samą stawkę ryczałtową  tj. będzie oznaczona  tym samym procentem co pierwsza pozycja</w:t>
      </w:r>
    </w:p>
    <w:p w14:paraId="5ED70C63" w14:textId="217233D5" w:rsidR="00856454" w:rsidRPr="003E797F" w:rsidRDefault="00856454" w:rsidP="003E797F">
      <w:pPr>
        <w:spacing w:before="120" w:after="120" w:line="271" w:lineRule="auto"/>
        <w:rPr>
          <w:rFonts w:ascii="Arial" w:hAnsi="Arial" w:cs="Arial"/>
        </w:rPr>
      </w:pPr>
      <w:r w:rsidRPr="00856454">
        <w:rPr>
          <w:rFonts w:ascii="Arial" w:hAnsi="Arial" w:cs="Arial"/>
          <w:iCs/>
        </w:rPr>
        <w:t>Przykład: Jeżeli stawka ryczałtowa pierwszej pozycji wyniosła 25%, ryczałt dla  drugiej pozycji też wyniesie 25%.</w:t>
      </w:r>
      <w:r w:rsidRPr="00856454">
        <w:rPr>
          <w:rFonts w:ascii="Arial" w:hAnsi="Arial" w:cs="Arial"/>
        </w:rPr>
        <w:t xml:space="preserve"> </w:t>
      </w:r>
    </w:p>
    <w:p w14:paraId="1CBA24A8" w14:textId="02838B26" w:rsidR="006B08CC" w:rsidRDefault="00476064" w:rsidP="006B08CC">
      <w:pPr>
        <w:spacing w:before="120" w:after="120" w:line="271" w:lineRule="auto"/>
        <w:rPr>
          <w:rFonts w:ascii="Arial" w:hAnsi="Arial" w:cs="Arial"/>
        </w:rPr>
      </w:pPr>
      <w:r w:rsidRPr="00476064">
        <w:rPr>
          <w:rFonts w:ascii="Arial" w:hAnsi="Arial" w:cs="Arial"/>
          <w:b/>
        </w:rPr>
        <w:t>Dofinansowanie</w:t>
      </w:r>
      <w:r w:rsidRPr="00476064">
        <w:t xml:space="preserve"> </w:t>
      </w:r>
      <w:r>
        <w:t xml:space="preserve">- </w:t>
      </w:r>
      <w:r w:rsidR="006B08CC">
        <w:rPr>
          <w:rFonts w:ascii="Arial" w:hAnsi="Arial" w:cs="Arial"/>
        </w:rPr>
        <w:t xml:space="preserve">wpisz </w:t>
      </w:r>
      <w:r w:rsidR="006B08CC" w:rsidRPr="00B808CF">
        <w:rPr>
          <w:rFonts w:ascii="Arial" w:hAnsi="Arial" w:cs="Arial"/>
        </w:rPr>
        <w:t xml:space="preserve">wartość w PLN – </w:t>
      </w:r>
      <w:r w:rsidR="0022780A" w:rsidRPr="00B808CF">
        <w:rPr>
          <w:rFonts w:ascii="Arial" w:hAnsi="Arial" w:cs="Arial"/>
        </w:rPr>
        <w:t>dofinansowanie stanowi maksymaln</w:t>
      </w:r>
      <w:r w:rsidR="0022780A">
        <w:rPr>
          <w:rFonts w:ascii="Arial" w:hAnsi="Arial" w:cs="Arial"/>
        </w:rPr>
        <w:t>ą</w:t>
      </w:r>
      <w:r w:rsidR="0022780A" w:rsidRPr="00B808CF">
        <w:rPr>
          <w:rFonts w:ascii="Arial" w:hAnsi="Arial" w:cs="Arial"/>
        </w:rPr>
        <w:t xml:space="preserve"> wartość środków jakie można otrzymać</w:t>
      </w:r>
      <w:r w:rsidR="0022780A">
        <w:rPr>
          <w:rFonts w:ascii="Arial" w:hAnsi="Arial" w:cs="Arial"/>
        </w:rPr>
        <w:t>:</w:t>
      </w:r>
      <w:r w:rsidR="0022780A" w:rsidRPr="00B808CF">
        <w:rPr>
          <w:rFonts w:ascii="Arial" w:hAnsi="Arial" w:cs="Arial"/>
        </w:rPr>
        <w:t xml:space="preserve"> </w:t>
      </w:r>
      <w:r w:rsidR="0022780A">
        <w:rPr>
          <w:rFonts w:ascii="Arial" w:hAnsi="Arial" w:cs="Arial"/>
        </w:rPr>
        <w:t xml:space="preserve">środki EFS+ i BP. </w:t>
      </w:r>
      <w:r w:rsidR="006B08CC">
        <w:rPr>
          <w:rFonts w:ascii="Arial" w:hAnsi="Arial" w:cs="Arial"/>
        </w:rPr>
        <w:t>Jeśli planujesz wnieś</w:t>
      </w:r>
      <w:r w:rsidR="008A1641">
        <w:rPr>
          <w:rFonts w:ascii="Arial" w:hAnsi="Arial" w:cs="Arial"/>
        </w:rPr>
        <w:t>ć</w:t>
      </w:r>
      <w:r w:rsidR="006B08CC">
        <w:rPr>
          <w:rFonts w:ascii="Arial" w:hAnsi="Arial" w:cs="Arial"/>
        </w:rPr>
        <w:t xml:space="preserve"> wkład własny konkretnymi wydatkami, możliwe będzie że Twoje dofinansowanie dla konkretnego wydatku wyniesie 100% a dla innego 0%.</w:t>
      </w:r>
    </w:p>
    <w:p w14:paraId="2C1CFAE1" w14:textId="77777777" w:rsidR="006B08CC" w:rsidRPr="00B808CF" w:rsidRDefault="006B08CC" w:rsidP="006B08CC">
      <w:pPr>
        <w:spacing w:before="120" w:after="120" w:line="271" w:lineRule="auto"/>
        <w:rPr>
          <w:rFonts w:ascii="Arial" w:hAnsi="Arial" w:cs="Arial"/>
        </w:rPr>
      </w:pPr>
      <w:r>
        <w:rPr>
          <w:rFonts w:ascii="Arial" w:hAnsi="Arial" w:cs="Arial"/>
        </w:rPr>
        <w:t>Pamiętaj! Sposób oszacowania wysokości dofinansowania zależy od konstrukcji budżetu Twojego projektu. Uzupełniając poszczególne pozycje w budżecie musisz zachować proporcje wskazane w Regulaminie wyboru w odniesieniu do ogólnej wartości projektu</w:t>
      </w:r>
      <w:r w:rsidR="009E6E73">
        <w:rPr>
          <w:rFonts w:ascii="Arial" w:hAnsi="Arial" w:cs="Arial"/>
        </w:rPr>
        <w:t>,</w:t>
      </w:r>
      <w:r>
        <w:rPr>
          <w:rFonts w:ascii="Arial" w:hAnsi="Arial" w:cs="Arial"/>
        </w:rPr>
        <w:t xml:space="preserve"> nie poszczególnych wydatków.</w:t>
      </w:r>
    </w:p>
    <w:p w14:paraId="6ED145E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3" w:name="_Toc135387482"/>
      <w:r w:rsidRPr="007E0750">
        <w:rPr>
          <w:rFonts w:ascii="Arial" w:hAnsi="Arial" w:cs="Arial"/>
          <w:b/>
          <w:color w:val="auto"/>
        </w:rPr>
        <w:t>Podsumowanie budżetu</w:t>
      </w:r>
      <w:bookmarkEnd w:id="13"/>
    </w:p>
    <w:p w14:paraId="6D73A9A6" w14:textId="77777777" w:rsidR="00FC4783" w:rsidRDefault="00FC4783" w:rsidP="00E06270">
      <w:pPr>
        <w:spacing w:before="120" w:after="120" w:line="271" w:lineRule="auto"/>
        <w:rPr>
          <w:rFonts w:ascii="Arial" w:hAnsi="Arial" w:cs="Arial"/>
        </w:rPr>
      </w:pPr>
      <w:r w:rsidRPr="00B808CF">
        <w:rPr>
          <w:rFonts w:ascii="Arial" w:hAnsi="Arial" w:cs="Arial"/>
        </w:rPr>
        <w:t>Sekcja</w:t>
      </w:r>
      <w:r w:rsidR="00295BDB">
        <w:rPr>
          <w:rFonts w:ascii="Arial" w:hAnsi="Arial" w:cs="Arial"/>
        </w:rPr>
        <w:t xml:space="preserve"> ta</w:t>
      </w:r>
      <w:r w:rsidRPr="00B808CF">
        <w:rPr>
          <w:rFonts w:ascii="Arial" w:hAnsi="Arial" w:cs="Arial"/>
        </w:rPr>
        <w:t xml:space="preserve"> </w:t>
      </w:r>
      <w:r w:rsidR="00295BDB">
        <w:rPr>
          <w:rFonts w:ascii="Arial" w:hAnsi="Arial" w:cs="Arial"/>
        </w:rPr>
        <w:t xml:space="preserve">jest </w:t>
      </w:r>
      <w:r w:rsidRPr="00B808CF">
        <w:rPr>
          <w:rFonts w:ascii="Arial" w:hAnsi="Arial" w:cs="Arial"/>
        </w:rPr>
        <w:t>nieedytowaln</w:t>
      </w:r>
      <w:r w:rsidR="00295BDB">
        <w:rPr>
          <w:rFonts w:ascii="Arial" w:hAnsi="Arial" w:cs="Arial"/>
        </w:rPr>
        <w:t>a</w:t>
      </w:r>
      <w:r w:rsidRPr="00B808CF">
        <w:rPr>
          <w:rFonts w:ascii="Arial" w:hAnsi="Arial" w:cs="Arial"/>
        </w:rPr>
        <w:t>. Sekcja zawiera podsumowanie budżetu sporządzonego w</w:t>
      </w:r>
      <w:r w:rsidR="00295BDB">
        <w:rPr>
          <w:rFonts w:ascii="Arial" w:hAnsi="Arial" w:cs="Arial"/>
        </w:rPr>
        <w:t> </w:t>
      </w:r>
      <w:r w:rsidRPr="00B808CF">
        <w:rPr>
          <w:rFonts w:ascii="Arial" w:hAnsi="Arial" w:cs="Arial"/>
        </w:rPr>
        <w:t xml:space="preserve">sekcji </w:t>
      </w:r>
      <w:r w:rsidRPr="00ED7BD3">
        <w:rPr>
          <w:rFonts w:ascii="Arial" w:hAnsi="Arial" w:cs="Arial"/>
          <w:b/>
        </w:rPr>
        <w:t xml:space="preserve">Budżet </w:t>
      </w:r>
      <w:r w:rsidRPr="00B808CF">
        <w:rPr>
          <w:rFonts w:ascii="Arial" w:hAnsi="Arial" w:cs="Arial"/>
        </w:rPr>
        <w:t>projektu</w:t>
      </w:r>
      <w:r w:rsidR="00A429E5">
        <w:rPr>
          <w:rFonts w:ascii="Arial" w:hAnsi="Arial" w:cs="Arial"/>
        </w:rPr>
        <w:t>.</w:t>
      </w:r>
      <w:r w:rsidR="006538F2">
        <w:rPr>
          <w:rFonts w:ascii="Arial" w:hAnsi="Arial" w:cs="Arial"/>
        </w:rPr>
        <w:t xml:space="preserve"> W celu zweryfikowania poprawności budżetu oraz innych części wniosku kliknij przycisk </w:t>
      </w:r>
      <w:r w:rsidR="006538F2" w:rsidRPr="00ED7BD3">
        <w:rPr>
          <w:rFonts w:ascii="Arial" w:hAnsi="Arial" w:cs="Arial"/>
          <w:b/>
          <w:i/>
        </w:rPr>
        <w:t>Sprawdź</w:t>
      </w:r>
      <w:r w:rsidR="006538F2">
        <w:rPr>
          <w:rFonts w:ascii="Arial" w:hAnsi="Arial" w:cs="Arial"/>
        </w:rPr>
        <w:t>.</w:t>
      </w:r>
    </w:p>
    <w:p w14:paraId="09403387" w14:textId="77777777" w:rsidR="00FC4783" w:rsidRPr="007E0750" w:rsidRDefault="00FC4783" w:rsidP="006E7F2E">
      <w:pPr>
        <w:pStyle w:val="Nagwek1"/>
        <w:numPr>
          <w:ilvl w:val="0"/>
          <w:numId w:val="43"/>
        </w:numPr>
        <w:spacing w:before="120" w:after="120" w:line="271" w:lineRule="auto"/>
        <w:ind w:left="567" w:hanging="567"/>
        <w:rPr>
          <w:rFonts w:ascii="Arial" w:hAnsi="Arial" w:cs="Arial"/>
          <w:b/>
          <w:color w:val="auto"/>
        </w:rPr>
      </w:pPr>
      <w:bookmarkStart w:id="14" w:name="_Toc135387483"/>
      <w:r w:rsidRPr="007E0750">
        <w:rPr>
          <w:rFonts w:ascii="Arial" w:hAnsi="Arial" w:cs="Arial"/>
          <w:b/>
          <w:color w:val="auto"/>
        </w:rPr>
        <w:t>Źródła finansowania</w:t>
      </w:r>
      <w:bookmarkEnd w:id="14"/>
    </w:p>
    <w:p w14:paraId="7F057D02" w14:textId="77777777" w:rsidR="00FC4783" w:rsidRPr="00B808CF" w:rsidRDefault="00FC4783" w:rsidP="00E06270">
      <w:pPr>
        <w:spacing w:before="120" w:after="120" w:line="271" w:lineRule="auto"/>
        <w:rPr>
          <w:rFonts w:ascii="Arial" w:hAnsi="Arial" w:cs="Arial"/>
        </w:rPr>
      </w:pPr>
      <w:r w:rsidRPr="00B808CF">
        <w:rPr>
          <w:rFonts w:ascii="Arial" w:hAnsi="Arial" w:cs="Arial"/>
        </w:rPr>
        <w:t>Sekcja zawiera informacje na temat źródeł finansowania wykazanego w budżecie projektu</w:t>
      </w:r>
      <w:r w:rsidR="00773DAA">
        <w:rPr>
          <w:rFonts w:ascii="Arial" w:hAnsi="Arial" w:cs="Arial"/>
        </w:rPr>
        <w:t>, w tym źródeł</w:t>
      </w:r>
      <w:r w:rsidRPr="00B808CF">
        <w:rPr>
          <w:rFonts w:ascii="Arial" w:hAnsi="Arial" w:cs="Arial"/>
        </w:rPr>
        <w:t xml:space="preserve"> wkładu własnego. </w:t>
      </w:r>
    </w:p>
    <w:p w14:paraId="1099B40F" w14:textId="77777777" w:rsidR="00FC4783" w:rsidRPr="00B808CF" w:rsidRDefault="00FC4783" w:rsidP="00E06270">
      <w:pPr>
        <w:spacing w:before="120" w:after="120" w:line="271" w:lineRule="auto"/>
        <w:rPr>
          <w:rFonts w:ascii="Arial" w:hAnsi="Arial" w:cs="Arial"/>
        </w:rPr>
      </w:pPr>
      <w:r w:rsidRPr="00B808CF">
        <w:rPr>
          <w:rFonts w:ascii="Arial" w:hAnsi="Arial" w:cs="Arial"/>
        </w:rPr>
        <w:t>Wkład własny może być finansowany z budżetu państwa, budżetu jednostek samorządu terytorialnego, innych środków publicznych lub środków prywatnych.</w:t>
      </w:r>
      <w:r w:rsidR="006538F2">
        <w:rPr>
          <w:rFonts w:ascii="Arial" w:hAnsi="Arial" w:cs="Arial"/>
        </w:rPr>
        <w:t xml:space="preserve"> Zweryfikuj wartości projektu z sekcją </w:t>
      </w:r>
      <w:r w:rsidR="006538F2" w:rsidRPr="00ED7BD3">
        <w:rPr>
          <w:rFonts w:ascii="Arial" w:hAnsi="Arial" w:cs="Arial"/>
          <w:b/>
        </w:rPr>
        <w:t>Podsumowanie budżetu</w:t>
      </w:r>
      <w:r w:rsidR="006538F2">
        <w:rPr>
          <w:rFonts w:ascii="Arial" w:hAnsi="Arial" w:cs="Arial"/>
        </w:rPr>
        <w:t>.</w:t>
      </w:r>
    </w:p>
    <w:p w14:paraId="739D6083" w14:textId="5ABE01B0" w:rsidR="00F33C94" w:rsidRDefault="00F33C94" w:rsidP="00E06270">
      <w:pPr>
        <w:spacing w:before="120" w:after="120" w:line="271" w:lineRule="auto"/>
        <w:rPr>
          <w:rFonts w:ascii="Arial" w:hAnsi="Arial" w:cs="Arial"/>
        </w:rPr>
      </w:pPr>
      <w:r w:rsidRPr="00B808CF">
        <w:rPr>
          <w:rFonts w:ascii="Arial" w:hAnsi="Arial" w:cs="Arial"/>
          <w:b/>
        </w:rPr>
        <w:t>Dofinansowanie</w:t>
      </w:r>
      <w:r w:rsidRPr="00B808CF">
        <w:rPr>
          <w:rFonts w:ascii="Arial" w:hAnsi="Arial" w:cs="Arial"/>
        </w:rPr>
        <w:t xml:space="preserve"> – w polu tym </w:t>
      </w:r>
      <w:r w:rsidR="001D7384">
        <w:rPr>
          <w:rFonts w:ascii="Arial" w:hAnsi="Arial" w:cs="Arial"/>
        </w:rPr>
        <w:t>wpisz</w:t>
      </w:r>
      <w:r w:rsidRPr="00B808CF">
        <w:rPr>
          <w:rFonts w:ascii="Arial" w:hAnsi="Arial" w:cs="Arial"/>
        </w:rPr>
        <w:t xml:space="preserve"> wartość z dokładnością do dwóch miejsc po przecinku.</w:t>
      </w:r>
      <w:r w:rsidR="00B8025B" w:rsidRPr="00B808CF">
        <w:rPr>
          <w:rFonts w:ascii="Arial" w:hAnsi="Arial" w:cs="Arial"/>
        </w:rPr>
        <w:t xml:space="preserve"> Wartość w tym polu będzie stanowiła % całości projektu i odpowiada środkom z</w:t>
      </w:r>
      <w:r w:rsidR="00411806">
        <w:rPr>
          <w:rFonts w:ascii="Arial" w:hAnsi="Arial" w:cs="Arial"/>
        </w:rPr>
        <w:t> </w:t>
      </w:r>
      <w:r w:rsidR="00B8025B" w:rsidRPr="00B808CF">
        <w:rPr>
          <w:rFonts w:ascii="Arial" w:hAnsi="Arial" w:cs="Arial"/>
        </w:rPr>
        <w:t>EFS+</w:t>
      </w:r>
      <w:r w:rsidR="005A26B7">
        <w:rPr>
          <w:rFonts w:ascii="Arial" w:hAnsi="Arial" w:cs="Arial"/>
        </w:rPr>
        <w:t xml:space="preserve"> oraz środkom z</w:t>
      </w:r>
      <w:r w:rsidR="00BE7480">
        <w:rPr>
          <w:rFonts w:ascii="Arial" w:hAnsi="Arial" w:cs="Arial"/>
        </w:rPr>
        <w:t xml:space="preserve"> </w:t>
      </w:r>
      <w:r w:rsidR="005A26B7">
        <w:rPr>
          <w:rFonts w:ascii="Arial" w:hAnsi="Arial" w:cs="Arial"/>
        </w:rPr>
        <w:t>budżetu państwa</w:t>
      </w:r>
      <w:r w:rsidR="00BE7480">
        <w:rPr>
          <w:rFonts w:ascii="Arial" w:hAnsi="Arial" w:cs="Arial"/>
        </w:rPr>
        <w:t xml:space="preserve"> przewidzianym na </w:t>
      </w:r>
      <w:r w:rsidR="00CE1EB8">
        <w:rPr>
          <w:rFonts w:ascii="Arial" w:hAnsi="Arial" w:cs="Arial"/>
        </w:rPr>
        <w:t>współfinansowanie projektów w ramach naboru</w:t>
      </w:r>
      <w:r w:rsidR="00BE7480">
        <w:rPr>
          <w:rFonts w:ascii="Arial" w:hAnsi="Arial" w:cs="Arial"/>
        </w:rPr>
        <w:t>. Informację na temat dopuszczalnego limitu dofinansowania znajdziesz w</w:t>
      </w:r>
      <w:r w:rsidR="00295BDB">
        <w:rPr>
          <w:rFonts w:ascii="Arial" w:hAnsi="Arial" w:cs="Arial"/>
        </w:rPr>
        <w:t> </w:t>
      </w:r>
      <w:r w:rsidR="00BE7480">
        <w:rPr>
          <w:rFonts w:ascii="Arial" w:hAnsi="Arial" w:cs="Arial"/>
        </w:rPr>
        <w:t>Regulaminie wyboru.</w:t>
      </w:r>
    </w:p>
    <w:p w14:paraId="6D090C65" w14:textId="77777777" w:rsidR="00856454" w:rsidRDefault="00856454" w:rsidP="00856454">
      <w:pPr>
        <w:autoSpaceDE w:val="0"/>
        <w:autoSpaceDN w:val="0"/>
        <w:adjustRightInd w:val="0"/>
        <w:spacing w:after="0" w:line="240" w:lineRule="auto"/>
        <w:rPr>
          <w:rFonts w:ascii="Arial" w:hAnsi="Arial" w:cs="Arial"/>
        </w:rPr>
      </w:pPr>
      <w:r w:rsidRPr="00755FB3">
        <w:rPr>
          <w:rFonts w:ascii="Arial" w:hAnsi="Arial" w:cs="Arial"/>
          <w:b/>
          <w:color w:val="FF0000"/>
        </w:rPr>
        <w:t xml:space="preserve">UWAGA! </w:t>
      </w:r>
      <w:r>
        <w:rPr>
          <w:rFonts w:ascii="Arial" w:hAnsi="Arial" w:cs="Arial"/>
          <w:b/>
          <w:color w:val="FF0000"/>
        </w:rPr>
        <w:t xml:space="preserve">Upewnij się, </w:t>
      </w:r>
      <w:r w:rsidRPr="00755FB3">
        <w:rPr>
          <w:rFonts w:ascii="Arial" w:hAnsi="Arial" w:cs="Arial"/>
          <w:b/>
          <w:color w:val="FF0000"/>
        </w:rPr>
        <w:t xml:space="preserve"> </w:t>
      </w:r>
      <w:r>
        <w:rPr>
          <w:rFonts w:ascii="Arial" w:hAnsi="Arial" w:cs="Arial"/>
          <w:b/>
          <w:color w:val="FF0000"/>
        </w:rPr>
        <w:t>że</w:t>
      </w:r>
      <w:r w:rsidRPr="00755FB3">
        <w:rPr>
          <w:rFonts w:ascii="Arial" w:hAnsi="Arial" w:cs="Arial"/>
          <w:b/>
          <w:color w:val="FF0000"/>
        </w:rPr>
        <w:t xml:space="preserve"> wpisana przez Ciebie wartość dofinansowania jest zgodna z wartością wynikającą z części Podsumowanie budżetu (wiersz „Razem w projekcie” kolumna „Dofinansowanie”.</w:t>
      </w:r>
      <w:r>
        <w:rPr>
          <w:rFonts w:ascii="Arial" w:hAnsi="Arial" w:cs="Arial"/>
          <w:b/>
          <w:color w:val="FF0000"/>
        </w:rPr>
        <w:t xml:space="preserve"> </w:t>
      </w:r>
      <w:r>
        <w:rPr>
          <w:rFonts w:ascii="Calibri" w:hAnsi="Calibri" w:cs="Calibri"/>
          <w:sz w:val="24"/>
          <w:szCs w:val="24"/>
        </w:rPr>
        <w:t xml:space="preserve"> </w:t>
      </w:r>
      <w:r w:rsidRPr="00973228">
        <w:rPr>
          <w:rFonts w:ascii="Arial" w:hAnsi="Arial" w:cs="Arial"/>
        </w:rPr>
        <w:t>System dokona walidacji,</w:t>
      </w:r>
      <w:r>
        <w:rPr>
          <w:rFonts w:ascii="Arial" w:hAnsi="Arial" w:cs="Arial"/>
        </w:rPr>
        <w:t xml:space="preserve"> </w:t>
      </w:r>
      <w:r w:rsidRPr="00973228">
        <w:rPr>
          <w:rFonts w:ascii="Arial" w:hAnsi="Arial" w:cs="Arial"/>
        </w:rPr>
        <w:t xml:space="preserve">aby </w:t>
      </w:r>
      <w:r>
        <w:rPr>
          <w:rFonts w:ascii="Arial" w:hAnsi="Arial" w:cs="Arial"/>
        </w:rPr>
        <w:t xml:space="preserve">uniemożliwić Ci popełnienie błędu. System wymaga od Ciebie, aby </w:t>
      </w:r>
      <w:r w:rsidRPr="00973228">
        <w:rPr>
          <w:rFonts w:ascii="Arial" w:hAnsi="Arial" w:cs="Arial"/>
        </w:rPr>
        <w:t xml:space="preserve">kwota wprowadzona </w:t>
      </w:r>
      <w:r>
        <w:rPr>
          <w:rFonts w:ascii="Arial" w:hAnsi="Arial" w:cs="Arial"/>
        </w:rPr>
        <w:t xml:space="preserve">przez Ciebie </w:t>
      </w:r>
      <w:r w:rsidRPr="00973228">
        <w:rPr>
          <w:rFonts w:ascii="Arial" w:hAnsi="Arial" w:cs="Arial"/>
        </w:rPr>
        <w:t xml:space="preserve">w tym polu </w:t>
      </w:r>
      <w:r>
        <w:rPr>
          <w:rFonts w:ascii="Arial" w:hAnsi="Arial" w:cs="Arial"/>
        </w:rPr>
        <w:t>była</w:t>
      </w:r>
      <w:r w:rsidRPr="00973228">
        <w:rPr>
          <w:rFonts w:ascii="Arial" w:hAnsi="Arial" w:cs="Arial"/>
        </w:rPr>
        <w:t xml:space="preserve"> zgodna z sumą dofinansowania wykazaną w poszczególnych wydatkach, w sekcji Budżet projektu.</w:t>
      </w:r>
    </w:p>
    <w:p w14:paraId="778C8336" w14:textId="77777777" w:rsidR="00D6193E" w:rsidRDefault="00D6193E" w:rsidP="00E06270">
      <w:pPr>
        <w:spacing w:before="120" w:after="120" w:line="271" w:lineRule="auto"/>
        <w:rPr>
          <w:rFonts w:ascii="Arial" w:hAnsi="Arial" w:cs="Arial"/>
        </w:rPr>
      </w:pPr>
      <w:r w:rsidRPr="00B808CF">
        <w:rPr>
          <w:rFonts w:ascii="Arial" w:hAnsi="Arial" w:cs="Arial"/>
          <w:b/>
        </w:rPr>
        <w:t>Razem wkład własny</w:t>
      </w:r>
      <w:r w:rsidRPr="00B808CF">
        <w:rPr>
          <w:rFonts w:ascii="Arial" w:hAnsi="Arial" w:cs="Arial"/>
        </w:rPr>
        <w:t xml:space="preserve"> – </w:t>
      </w:r>
      <w:r w:rsidR="00155C83" w:rsidRPr="00B808CF">
        <w:rPr>
          <w:rFonts w:ascii="Arial" w:hAnsi="Arial" w:cs="Arial"/>
        </w:rPr>
        <w:t xml:space="preserve">pozycja ta uzupełnia </w:t>
      </w:r>
      <w:r w:rsidR="006E4FC1" w:rsidRPr="00B808CF">
        <w:rPr>
          <w:rFonts w:ascii="Arial" w:hAnsi="Arial" w:cs="Arial"/>
        </w:rPr>
        <w:t>si</w:t>
      </w:r>
      <w:r w:rsidR="006E4FC1">
        <w:rPr>
          <w:rFonts w:ascii="Arial" w:hAnsi="Arial" w:cs="Arial"/>
        </w:rPr>
        <w:t xml:space="preserve">ę </w:t>
      </w:r>
      <w:r w:rsidR="00155C83" w:rsidRPr="00B808CF">
        <w:rPr>
          <w:rFonts w:ascii="Arial" w:hAnsi="Arial" w:cs="Arial"/>
        </w:rPr>
        <w:t>automatycznie po wpisaniu właściwych wartości w dalszych polach</w:t>
      </w:r>
    </w:p>
    <w:p w14:paraId="324FA1F0" w14:textId="77777777" w:rsidR="00955B84" w:rsidRPr="00955B84" w:rsidRDefault="00955B84" w:rsidP="00955B84">
      <w:pPr>
        <w:spacing w:before="120" w:after="120" w:line="271" w:lineRule="auto"/>
        <w:rPr>
          <w:rFonts w:ascii="Arial" w:hAnsi="Arial" w:cs="Arial"/>
          <w:bCs/>
          <w:iCs/>
        </w:rPr>
      </w:pPr>
      <w:r w:rsidRPr="00955B84">
        <w:rPr>
          <w:rFonts w:ascii="Arial" w:hAnsi="Arial" w:cs="Arial"/>
          <w:bCs/>
          <w:iCs/>
        </w:rPr>
        <w:t>Minimalny udział wkładu własnego Wnioskodawcy w finansowaniu wydatków kwalifikowanych projektu został określony we właściwym porozumieniu terytorialnym.</w:t>
      </w:r>
    </w:p>
    <w:p w14:paraId="34044569" w14:textId="77777777" w:rsidR="00955B84" w:rsidRPr="00955B84" w:rsidRDefault="00955B84" w:rsidP="00955B84">
      <w:pPr>
        <w:spacing w:before="120" w:after="120" w:line="271" w:lineRule="auto"/>
        <w:rPr>
          <w:rFonts w:ascii="Arial" w:hAnsi="Arial" w:cs="Arial"/>
          <w:bCs/>
        </w:rPr>
      </w:pPr>
      <w:r w:rsidRPr="00955B84">
        <w:rPr>
          <w:rFonts w:ascii="Arial" w:hAnsi="Arial" w:cs="Arial"/>
          <w:bCs/>
        </w:rPr>
        <w:t>Maksymalny poziom dofinansowania projektu z budżetu państwa został określony we właściwym porozumieniu terytorialnym.</w:t>
      </w:r>
    </w:p>
    <w:p w14:paraId="22E7A317" w14:textId="77777777" w:rsidR="00955B84" w:rsidRPr="00955B84" w:rsidRDefault="00955B84" w:rsidP="00955B84">
      <w:pPr>
        <w:spacing w:before="120" w:after="120" w:line="271" w:lineRule="auto"/>
        <w:rPr>
          <w:rFonts w:ascii="Arial" w:hAnsi="Arial" w:cs="Arial"/>
          <w:bCs/>
        </w:rPr>
      </w:pPr>
      <w:r w:rsidRPr="00955B84">
        <w:rPr>
          <w:rFonts w:ascii="Arial" w:hAnsi="Arial" w:cs="Arial"/>
          <w:bCs/>
          <w:iCs/>
        </w:rPr>
        <w:t xml:space="preserve">Przelicz wartość wkładu własnego wyrażoną w PLN, niezależnie od tego co wskaże SOWA. Jeśli widzisz rozbieżności, skoryguj wartość wkładu własnego w PLN, tak aby spełnione </w:t>
      </w:r>
      <w:r w:rsidRPr="00955B84">
        <w:rPr>
          <w:rFonts w:ascii="Arial" w:hAnsi="Arial" w:cs="Arial"/>
          <w:bCs/>
          <w:iCs/>
        </w:rPr>
        <w:lastRenderedPageBreak/>
        <w:t>zostało kryterium specyficzne dopuszczalności, które mówi o wartości minimalnej wkładu własnego.</w:t>
      </w:r>
      <w:r w:rsidRPr="00955B84">
        <w:rPr>
          <w:rFonts w:ascii="Arial" w:hAnsi="Arial" w:cs="Arial"/>
          <w:bCs/>
          <w:u w:val="single"/>
        </w:rPr>
        <w:t xml:space="preserve"> </w:t>
      </w:r>
    </w:p>
    <w:p w14:paraId="6492B81C" w14:textId="3A27414F" w:rsidR="00C5379D" w:rsidRDefault="00155C83" w:rsidP="00E06270">
      <w:pPr>
        <w:spacing w:before="120" w:after="120" w:line="271" w:lineRule="auto"/>
        <w:rPr>
          <w:rFonts w:ascii="Arial" w:hAnsi="Arial" w:cs="Arial"/>
        </w:rPr>
      </w:pPr>
      <w:r w:rsidRPr="00B808CF">
        <w:rPr>
          <w:rFonts w:ascii="Arial" w:hAnsi="Arial" w:cs="Arial"/>
          <w:b/>
        </w:rPr>
        <w:t>Uwaga!</w:t>
      </w:r>
      <w:r w:rsidRPr="00B808CF">
        <w:rPr>
          <w:rFonts w:ascii="Arial" w:hAnsi="Arial" w:cs="Arial"/>
        </w:rPr>
        <w:t xml:space="preserve"> </w:t>
      </w:r>
      <w:r w:rsidR="00F33C94" w:rsidRPr="00B808CF">
        <w:rPr>
          <w:rFonts w:ascii="Arial" w:hAnsi="Arial" w:cs="Arial"/>
        </w:rPr>
        <w:t>Jeżeli w projekcie przewidujesz wkład własny</w:t>
      </w:r>
      <w:r w:rsidR="00A429E5">
        <w:rPr>
          <w:rFonts w:ascii="Arial" w:hAnsi="Arial" w:cs="Arial"/>
        </w:rPr>
        <w:t>,</w:t>
      </w:r>
      <w:r w:rsidR="00F33C94" w:rsidRPr="00B808CF">
        <w:rPr>
          <w:rFonts w:ascii="Arial" w:hAnsi="Arial" w:cs="Arial"/>
        </w:rPr>
        <w:t xml:space="preserve"> wskaż wartość wkładu własnego w</w:t>
      </w:r>
      <w:r w:rsidR="00411806">
        <w:rPr>
          <w:rFonts w:ascii="Arial" w:hAnsi="Arial" w:cs="Arial"/>
        </w:rPr>
        <w:t> </w:t>
      </w:r>
      <w:r w:rsidR="00F33C94" w:rsidRPr="00B808CF">
        <w:rPr>
          <w:rFonts w:ascii="Arial" w:hAnsi="Arial" w:cs="Arial"/>
        </w:rPr>
        <w:t>rozbiciu na źródła finansowania. W odpowiedniej podkategorii wpisz właściwą kwotę wkładu własnego z dokładnością do dwóch miejsc po przecinku.</w:t>
      </w:r>
    </w:p>
    <w:p w14:paraId="0F01496C" w14:textId="652884ED" w:rsidR="001F1B76" w:rsidRPr="0035139D" w:rsidRDefault="001F1B76" w:rsidP="00E06270">
      <w:pPr>
        <w:spacing w:before="120" w:after="120" w:line="271" w:lineRule="auto"/>
        <w:rPr>
          <w:rFonts w:ascii="Arial" w:hAnsi="Arial" w:cs="Arial"/>
          <w:b/>
        </w:rPr>
      </w:pPr>
      <w:r w:rsidRPr="001F1B76">
        <w:rPr>
          <w:rFonts w:ascii="Arial" w:hAnsi="Arial" w:cs="Arial"/>
          <w:b/>
          <w:bCs/>
        </w:rPr>
        <w:t xml:space="preserve">Na podstawie zapisów zawartych m.in. w tym polu zostanie dokonana ocena, czy projekt spełnia kryterium dotyczące wkładu własnego (kryterium </w:t>
      </w:r>
      <w:r w:rsidRPr="001F1B76">
        <w:rPr>
          <w:rFonts w:ascii="Arial" w:hAnsi="Arial" w:cs="Arial"/>
          <w:b/>
        </w:rPr>
        <w:t xml:space="preserve">specyficzne dopuszczalności nr </w:t>
      </w:r>
      <w:r>
        <w:rPr>
          <w:rFonts w:ascii="Arial" w:hAnsi="Arial" w:cs="Arial"/>
          <w:b/>
        </w:rPr>
        <w:t>3</w:t>
      </w:r>
      <w:r w:rsidRPr="001F1B76">
        <w:rPr>
          <w:rFonts w:ascii="Arial" w:hAnsi="Arial" w:cs="Arial"/>
          <w:b/>
        </w:rPr>
        <w:t>).</w:t>
      </w:r>
    </w:p>
    <w:p w14:paraId="6BADEFFF" w14:textId="77777777" w:rsidR="00D6193E" w:rsidRPr="00B808CF" w:rsidRDefault="00D6193E" w:rsidP="00E06270">
      <w:pPr>
        <w:spacing w:before="120" w:after="120" w:line="271" w:lineRule="auto"/>
        <w:rPr>
          <w:rFonts w:ascii="Arial" w:hAnsi="Arial" w:cs="Arial"/>
        </w:rPr>
      </w:pPr>
      <w:r w:rsidRPr="00B808CF">
        <w:rPr>
          <w:rFonts w:ascii="Arial" w:hAnsi="Arial" w:cs="Arial"/>
          <w:b/>
        </w:rPr>
        <w:t>W tym budżet państwa</w:t>
      </w:r>
      <w:r w:rsidRPr="00B808CF">
        <w:rPr>
          <w:rFonts w:ascii="Arial" w:hAnsi="Arial" w:cs="Arial"/>
        </w:rPr>
        <w:t xml:space="preserve"> </w:t>
      </w:r>
      <w:r w:rsidR="00B8025B" w:rsidRPr="00B808CF">
        <w:rPr>
          <w:rFonts w:ascii="Arial" w:hAnsi="Arial" w:cs="Arial"/>
        </w:rPr>
        <w:t>–</w:t>
      </w:r>
      <w:r w:rsidRPr="00B808CF">
        <w:rPr>
          <w:rFonts w:ascii="Arial" w:hAnsi="Arial" w:cs="Arial"/>
        </w:rPr>
        <w:t xml:space="preserve"> </w:t>
      </w:r>
      <w:r w:rsidR="00B8025B" w:rsidRPr="00B808CF">
        <w:rPr>
          <w:rFonts w:ascii="Arial" w:hAnsi="Arial" w:cs="Arial"/>
        </w:rPr>
        <w:t xml:space="preserve">w tym polu </w:t>
      </w:r>
      <w:r w:rsidR="001D7384">
        <w:rPr>
          <w:rFonts w:ascii="Arial" w:hAnsi="Arial" w:cs="Arial"/>
        </w:rPr>
        <w:t>wpisz</w:t>
      </w:r>
      <w:r w:rsidR="00B8025B" w:rsidRPr="00B808CF">
        <w:rPr>
          <w:rFonts w:ascii="Arial" w:hAnsi="Arial" w:cs="Arial"/>
        </w:rPr>
        <w:t xml:space="preserve"> </w:t>
      </w:r>
      <w:r w:rsidR="00BE7480">
        <w:rPr>
          <w:rFonts w:ascii="Arial" w:hAnsi="Arial" w:cs="Arial"/>
        </w:rPr>
        <w:t>wkład własny finansowany ze środków</w:t>
      </w:r>
      <w:r w:rsidR="00BE7480" w:rsidRPr="00B808CF">
        <w:rPr>
          <w:rFonts w:ascii="Arial" w:hAnsi="Arial" w:cs="Arial"/>
        </w:rPr>
        <w:t xml:space="preserve"> </w:t>
      </w:r>
      <w:r w:rsidR="00B8025B" w:rsidRPr="00B808CF">
        <w:rPr>
          <w:rFonts w:ascii="Arial" w:hAnsi="Arial" w:cs="Arial"/>
        </w:rPr>
        <w:t>budżetu państwa</w:t>
      </w:r>
      <w:r w:rsidR="006538F2">
        <w:rPr>
          <w:rFonts w:ascii="Arial" w:hAnsi="Arial" w:cs="Arial"/>
        </w:rPr>
        <w:t>,</w:t>
      </w:r>
      <w:r w:rsidR="00B8025B" w:rsidRPr="00B808CF">
        <w:rPr>
          <w:rFonts w:ascii="Arial" w:hAnsi="Arial" w:cs="Arial"/>
        </w:rPr>
        <w:t xml:space="preserve"> </w:t>
      </w:r>
      <w:r w:rsidR="006538F2" w:rsidRPr="00B808CF">
        <w:rPr>
          <w:rFonts w:ascii="Arial" w:hAnsi="Arial" w:cs="Arial"/>
        </w:rPr>
        <w:t>z dokładnością do dwóch miejsc po przecinku</w:t>
      </w:r>
      <w:r w:rsidR="006538F2">
        <w:rPr>
          <w:rFonts w:ascii="Arial" w:hAnsi="Arial" w:cs="Arial"/>
        </w:rPr>
        <w:t xml:space="preserve">, </w:t>
      </w:r>
      <w:r w:rsidR="00BE7480">
        <w:rPr>
          <w:rFonts w:ascii="Arial" w:hAnsi="Arial" w:cs="Arial"/>
        </w:rPr>
        <w:t>jeśli jesteś podmiotem uprawionym do wnoszenia takiego wkładu.</w:t>
      </w:r>
      <w:r w:rsidR="00B8025B" w:rsidRPr="00B808CF">
        <w:rPr>
          <w:rFonts w:ascii="Arial" w:hAnsi="Arial" w:cs="Arial"/>
        </w:rPr>
        <w:t xml:space="preserve"> </w:t>
      </w:r>
    </w:p>
    <w:p w14:paraId="0ADD0413" w14:textId="77777777" w:rsidR="001038EB" w:rsidRPr="009C39F0" w:rsidRDefault="001038EB" w:rsidP="00E06270">
      <w:pPr>
        <w:spacing w:before="120" w:after="120" w:line="271" w:lineRule="auto"/>
        <w:rPr>
          <w:rFonts w:ascii="Arial" w:hAnsi="Arial" w:cs="Arial"/>
          <w:highlight w:val="yellow"/>
        </w:rPr>
      </w:pPr>
      <w:r w:rsidRPr="00602DB8">
        <w:rPr>
          <w:rFonts w:ascii="Arial" w:hAnsi="Arial" w:cs="Arial"/>
          <w:b/>
        </w:rPr>
        <w:t xml:space="preserve">W tym budżet samorządu terytorialnego </w:t>
      </w:r>
      <w:r w:rsidRPr="00602DB8">
        <w:rPr>
          <w:rFonts w:ascii="Arial" w:hAnsi="Arial" w:cs="Arial"/>
        </w:rPr>
        <w:t>–</w:t>
      </w:r>
      <w:r w:rsidR="001D7384" w:rsidRPr="00602DB8">
        <w:rPr>
          <w:rFonts w:ascii="Arial" w:hAnsi="Arial" w:cs="Arial"/>
        </w:rPr>
        <w:t xml:space="preserve"> wpisz wartość zgodnie z zaplanowanymi źródłami finansowania wkładu własnego z dokładnością do dwóch miejsc po przecinku</w:t>
      </w:r>
      <w:r w:rsidRPr="00602DB8">
        <w:rPr>
          <w:rFonts w:ascii="Arial" w:hAnsi="Arial" w:cs="Arial"/>
        </w:rPr>
        <w:t>.</w:t>
      </w:r>
      <w:r w:rsidR="00602DB8" w:rsidRPr="00602DB8">
        <w:t xml:space="preserve"> </w:t>
      </w:r>
      <w:r w:rsidR="00602DB8">
        <w:rPr>
          <w:rFonts w:ascii="Arial" w:hAnsi="Arial" w:cs="Arial"/>
        </w:rPr>
        <w:t>To pole</w:t>
      </w:r>
      <w:r w:rsidR="00602DB8" w:rsidRPr="00602DB8">
        <w:rPr>
          <w:rFonts w:ascii="Arial" w:hAnsi="Arial" w:cs="Arial"/>
        </w:rPr>
        <w:t xml:space="preserve"> wypełn</w:t>
      </w:r>
      <w:r w:rsidR="00602DB8">
        <w:rPr>
          <w:rFonts w:ascii="Arial" w:hAnsi="Arial" w:cs="Arial"/>
        </w:rPr>
        <w:t>iasz</w:t>
      </w:r>
      <w:r w:rsidR="00602DB8" w:rsidRPr="00602DB8">
        <w:rPr>
          <w:rFonts w:ascii="Arial" w:hAnsi="Arial" w:cs="Arial"/>
        </w:rPr>
        <w:t xml:space="preserve"> w przypadku wniesienia wkładu własnego z budżetu </w:t>
      </w:r>
      <w:r w:rsidR="00A429E5">
        <w:rPr>
          <w:rFonts w:ascii="Arial" w:hAnsi="Arial" w:cs="Arial"/>
        </w:rPr>
        <w:t>JST</w:t>
      </w:r>
      <w:r w:rsidR="006C1C9A">
        <w:rPr>
          <w:rFonts w:ascii="Arial" w:hAnsi="Arial" w:cs="Arial"/>
        </w:rPr>
        <w:t>, jeśli reprezentujesz podmiot,</w:t>
      </w:r>
      <w:r w:rsidR="00A429E5">
        <w:rPr>
          <w:rFonts w:ascii="Arial" w:hAnsi="Arial" w:cs="Arial"/>
        </w:rPr>
        <w:t xml:space="preserve"> </w:t>
      </w:r>
      <w:r w:rsidR="006C1C9A">
        <w:rPr>
          <w:rFonts w:ascii="Arial" w:hAnsi="Arial" w:cs="Arial"/>
        </w:rPr>
        <w:t>który dysponuje takimi środkami np. Gmina</w:t>
      </w:r>
    </w:p>
    <w:p w14:paraId="5BF1F8E2" w14:textId="77777777" w:rsidR="006538F2" w:rsidRPr="00B808CF" w:rsidRDefault="001038EB" w:rsidP="006538F2">
      <w:pPr>
        <w:spacing w:before="120" w:after="120" w:line="271" w:lineRule="auto"/>
        <w:rPr>
          <w:rFonts w:ascii="Arial" w:hAnsi="Arial" w:cs="Arial"/>
        </w:rPr>
      </w:pPr>
      <w:r w:rsidRPr="00602DB8">
        <w:rPr>
          <w:rFonts w:ascii="Arial" w:hAnsi="Arial" w:cs="Arial"/>
          <w:b/>
        </w:rPr>
        <w:t>W tym inne publiczne</w:t>
      </w:r>
      <w:r w:rsidRPr="00B808CF">
        <w:rPr>
          <w:rFonts w:ascii="Arial" w:hAnsi="Arial" w:cs="Arial"/>
        </w:rPr>
        <w:t xml:space="preserve"> – </w:t>
      </w:r>
      <w:r w:rsidR="00602DB8">
        <w:rPr>
          <w:rFonts w:ascii="Arial" w:hAnsi="Arial" w:cs="Arial"/>
        </w:rPr>
        <w:t xml:space="preserve">to pole </w:t>
      </w:r>
      <w:r w:rsidR="00602DB8" w:rsidRPr="00602DB8">
        <w:rPr>
          <w:rFonts w:ascii="Arial" w:hAnsi="Arial" w:cs="Arial"/>
        </w:rPr>
        <w:t>wypełni</w:t>
      </w:r>
      <w:r w:rsidR="00602DB8">
        <w:rPr>
          <w:rFonts w:ascii="Arial" w:hAnsi="Arial" w:cs="Arial"/>
        </w:rPr>
        <w:t>asz</w:t>
      </w:r>
      <w:r w:rsidR="00602DB8" w:rsidRPr="00602DB8">
        <w:rPr>
          <w:rFonts w:ascii="Arial" w:hAnsi="Arial" w:cs="Arial"/>
        </w:rPr>
        <w:t xml:space="preserve"> w przypadku wniesienia wkładu własnego finansowanego z niewymienionych wyżej źródeł finansowania (np. NFZ czy środki Ministerstwa Zdrowia</w:t>
      </w:r>
      <w:r w:rsidR="00602DB8">
        <w:rPr>
          <w:rFonts w:ascii="Arial" w:hAnsi="Arial" w:cs="Arial"/>
        </w:rPr>
        <w:t>)</w:t>
      </w:r>
      <w:r w:rsidR="006538F2">
        <w:rPr>
          <w:rFonts w:ascii="Arial" w:hAnsi="Arial" w:cs="Arial"/>
        </w:rPr>
        <w:t>. Wskaż wartość</w:t>
      </w:r>
      <w:r w:rsidR="006538F2" w:rsidRPr="006538F2">
        <w:rPr>
          <w:rFonts w:ascii="Arial" w:hAnsi="Arial" w:cs="Arial"/>
        </w:rPr>
        <w:t xml:space="preserve"> </w:t>
      </w:r>
      <w:r w:rsidR="006538F2" w:rsidRPr="00B808CF">
        <w:rPr>
          <w:rFonts w:ascii="Arial" w:hAnsi="Arial" w:cs="Arial"/>
        </w:rPr>
        <w:t>z dokładnością do dwóch miejsc po przecinku.</w:t>
      </w:r>
    </w:p>
    <w:p w14:paraId="6CE5E7D7" w14:textId="392CC960" w:rsidR="006538F2" w:rsidRDefault="001038EB" w:rsidP="006538F2">
      <w:pPr>
        <w:spacing w:before="120" w:after="120" w:line="271" w:lineRule="auto"/>
        <w:rPr>
          <w:rFonts w:ascii="Arial" w:hAnsi="Arial" w:cs="Arial"/>
        </w:rPr>
      </w:pPr>
      <w:r w:rsidRPr="00B808CF">
        <w:rPr>
          <w:rFonts w:ascii="Arial" w:hAnsi="Arial" w:cs="Arial"/>
          <w:b/>
        </w:rPr>
        <w:t>W tym prywatne</w:t>
      </w:r>
      <w:r w:rsidRPr="00B808CF">
        <w:rPr>
          <w:rFonts w:ascii="Arial" w:hAnsi="Arial" w:cs="Arial"/>
        </w:rPr>
        <w:t xml:space="preserve"> – </w:t>
      </w:r>
      <w:r w:rsidR="00602DB8">
        <w:rPr>
          <w:rFonts w:ascii="Arial" w:hAnsi="Arial" w:cs="Arial"/>
        </w:rPr>
        <w:t xml:space="preserve">to pole wypełniasz w przypadku wniesienia wkładu ze źródeł prywatnych </w:t>
      </w:r>
      <w:r w:rsidR="003B774A">
        <w:rPr>
          <w:rFonts w:ascii="Arial" w:hAnsi="Arial" w:cs="Arial"/>
        </w:rPr>
        <w:t>jako przedsiębiorca</w:t>
      </w:r>
      <w:r w:rsidR="006538F2">
        <w:rPr>
          <w:rFonts w:ascii="Arial" w:hAnsi="Arial" w:cs="Arial"/>
        </w:rPr>
        <w:t xml:space="preserve">. Wskaż wartość </w:t>
      </w:r>
      <w:r w:rsidR="006538F2" w:rsidRPr="00B808CF">
        <w:rPr>
          <w:rFonts w:ascii="Arial" w:hAnsi="Arial" w:cs="Arial"/>
        </w:rPr>
        <w:t>z dokładnością do dwóch miejsc po przecinku.</w:t>
      </w:r>
    </w:p>
    <w:p w14:paraId="0636476A" w14:textId="700E47F2" w:rsidR="001F1B76" w:rsidRPr="0035139D" w:rsidRDefault="001F1B76" w:rsidP="006538F2">
      <w:pPr>
        <w:spacing w:before="120" w:after="120" w:line="271" w:lineRule="auto"/>
        <w:rPr>
          <w:rFonts w:ascii="Arial" w:hAnsi="Arial" w:cs="Arial"/>
          <w:b/>
        </w:rPr>
      </w:pPr>
      <w:r w:rsidRPr="001F1B76">
        <w:rPr>
          <w:rFonts w:ascii="Arial" w:hAnsi="Arial" w:cs="Arial"/>
          <w:b/>
        </w:rPr>
        <w:t>UWAGA! Sprawdź czy wpisana przez Ciebie wartość wkładu własnego jest zgodna z wartością wynikającą z części Podsumowanie budżetu (wiersz „Razem w projekcie” różnicą pomiędzy wartościami z kolumn: „Wydatki ogółem” a „Dofinansowanie”).</w:t>
      </w:r>
    </w:p>
    <w:p w14:paraId="4AFC18F8" w14:textId="77777777" w:rsidR="002116D7" w:rsidRDefault="00155C83" w:rsidP="00E06270">
      <w:pPr>
        <w:spacing w:before="120" w:after="120" w:line="271" w:lineRule="auto"/>
        <w:rPr>
          <w:rFonts w:ascii="Arial" w:hAnsi="Arial" w:cs="Arial"/>
        </w:rPr>
      </w:pPr>
      <w:r w:rsidRPr="00B808CF">
        <w:rPr>
          <w:rFonts w:ascii="Arial" w:hAnsi="Arial" w:cs="Arial"/>
          <w:b/>
        </w:rPr>
        <w:t>Suma</w:t>
      </w:r>
      <w:r w:rsidRPr="00B808CF">
        <w:rPr>
          <w:rFonts w:ascii="Arial" w:hAnsi="Arial" w:cs="Arial"/>
        </w:rPr>
        <w:t xml:space="preserve"> – kwota sumuje się automatycznie po wpisaniu wartości dofinansowania oraz poszczególnych pól wykazanych jako źródło wkładu własnego.</w:t>
      </w:r>
      <w:r w:rsidR="00E20441" w:rsidRPr="00B808CF">
        <w:rPr>
          <w:rFonts w:ascii="Arial" w:hAnsi="Arial" w:cs="Arial"/>
        </w:rPr>
        <w:t xml:space="preserve"> </w:t>
      </w:r>
    </w:p>
    <w:p w14:paraId="4456B14B" w14:textId="77777777" w:rsidR="002116D7" w:rsidRPr="006E7F2E" w:rsidRDefault="00576A7B" w:rsidP="006E7F2E">
      <w:pPr>
        <w:pStyle w:val="Nagwek1"/>
        <w:numPr>
          <w:ilvl w:val="0"/>
          <w:numId w:val="43"/>
        </w:numPr>
        <w:spacing w:before="120" w:after="120" w:line="271" w:lineRule="auto"/>
        <w:ind w:left="709" w:hanging="709"/>
        <w:rPr>
          <w:rFonts w:ascii="Arial" w:hAnsi="Arial" w:cs="Arial"/>
          <w:b/>
          <w:color w:val="auto"/>
        </w:rPr>
      </w:pPr>
      <w:bookmarkStart w:id="15" w:name="_Toc135387484"/>
      <w:r w:rsidRPr="006E7F2E">
        <w:rPr>
          <w:rFonts w:ascii="Arial" w:hAnsi="Arial" w:cs="Arial"/>
          <w:b/>
          <w:color w:val="auto"/>
        </w:rPr>
        <w:t>Uzasadnienia wydatków</w:t>
      </w:r>
      <w:bookmarkEnd w:id="15"/>
    </w:p>
    <w:p w14:paraId="4CDC63DC" w14:textId="77777777" w:rsidR="00576A7B" w:rsidRPr="00B808CF" w:rsidRDefault="00576A7B" w:rsidP="00E06270">
      <w:pPr>
        <w:spacing w:before="120" w:after="120" w:line="271" w:lineRule="auto"/>
        <w:rPr>
          <w:rFonts w:ascii="Arial" w:hAnsi="Arial" w:cs="Arial"/>
        </w:rPr>
      </w:pPr>
      <w:r w:rsidRPr="00B808CF">
        <w:rPr>
          <w:rFonts w:ascii="Arial" w:hAnsi="Arial" w:cs="Arial"/>
        </w:rPr>
        <w:t xml:space="preserve">Sekcja zawiera pola umożliwiające wnioskodawcy przedstawienie uzasadnień dla poszczególnych wydatków wykazanych w budżecie projektu. Lista pól dostępnych w </w:t>
      </w:r>
      <w:r w:rsidR="006538F2">
        <w:rPr>
          <w:rFonts w:ascii="Arial" w:hAnsi="Arial" w:cs="Arial"/>
        </w:rPr>
        <w:t xml:space="preserve">tej </w:t>
      </w:r>
      <w:r w:rsidRPr="00B808CF">
        <w:rPr>
          <w:rFonts w:ascii="Arial" w:hAnsi="Arial" w:cs="Arial"/>
        </w:rPr>
        <w:t>sekcji zależy od informacji, jakie podałeś w sekcjach Budżet projektu oraz Źródła finansowania.</w:t>
      </w:r>
    </w:p>
    <w:p w14:paraId="3DEFD20D" w14:textId="0B7DDE71" w:rsidR="00C731E6" w:rsidRPr="00C731E6" w:rsidRDefault="00C731E6" w:rsidP="00E06270">
      <w:pPr>
        <w:spacing w:before="120" w:after="120" w:line="271" w:lineRule="auto"/>
        <w:rPr>
          <w:rFonts w:ascii="Arial" w:hAnsi="Arial" w:cs="Arial"/>
        </w:rPr>
      </w:pPr>
      <w:r w:rsidRPr="00C731E6">
        <w:rPr>
          <w:rFonts w:ascii="Arial" w:hAnsi="Arial" w:cs="Arial"/>
        </w:rPr>
        <w:t>Pełna lista pól obejmuje:</w:t>
      </w:r>
    </w:p>
    <w:p w14:paraId="345A227A"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cross-</w:t>
      </w:r>
      <w:proofErr w:type="spellStart"/>
      <w:r w:rsidRPr="00C731E6">
        <w:rPr>
          <w:rFonts w:ascii="Arial" w:hAnsi="Arial" w:cs="Arial"/>
        </w:rPr>
        <w:t>financing’u</w:t>
      </w:r>
      <w:proofErr w:type="spellEnd"/>
    </w:p>
    <w:p w14:paraId="22A5FCA8" w14:textId="77DCFB4A" w:rsidR="00C731E6" w:rsidRPr="00C731E6" w:rsidRDefault="00C731E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przewidzianego w projekcie wkładu własnego, w tym informacja o</w:t>
      </w:r>
      <w:r w:rsidR="00614093">
        <w:rPr>
          <w:rFonts w:ascii="Arial" w:hAnsi="Arial" w:cs="Arial"/>
        </w:rPr>
        <w:t> </w:t>
      </w:r>
      <w:r w:rsidRPr="00C731E6">
        <w:rPr>
          <w:rFonts w:ascii="Arial" w:hAnsi="Arial" w:cs="Arial"/>
        </w:rPr>
        <w:t>wkładzie rzeczowym i wszelkich opłatach pobieranych od uczestników</w:t>
      </w:r>
    </w:p>
    <w:p w14:paraId="54DA796E" w14:textId="77777777" w:rsidR="00C731E6" w:rsidRPr="00C731E6" w:rsidRDefault="00C731E6" w:rsidP="006E7F2E">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źródeł finansowania przedsięwzięcia (dotyczy projektów, które wpisują się w większe przedsięwzięcie finansowane lub planowane do finansowania z kilku źródeł)</w:t>
      </w:r>
    </w:p>
    <w:p w14:paraId="1A24959D" w14:textId="77777777" w:rsidR="00334886" w:rsidRDefault="00C731E6" w:rsidP="00334886">
      <w:pPr>
        <w:spacing w:before="120" w:after="120" w:line="271" w:lineRule="auto"/>
        <w:ind w:left="426" w:hanging="426"/>
        <w:rPr>
          <w:rFonts w:ascii="Arial" w:hAnsi="Arial" w:cs="Arial"/>
        </w:rPr>
      </w:pPr>
      <w:r w:rsidRPr="00C731E6">
        <w:rPr>
          <w:rFonts w:ascii="Arial" w:hAnsi="Arial" w:cs="Arial"/>
        </w:rPr>
        <w:t>•</w:t>
      </w:r>
      <w:r w:rsidRPr="00C731E6">
        <w:rPr>
          <w:rFonts w:ascii="Arial" w:hAnsi="Arial" w:cs="Arial"/>
        </w:rPr>
        <w:tab/>
        <w:t>Uzasadnienie dla kwalifikowalności VAT</w:t>
      </w:r>
    </w:p>
    <w:p w14:paraId="04E01320" w14:textId="22FF7C5E" w:rsidR="00C731E6" w:rsidRDefault="00334886" w:rsidP="00334886">
      <w:pPr>
        <w:spacing w:before="120" w:after="120" w:line="271" w:lineRule="auto"/>
        <w:ind w:left="426" w:hanging="426"/>
        <w:rPr>
          <w:rFonts w:ascii="Arial" w:hAnsi="Arial" w:cs="Arial"/>
        </w:rPr>
      </w:pPr>
      <w:r w:rsidRPr="00C731E6">
        <w:rPr>
          <w:rFonts w:ascii="Arial" w:hAnsi="Arial" w:cs="Arial"/>
        </w:rPr>
        <w:t>•</w:t>
      </w:r>
      <w:r>
        <w:rPr>
          <w:rFonts w:ascii="Arial" w:hAnsi="Arial" w:cs="Arial"/>
        </w:rPr>
        <w:t xml:space="preserve">      </w:t>
      </w:r>
      <w:r w:rsidR="00C731E6" w:rsidRPr="00C731E6">
        <w:rPr>
          <w:rFonts w:ascii="Arial" w:hAnsi="Arial" w:cs="Arial"/>
        </w:rPr>
        <w:t xml:space="preserve">Sposób wyliczenia wartości wydatków objętych pomocą publiczną (w tym wnoszonego wkładu własnego) oraz pomocą de </w:t>
      </w:r>
      <w:proofErr w:type="spellStart"/>
      <w:r w:rsidR="00C731E6" w:rsidRPr="00C731E6">
        <w:rPr>
          <w:rFonts w:ascii="Arial" w:hAnsi="Arial" w:cs="Arial"/>
        </w:rPr>
        <w:t>minimis</w:t>
      </w:r>
      <w:proofErr w:type="spellEnd"/>
    </w:p>
    <w:p w14:paraId="234A650E" w14:textId="77777777" w:rsidR="0087322F" w:rsidRPr="001E02BA" w:rsidRDefault="00DB7B04" w:rsidP="00E06270">
      <w:pPr>
        <w:spacing w:before="120" w:after="120" w:line="271" w:lineRule="auto"/>
        <w:rPr>
          <w:rFonts w:ascii="Arial" w:hAnsi="Arial" w:cs="Arial"/>
        </w:rPr>
      </w:pPr>
      <w:r w:rsidRPr="001E02BA">
        <w:rPr>
          <w:rFonts w:ascii="Arial" w:hAnsi="Arial" w:cs="Arial"/>
        </w:rPr>
        <w:t>Jeżeli odznaczyłeś którykolwiek z limitów:</w:t>
      </w:r>
    </w:p>
    <w:p w14:paraId="781386ED" w14:textId="4C29D743"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lastRenderedPageBreak/>
        <w:t>pomoc de/</w:t>
      </w:r>
      <w:proofErr w:type="spellStart"/>
      <w:r w:rsidRPr="001E02BA">
        <w:rPr>
          <w:rFonts w:ascii="Arial" w:hAnsi="Arial" w:cs="Arial"/>
        </w:rPr>
        <w:t>minimis</w:t>
      </w:r>
      <w:proofErr w:type="spellEnd"/>
    </w:p>
    <w:p w14:paraId="202C1ED2" w14:textId="70AF0671" w:rsidR="00E25F71" w:rsidRPr="006543C8" w:rsidRDefault="00E25F71" w:rsidP="00E06270">
      <w:pPr>
        <w:pStyle w:val="Akapitzlist"/>
        <w:numPr>
          <w:ilvl w:val="0"/>
          <w:numId w:val="4"/>
        </w:numPr>
        <w:spacing w:before="120" w:after="120" w:line="271" w:lineRule="auto"/>
        <w:contextualSpacing w:val="0"/>
        <w:rPr>
          <w:rFonts w:ascii="Arial" w:hAnsi="Arial" w:cs="Arial"/>
        </w:rPr>
      </w:pPr>
      <w:r>
        <w:rPr>
          <w:rFonts w:ascii="Arial" w:hAnsi="Arial" w:cs="Arial"/>
        </w:rPr>
        <w:t>pomoc publiczna</w:t>
      </w:r>
    </w:p>
    <w:p w14:paraId="57A72758" w14:textId="77777777" w:rsidR="006543C8" w:rsidRDefault="00DB7B04" w:rsidP="00E06270">
      <w:pPr>
        <w:pStyle w:val="Akapitzlist"/>
        <w:numPr>
          <w:ilvl w:val="0"/>
          <w:numId w:val="4"/>
        </w:numPr>
        <w:spacing w:before="120" w:after="120" w:line="271" w:lineRule="auto"/>
        <w:contextualSpacing w:val="0"/>
        <w:rPr>
          <w:rFonts w:ascii="Arial" w:hAnsi="Arial" w:cs="Arial"/>
        </w:rPr>
      </w:pPr>
      <w:r w:rsidRPr="001E02BA">
        <w:rPr>
          <w:rFonts w:ascii="Arial" w:hAnsi="Arial" w:cs="Arial"/>
        </w:rPr>
        <w:t xml:space="preserve">cross- </w:t>
      </w:r>
      <w:proofErr w:type="spellStart"/>
      <w:r w:rsidRPr="001E02BA">
        <w:rPr>
          <w:rFonts w:ascii="Arial" w:hAnsi="Arial" w:cs="Arial"/>
        </w:rPr>
        <w:t>financing</w:t>
      </w:r>
      <w:proofErr w:type="spellEnd"/>
    </w:p>
    <w:p w14:paraId="429D38A1" w14:textId="6DD935B5" w:rsidR="00C731E6" w:rsidRPr="006543C8" w:rsidRDefault="00D72954" w:rsidP="00E06270">
      <w:pPr>
        <w:pStyle w:val="Akapitzlist"/>
        <w:numPr>
          <w:ilvl w:val="0"/>
          <w:numId w:val="4"/>
        </w:numPr>
        <w:spacing w:before="120" w:after="120" w:line="271" w:lineRule="auto"/>
        <w:contextualSpacing w:val="0"/>
        <w:rPr>
          <w:rFonts w:ascii="Arial" w:hAnsi="Arial" w:cs="Arial"/>
        </w:rPr>
      </w:pPr>
      <w:r>
        <w:rPr>
          <w:rFonts w:ascii="Arial" w:hAnsi="Arial" w:cs="Arial"/>
        </w:rPr>
        <w:t>wydatki na dostępność</w:t>
      </w:r>
    </w:p>
    <w:p w14:paraId="24925447" w14:textId="77777777" w:rsidR="0087322F" w:rsidRPr="001E02BA" w:rsidRDefault="00DB7B04" w:rsidP="00E06270">
      <w:pPr>
        <w:spacing w:before="120" w:after="120" w:line="271" w:lineRule="auto"/>
        <w:rPr>
          <w:rFonts w:ascii="Arial" w:hAnsi="Arial" w:cs="Arial"/>
        </w:rPr>
      </w:pPr>
      <w:r w:rsidRPr="001E02BA">
        <w:rPr>
          <w:rFonts w:ascii="Arial" w:hAnsi="Arial" w:cs="Arial"/>
        </w:rPr>
        <w:t xml:space="preserve">W treści </w:t>
      </w:r>
      <w:r w:rsidR="00C731E6" w:rsidRPr="001E02BA">
        <w:rPr>
          <w:rFonts w:ascii="Arial" w:hAnsi="Arial" w:cs="Arial"/>
        </w:rPr>
        <w:t>wniosku</w:t>
      </w:r>
      <w:r w:rsidRPr="001E02BA">
        <w:rPr>
          <w:rFonts w:ascii="Arial" w:hAnsi="Arial" w:cs="Arial"/>
        </w:rPr>
        <w:t xml:space="preserve"> pojawią się pola:</w:t>
      </w:r>
    </w:p>
    <w:p w14:paraId="1CB7EED4" w14:textId="77777777" w:rsidR="0087322F" w:rsidRPr="001E02BA" w:rsidRDefault="00DB7B04" w:rsidP="00E06270">
      <w:pPr>
        <w:pStyle w:val="Akapitzlist"/>
        <w:numPr>
          <w:ilvl w:val="0"/>
          <w:numId w:val="28"/>
        </w:numPr>
        <w:spacing w:before="120" w:after="120" w:line="271" w:lineRule="auto"/>
        <w:contextualSpacing w:val="0"/>
        <w:rPr>
          <w:rFonts w:ascii="Arial" w:hAnsi="Arial" w:cs="Arial"/>
        </w:rPr>
      </w:pPr>
      <w:r w:rsidRPr="001E02BA">
        <w:rPr>
          <w:rFonts w:ascii="Arial" w:hAnsi="Arial" w:cs="Arial"/>
        </w:rPr>
        <w:t>Uzasadnienie dla cross-</w:t>
      </w:r>
      <w:proofErr w:type="spellStart"/>
      <w:r w:rsidRPr="001E02BA">
        <w:rPr>
          <w:rFonts w:ascii="Arial" w:hAnsi="Arial" w:cs="Arial"/>
        </w:rPr>
        <w:t>financing’u</w:t>
      </w:r>
      <w:proofErr w:type="spellEnd"/>
    </w:p>
    <w:p w14:paraId="5BBF30DE" w14:textId="18664D9F" w:rsidR="0087322F" w:rsidRPr="001E02BA" w:rsidRDefault="00D72954" w:rsidP="00E06270">
      <w:pPr>
        <w:spacing w:before="120" w:after="120" w:line="271" w:lineRule="auto"/>
        <w:rPr>
          <w:rFonts w:ascii="Arial" w:hAnsi="Arial" w:cs="Arial"/>
        </w:rPr>
      </w:pPr>
      <w:r w:rsidRPr="001E02BA" w:rsidDel="00D72954">
        <w:rPr>
          <w:rFonts w:ascii="Arial" w:hAnsi="Arial" w:cs="Arial"/>
          <w:bCs/>
        </w:rPr>
        <w:t xml:space="preserve"> </w:t>
      </w:r>
      <w:r w:rsidR="00DB7B04" w:rsidRPr="001E02BA">
        <w:rPr>
          <w:rFonts w:ascii="Arial" w:hAnsi="Arial" w:cs="Arial"/>
        </w:rPr>
        <w:t xml:space="preserve">w takim przypadku należy cofnąć się do sekcji limitów i </w:t>
      </w:r>
      <w:r w:rsidR="00B8671E">
        <w:rPr>
          <w:rFonts w:ascii="Arial" w:hAnsi="Arial" w:cs="Arial"/>
        </w:rPr>
        <w:t>od</w:t>
      </w:r>
      <w:r w:rsidR="00DB7B04" w:rsidRPr="001E02BA">
        <w:rPr>
          <w:rFonts w:ascii="Arial" w:hAnsi="Arial" w:cs="Arial"/>
        </w:rPr>
        <w:t xml:space="preserve">znaczyć </w:t>
      </w:r>
      <w:proofErr w:type="spellStart"/>
      <w:r w:rsidR="00DB7B04" w:rsidRPr="001E02BA">
        <w:rPr>
          <w:rFonts w:ascii="Arial" w:hAnsi="Arial" w:cs="Arial"/>
        </w:rPr>
        <w:t>che</w:t>
      </w:r>
      <w:r w:rsidR="00B8671E">
        <w:rPr>
          <w:rFonts w:ascii="Arial" w:hAnsi="Arial" w:cs="Arial"/>
        </w:rPr>
        <w:t>c</w:t>
      </w:r>
      <w:r w:rsidR="00DB7B04" w:rsidRPr="001E02BA">
        <w:rPr>
          <w:rFonts w:ascii="Arial" w:hAnsi="Arial" w:cs="Arial"/>
        </w:rPr>
        <w:t>k-box</w:t>
      </w:r>
      <w:proofErr w:type="spellEnd"/>
    </w:p>
    <w:p w14:paraId="50C2A869"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b/>
          <w:bCs/>
          <w:color w:val="000000"/>
        </w:rPr>
        <w:t>Uzasadnienie dla cross-</w:t>
      </w:r>
      <w:proofErr w:type="spellStart"/>
      <w:r w:rsidRPr="001145F3">
        <w:rPr>
          <w:rFonts w:ascii="Arial" w:hAnsi="Arial" w:cs="Arial"/>
          <w:b/>
          <w:bCs/>
          <w:color w:val="000000"/>
        </w:rPr>
        <w:t>financing’u</w:t>
      </w:r>
      <w:proofErr w:type="spellEnd"/>
      <w:r w:rsidRPr="001145F3">
        <w:rPr>
          <w:rFonts w:ascii="Arial" w:hAnsi="Arial" w:cs="Arial"/>
          <w:b/>
          <w:bCs/>
          <w:color w:val="000000"/>
        </w:rPr>
        <w:t xml:space="preserve"> </w:t>
      </w:r>
      <w:r w:rsidRPr="001145F3">
        <w:rPr>
          <w:rFonts w:ascii="Arial" w:hAnsi="Arial" w:cs="Arial"/>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 xml:space="preserve">4000 znaków. </w:t>
      </w:r>
      <w:r w:rsidRPr="001145F3">
        <w:rPr>
          <w:rFonts w:ascii="Arial" w:hAnsi="Arial" w:cs="Arial"/>
          <w:color w:val="000000"/>
        </w:rPr>
        <w:t>Wszystkie wydatki poniesione jako wydatki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powinny zostać uzasadnione w</w:t>
      </w:r>
      <w:r>
        <w:rPr>
          <w:rFonts w:ascii="Arial" w:hAnsi="Arial" w:cs="Arial"/>
          <w:color w:val="000000"/>
        </w:rPr>
        <w:t> </w:t>
      </w:r>
      <w:r w:rsidRPr="001145F3">
        <w:rPr>
          <w:rFonts w:ascii="Arial" w:hAnsi="Arial" w:cs="Arial"/>
          <w:color w:val="000000"/>
        </w:rPr>
        <w:t>kontekście niezbędności ich poniesienia dla realizacji konkretnych zadań w</w:t>
      </w:r>
      <w:r w:rsidR="00ED7BD3">
        <w:rPr>
          <w:rFonts w:ascii="Arial" w:hAnsi="Arial" w:cs="Arial"/>
          <w:color w:val="000000"/>
        </w:rPr>
        <w:t> </w:t>
      </w:r>
      <w:r w:rsidRPr="001145F3">
        <w:rPr>
          <w:rFonts w:ascii="Arial" w:hAnsi="Arial" w:cs="Arial"/>
          <w:color w:val="000000"/>
        </w:rPr>
        <w:t>ramach projektu, a także powinno zostać uzasadnione, dlaczego projekt nie mógłby być realizowany bez ponoszenia wydatków w ramach cross-</w:t>
      </w:r>
      <w:proofErr w:type="spellStart"/>
      <w:r w:rsidRPr="001145F3">
        <w:rPr>
          <w:rFonts w:ascii="Arial" w:hAnsi="Arial" w:cs="Arial"/>
          <w:color w:val="000000"/>
        </w:rPr>
        <w:t>financingu</w:t>
      </w:r>
      <w:proofErr w:type="spellEnd"/>
      <w:r w:rsidRPr="001145F3">
        <w:rPr>
          <w:rFonts w:ascii="Arial" w:hAnsi="Arial" w:cs="Arial"/>
          <w:color w:val="000000"/>
        </w:rPr>
        <w:t xml:space="preserve">. </w:t>
      </w:r>
    </w:p>
    <w:p w14:paraId="56C3B656" w14:textId="77777777" w:rsidR="00C731E6" w:rsidRDefault="00C731E6" w:rsidP="00E06270">
      <w:pPr>
        <w:autoSpaceDE w:val="0"/>
        <w:autoSpaceDN w:val="0"/>
        <w:adjustRightInd w:val="0"/>
        <w:spacing w:line="276" w:lineRule="auto"/>
        <w:rPr>
          <w:rFonts w:ascii="Arial" w:hAnsi="Arial" w:cs="Arial"/>
          <w:color w:val="000000"/>
        </w:rPr>
      </w:pPr>
      <w:r w:rsidRPr="001145F3">
        <w:rPr>
          <w:rFonts w:ascii="Arial" w:hAnsi="Arial" w:cs="Arial"/>
          <w:color w:val="000000"/>
        </w:rPr>
        <w:t>Katalog wydatków, które uznaje się za cross-</w:t>
      </w:r>
      <w:proofErr w:type="spellStart"/>
      <w:r w:rsidRPr="001145F3">
        <w:rPr>
          <w:rFonts w:ascii="Arial" w:hAnsi="Arial" w:cs="Arial"/>
          <w:color w:val="000000"/>
        </w:rPr>
        <w:t>financing</w:t>
      </w:r>
      <w:proofErr w:type="spellEnd"/>
      <w:r w:rsidRPr="001145F3">
        <w:rPr>
          <w:rFonts w:ascii="Arial" w:hAnsi="Arial" w:cs="Arial"/>
          <w:color w:val="000000"/>
        </w:rPr>
        <w:t xml:space="preserve"> został określony w podrozdziale 2.4 </w:t>
      </w:r>
      <w:r w:rsidRPr="00ED7BD3">
        <w:rPr>
          <w:rFonts w:ascii="Arial" w:hAnsi="Arial" w:cs="Arial"/>
          <w:i/>
          <w:color w:val="000000"/>
        </w:rPr>
        <w:t xml:space="preserve">Wytycznych </w:t>
      </w:r>
      <w:r w:rsidR="00722766">
        <w:rPr>
          <w:rFonts w:ascii="Arial" w:hAnsi="Arial" w:cs="Arial"/>
          <w:i/>
          <w:color w:val="000000"/>
        </w:rPr>
        <w:t xml:space="preserve">dotyczących </w:t>
      </w:r>
      <w:r w:rsidRPr="00ED7BD3">
        <w:rPr>
          <w:rFonts w:ascii="Arial" w:hAnsi="Arial" w:cs="Arial"/>
          <w:i/>
          <w:color w:val="000000"/>
        </w:rPr>
        <w:t>kwalifikowalności</w:t>
      </w:r>
      <w:r w:rsidR="00722766">
        <w:rPr>
          <w:rFonts w:ascii="Arial" w:hAnsi="Arial" w:cs="Arial"/>
          <w:i/>
          <w:color w:val="000000"/>
        </w:rPr>
        <w:t xml:space="preserve"> wydatków na lata 2021-2027</w:t>
      </w:r>
      <w:r w:rsidRPr="001145F3">
        <w:rPr>
          <w:rFonts w:ascii="Arial" w:hAnsi="Arial" w:cs="Arial"/>
          <w:color w:val="000000"/>
        </w:rPr>
        <w:t xml:space="preserve">. </w:t>
      </w:r>
    </w:p>
    <w:p w14:paraId="2D36D430" w14:textId="77777777" w:rsidR="00722766" w:rsidRDefault="00DB7B04" w:rsidP="00E06270">
      <w:pPr>
        <w:autoSpaceDE w:val="0"/>
        <w:autoSpaceDN w:val="0"/>
        <w:adjustRightInd w:val="0"/>
        <w:spacing w:line="276" w:lineRule="auto"/>
        <w:rPr>
          <w:rFonts w:ascii="Arial" w:hAnsi="Arial" w:cs="Arial"/>
          <w:color w:val="000000"/>
        </w:rPr>
      </w:pPr>
      <w:r w:rsidRPr="001E02BA">
        <w:rPr>
          <w:rFonts w:ascii="Arial" w:hAnsi="Arial" w:cs="Arial"/>
          <w:b/>
          <w:bCs/>
          <w:color w:val="000000"/>
        </w:rPr>
        <w:t xml:space="preserve">Uzasadnienie dla przewidzianego w projekcie wkładu własnego, w tym informacja o wkładzie rzeczowym i wszelkich opłatach pobieranych od uczestników </w:t>
      </w:r>
      <w:r w:rsidRPr="001E02BA">
        <w:rPr>
          <w:rFonts w:ascii="Arial" w:hAnsi="Arial" w:cs="Arial"/>
          <w:color w:val="000000"/>
        </w:rPr>
        <w:t xml:space="preserve">– </w:t>
      </w:r>
      <w:r w:rsidR="00C731E6">
        <w:rPr>
          <w:rFonts w:ascii="Arial" w:hAnsi="Arial" w:cs="Arial"/>
          <w:color w:val="000000"/>
        </w:rPr>
        <w:t xml:space="preserve">pole zawierające </w:t>
      </w:r>
      <w:r w:rsidR="00EF5E5D">
        <w:rPr>
          <w:rFonts w:ascii="Arial" w:hAnsi="Arial" w:cs="Arial"/>
          <w:color w:val="000000"/>
        </w:rPr>
        <w:t>maksymalnie</w:t>
      </w:r>
      <w:r w:rsidR="00C731E6">
        <w:rPr>
          <w:rFonts w:ascii="Arial" w:hAnsi="Arial" w:cs="Arial"/>
          <w:color w:val="000000"/>
        </w:rPr>
        <w:t xml:space="preserve"> 4000 znaków.</w:t>
      </w:r>
      <w:r w:rsidR="00C731E6" w:rsidRPr="001145F3">
        <w:rPr>
          <w:rFonts w:ascii="Arial" w:hAnsi="Arial" w:cs="Arial"/>
          <w:color w:val="000000"/>
        </w:rPr>
        <w:t xml:space="preserve"> W tej części uzasadniane jest, jaki wkład własny, w</w:t>
      </w:r>
      <w:r w:rsidR="00295BDB">
        <w:rPr>
          <w:rFonts w:ascii="Arial" w:hAnsi="Arial" w:cs="Arial"/>
          <w:color w:val="000000"/>
        </w:rPr>
        <w:t> </w:t>
      </w:r>
      <w:r w:rsidR="00C731E6" w:rsidRPr="001145F3">
        <w:rPr>
          <w:rFonts w:ascii="Arial" w:hAnsi="Arial" w:cs="Arial"/>
          <w:color w:val="000000"/>
        </w:rPr>
        <w:t xml:space="preserve">tym wkład niepieniężny wnoszony będzie do projektu. </w:t>
      </w:r>
    </w:p>
    <w:p w14:paraId="2B771233" w14:textId="77777777" w:rsidR="00C731E6" w:rsidRDefault="00C731E6" w:rsidP="00E06270">
      <w:pPr>
        <w:autoSpaceDE w:val="0"/>
        <w:autoSpaceDN w:val="0"/>
        <w:adjustRightInd w:val="0"/>
        <w:spacing w:line="276" w:lineRule="auto"/>
        <w:rPr>
          <w:rFonts w:ascii="Arial" w:hAnsi="Arial" w:cs="Arial"/>
          <w:color w:val="000000"/>
        </w:rPr>
      </w:pPr>
      <w:r w:rsidRPr="00ED7BD3">
        <w:rPr>
          <w:rFonts w:ascii="Arial" w:hAnsi="Arial" w:cs="Arial"/>
          <w:b/>
          <w:color w:val="000000"/>
        </w:rPr>
        <w:t>Pamięta</w:t>
      </w:r>
      <w:r w:rsidR="0036402E" w:rsidRPr="00ED7BD3">
        <w:rPr>
          <w:rFonts w:ascii="Arial" w:hAnsi="Arial" w:cs="Arial"/>
          <w:b/>
          <w:color w:val="000000"/>
        </w:rPr>
        <w:t>j</w:t>
      </w:r>
      <w:r w:rsidR="0036402E">
        <w:rPr>
          <w:rFonts w:ascii="Arial" w:hAnsi="Arial" w:cs="Arial"/>
          <w:color w:val="000000"/>
        </w:rPr>
        <w:t>!</w:t>
      </w:r>
      <w:r w:rsidRPr="001145F3">
        <w:rPr>
          <w:rFonts w:ascii="Arial" w:hAnsi="Arial" w:cs="Arial"/>
          <w:color w:val="000000"/>
        </w:rPr>
        <w:t xml:space="preserve"> wkład niekoniecznie musi być wnoszony przez </w:t>
      </w:r>
      <w:r w:rsidR="004B03E0">
        <w:rPr>
          <w:rFonts w:ascii="Arial" w:hAnsi="Arial" w:cs="Arial"/>
          <w:color w:val="000000"/>
        </w:rPr>
        <w:t>Wnioskodawcę</w:t>
      </w:r>
      <w:r w:rsidRPr="001145F3">
        <w:rPr>
          <w:rFonts w:ascii="Arial" w:hAnsi="Arial" w:cs="Arial"/>
          <w:color w:val="000000"/>
        </w:rPr>
        <w:t>, może być wnoszony także przez partnera, jak również uczestników projektu, o ile przedmiotowe środki zostały uwzględnione we wniosku o</w:t>
      </w:r>
      <w:r>
        <w:rPr>
          <w:rFonts w:ascii="Arial" w:hAnsi="Arial" w:cs="Arial"/>
          <w:color w:val="000000"/>
        </w:rPr>
        <w:t> </w:t>
      </w:r>
      <w:r w:rsidRPr="001145F3">
        <w:rPr>
          <w:rFonts w:ascii="Arial" w:hAnsi="Arial" w:cs="Arial"/>
          <w:color w:val="000000"/>
        </w:rPr>
        <w:t>dofinansowanie projektu jako wkład własny.</w:t>
      </w:r>
      <w:r w:rsidR="004B03E0">
        <w:rPr>
          <w:rFonts w:ascii="Arial" w:hAnsi="Arial" w:cs="Arial"/>
          <w:color w:val="000000"/>
        </w:rPr>
        <w:t xml:space="preserve"> </w:t>
      </w:r>
    </w:p>
    <w:p w14:paraId="1202036D" w14:textId="77777777" w:rsidR="001145F3" w:rsidRPr="00113041" w:rsidRDefault="00DB7B04" w:rsidP="00E06270">
      <w:pPr>
        <w:autoSpaceDE w:val="0"/>
        <w:autoSpaceDN w:val="0"/>
        <w:adjustRightInd w:val="0"/>
        <w:spacing w:before="120" w:after="120" w:line="271" w:lineRule="auto"/>
        <w:rPr>
          <w:rFonts w:ascii="Arial" w:hAnsi="Arial" w:cs="Arial"/>
        </w:rPr>
      </w:pPr>
      <w:r w:rsidRPr="001E02BA">
        <w:rPr>
          <w:rFonts w:ascii="Arial" w:hAnsi="Arial" w:cs="Arial"/>
          <w:b/>
        </w:rPr>
        <w:t xml:space="preserve">Uzasadnienie dla wydatków ponoszonych poza terytorium kraju lub </w:t>
      </w:r>
      <w:r w:rsidR="00722766" w:rsidRPr="001E02BA">
        <w:rPr>
          <w:rFonts w:ascii="Arial" w:hAnsi="Arial" w:cs="Arial"/>
          <w:b/>
        </w:rPr>
        <w:t>P</w:t>
      </w:r>
      <w:r w:rsidR="00722766">
        <w:rPr>
          <w:rFonts w:ascii="Arial" w:hAnsi="Arial" w:cs="Arial"/>
          <w:b/>
        </w:rPr>
        <w:t>rogramu</w:t>
      </w:r>
      <w:r w:rsidRPr="001E02BA">
        <w:rPr>
          <w:rFonts w:ascii="Arial" w:hAnsi="Arial" w:cs="Arial"/>
        </w:rPr>
        <w:t>–</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Pr="001E02BA">
        <w:rPr>
          <w:rFonts w:ascii="Arial" w:hAnsi="Arial" w:cs="Arial"/>
        </w:rPr>
        <w:t xml:space="preserve"> </w:t>
      </w:r>
      <w:r w:rsidR="006C2FCD">
        <w:rPr>
          <w:rFonts w:ascii="Arial" w:hAnsi="Arial" w:cs="Arial"/>
          <w:color w:val="000000"/>
        </w:rPr>
        <w:t>w przypadku projektów które nie są realizowane z</w:t>
      </w:r>
      <w:r w:rsidR="00295BDB">
        <w:rPr>
          <w:rFonts w:ascii="Arial" w:hAnsi="Arial" w:cs="Arial"/>
          <w:color w:val="000000"/>
        </w:rPr>
        <w:t> </w:t>
      </w:r>
      <w:r w:rsidR="006C2FCD">
        <w:rPr>
          <w:rFonts w:ascii="Arial" w:hAnsi="Arial" w:cs="Arial"/>
          <w:color w:val="000000"/>
        </w:rPr>
        <w:t>komponentem ponadnarodowym</w:t>
      </w:r>
      <w:r w:rsidR="006C2FCD" w:rsidRPr="001E02BA" w:rsidDel="006C2FCD">
        <w:rPr>
          <w:rFonts w:ascii="Arial" w:hAnsi="Arial" w:cs="Arial"/>
        </w:rPr>
        <w:t xml:space="preserve"> </w:t>
      </w:r>
      <w:r w:rsidRPr="001E02BA">
        <w:rPr>
          <w:rFonts w:ascii="Arial" w:hAnsi="Arial" w:cs="Arial"/>
        </w:rPr>
        <w:t>wyb</w:t>
      </w:r>
      <w:r w:rsidR="006C2FCD">
        <w:rPr>
          <w:rFonts w:ascii="Arial" w:hAnsi="Arial" w:cs="Arial"/>
        </w:rPr>
        <w:t>ierz</w:t>
      </w:r>
      <w:r w:rsidRPr="001E02BA">
        <w:rPr>
          <w:rFonts w:ascii="Arial" w:hAnsi="Arial" w:cs="Arial"/>
        </w:rPr>
        <w:t xml:space="preserve"> pole </w:t>
      </w:r>
      <w:proofErr w:type="spellStart"/>
      <w:r w:rsidRPr="001E02BA">
        <w:rPr>
          <w:rFonts w:ascii="Arial" w:hAnsi="Arial" w:cs="Arial"/>
        </w:rPr>
        <w:t>check-box</w:t>
      </w:r>
      <w:proofErr w:type="spellEnd"/>
      <w:r w:rsidRPr="001E02BA">
        <w:rPr>
          <w:rFonts w:ascii="Arial" w:hAnsi="Arial" w:cs="Arial"/>
        </w:rPr>
        <w:t xml:space="preserve"> </w:t>
      </w:r>
      <w:r w:rsidRPr="001E02BA">
        <w:rPr>
          <w:rFonts w:ascii="Arial" w:hAnsi="Arial" w:cs="Arial"/>
          <w:b/>
        </w:rPr>
        <w:t>NIE DOTYCZY</w:t>
      </w:r>
    </w:p>
    <w:p w14:paraId="724A185A" w14:textId="77777777" w:rsidR="001145F3" w:rsidRPr="001145F3" w:rsidRDefault="00DB7B04" w:rsidP="00E06270">
      <w:pPr>
        <w:autoSpaceDE w:val="0"/>
        <w:autoSpaceDN w:val="0"/>
        <w:adjustRightInd w:val="0"/>
        <w:spacing w:before="120" w:after="120" w:line="271" w:lineRule="auto"/>
        <w:rPr>
          <w:rFonts w:ascii="Arial" w:hAnsi="Arial" w:cs="Arial"/>
          <w:color w:val="000000"/>
        </w:rPr>
      </w:pPr>
      <w:r w:rsidRPr="001E02BA">
        <w:rPr>
          <w:rFonts w:ascii="Arial" w:hAnsi="Arial" w:cs="Arial"/>
          <w:b/>
          <w:bCs/>
          <w:color w:val="000000"/>
        </w:rPr>
        <w:t xml:space="preserve">Uzasadnienie dla wydatków ponoszonych poza terytorium UE </w:t>
      </w:r>
      <w:r w:rsidRPr="001E02BA">
        <w:rPr>
          <w:rFonts w:ascii="Arial" w:hAnsi="Arial" w:cs="Arial"/>
          <w:color w:val="000000"/>
        </w:rPr>
        <w:t xml:space="preserve">– pole zawierające </w:t>
      </w:r>
      <w:r w:rsidR="00EF5E5D">
        <w:rPr>
          <w:rFonts w:ascii="Arial" w:hAnsi="Arial" w:cs="Arial"/>
          <w:color w:val="000000"/>
        </w:rPr>
        <w:t xml:space="preserve">maksymalnie </w:t>
      </w:r>
      <w:r w:rsidRPr="001E02BA">
        <w:rPr>
          <w:rFonts w:ascii="Arial" w:hAnsi="Arial" w:cs="Arial"/>
          <w:color w:val="000000"/>
        </w:rPr>
        <w:t>4000 znaków</w:t>
      </w:r>
      <w:r w:rsidR="006C2FCD">
        <w:rPr>
          <w:rFonts w:ascii="Arial" w:hAnsi="Arial" w:cs="Arial"/>
          <w:color w:val="000000"/>
        </w:rPr>
        <w:t xml:space="preserve">. </w:t>
      </w:r>
      <w:r w:rsidR="006C2FCD" w:rsidRPr="001145F3">
        <w:rPr>
          <w:rFonts w:ascii="Arial" w:hAnsi="Arial" w:cs="Arial"/>
          <w:color w:val="000000"/>
        </w:rPr>
        <w:t>Tą część uzasadnienia wydatków uzupełniają wnioskodawcy, którzy będą ponosić wydatki w ramach projektu poza terytorium UE</w:t>
      </w:r>
      <w:r w:rsidR="006C2FCD">
        <w:rPr>
          <w:rFonts w:ascii="Arial" w:hAnsi="Arial" w:cs="Arial"/>
          <w:color w:val="000000"/>
        </w:rPr>
        <w:t xml:space="preserve">. W przypadku projektów które nie są realizowane z komponentem ponadnarodowym </w:t>
      </w:r>
      <w:r w:rsidR="006C2FCD">
        <w:rPr>
          <w:rFonts w:ascii="Arial" w:hAnsi="Arial" w:cs="Arial"/>
        </w:rPr>
        <w:t>wybierz</w:t>
      </w:r>
      <w:r w:rsidR="001145F3" w:rsidRPr="001145F3">
        <w:rPr>
          <w:rFonts w:ascii="Arial" w:hAnsi="Arial" w:cs="Arial"/>
        </w:rPr>
        <w:t xml:space="preserve"> pole </w:t>
      </w:r>
      <w:proofErr w:type="spellStart"/>
      <w:r w:rsidR="001145F3" w:rsidRPr="001145F3">
        <w:rPr>
          <w:rFonts w:ascii="Arial" w:hAnsi="Arial" w:cs="Arial"/>
        </w:rPr>
        <w:t>check-box</w:t>
      </w:r>
      <w:proofErr w:type="spellEnd"/>
      <w:r w:rsidR="001145F3" w:rsidRPr="001145F3">
        <w:rPr>
          <w:rFonts w:ascii="Arial" w:hAnsi="Arial" w:cs="Arial"/>
        </w:rPr>
        <w:t xml:space="preserve"> </w:t>
      </w:r>
      <w:r w:rsidRPr="001E02BA">
        <w:rPr>
          <w:rFonts w:ascii="Arial" w:hAnsi="Arial" w:cs="Arial"/>
          <w:b/>
        </w:rPr>
        <w:t>NIE DOTYCZY</w:t>
      </w:r>
    </w:p>
    <w:p w14:paraId="1F9537E6" w14:textId="77777777" w:rsidR="0086584A" w:rsidRDefault="001145F3" w:rsidP="00E06270">
      <w:pPr>
        <w:autoSpaceDE w:val="0"/>
        <w:autoSpaceDN w:val="0"/>
        <w:adjustRightInd w:val="0"/>
        <w:spacing w:before="120" w:after="120" w:line="271" w:lineRule="auto"/>
        <w:rPr>
          <w:rFonts w:ascii="Arial" w:hAnsi="Arial" w:cs="Arial"/>
          <w:color w:val="000000"/>
        </w:rPr>
      </w:pPr>
      <w:r w:rsidRPr="006B08CC">
        <w:rPr>
          <w:rFonts w:ascii="Arial" w:hAnsi="Arial" w:cs="Arial"/>
          <w:b/>
          <w:bCs/>
          <w:color w:val="000000"/>
        </w:rPr>
        <w:t xml:space="preserve">Uzasadnienie dla źródeł finansowania przedsięwzięcia </w:t>
      </w:r>
      <w:r w:rsidRPr="006B08CC">
        <w:rPr>
          <w:rFonts w:ascii="Arial" w:hAnsi="Arial" w:cs="Arial"/>
          <w:bCs/>
          <w:color w:val="000000"/>
        </w:rPr>
        <w:t>-</w:t>
      </w:r>
      <w:r w:rsidRPr="006B08CC">
        <w:rPr>
          <w:rFonts w:ascii="Arial" w:hAnsi="Arial" w:cs="Arial"/>
          <w:b/>
          <w:bCs/>
          <w:color w:val="000000"/>
        </w:rPr>
        <w:t xml:space="preserve"> </w:t>
      </w:r>
      <w:r w:rsidRPr="006B08CC">
        <w:rPr>
          <w:rFonts w:ascii="Arial" w:hAnsi="Arial" w:cs="Arial"/>
          <w:color w:val="000000"/>
        </w:rPr>
        <w:t xml:space="preserve">pole zawierające </w:t>
      </w:r>
      <w:r w:rsidR="00EF5E5D">
        <w:rPr>
          <w:rFonts w:ascii="Arial" w:hAnsi="Arial" w:cs="Arial"/>
          <w:color w:val="000000"/>
        </w:rPr>
        <w:t xml:space="preserve">maksymalnie </w:t>
      </w:r>
      <w:r w:rsidRPr="006B08CC">
        <w:rPr>
          <w:rFonts w:ascii="Arial" w:hAnsi="Arial" w:cs="Arial"/>
          <w:color w:val="000000"/>
        </w:rPr>
        <w:t xml:space="preserve">4000 znaków. </w:t>
      </w:r>
      <w:r w:rsidR="006C2FCD" w:rsidRPr="006B08CC">
        <w:rPr>
          <w:rFonts w:ascii="Arial" w:hAnsi="Arial" w:cs="Arial"/>
          <w:color w:val="000000"/>
        </w:rPr>
        <w:t>Jeśli planujesz przedsięwzięcia finansowane z kilku źródeł finansowania, w</w:t>
      </w:r>
      <w:r w:rsidR="00295BDB">
        <w:rPr>
          <w:rFonts w:ascii="Arial" w:hAnsi="Arial" w:cs="Arial"/>
          <w:color w:val="000000"/>
        </w:rPr>
        <w:t> </w:t>
      </w:r>
      <w:r w:rsidR="006C2FCD" w:rsidRPr="006B08CC">
        <w:rPr>
          <w:rFonts w:ascii="Arial" w:hAnsi="Arial" w:cs="Arial"/>
          <w:color w:val="000000"/>
        </w:rPr>
        <w:t xml:space="preserve">tym publicznego i/lub prywatnego, oraz z innych źródeł, uzasadnij źródła finansowania wykazując racjonalność i efektywność wydatków oraz brak podwójnego finansowania. </w:t>
      </w:r>
      <w:r w:rsidR="0086584A" w:rsidRPr="003E797F">
        <w:rPr>
          <w:rFonts w:ascii="Arial" w:hAnsi="Arial" w:cs="Arial"/>
          <w:color w:val="000000"/>
        </w:rPr>
        <w:t>W</w:t>
      </w:r>
      <w:r w:rsidR="00295BDB">
        <w:rPr>
          <w:rFonts w:ascii="Arial" w:hAnsi="Arial" w:cs="Arial"/>
          <w:color w:val="000000"/>
        </w:rPr>
        <w:t> </w:t>
      </w:r>
      <w:r w:rsidR="0086584A" w:rsidRPr="003E797F">
        <w:rPr>
          <w:rFonts w:ascii="Arial" w:hAnsi="Arial" w:cs="Arial"/>
          <w:color w:val="000000"/>
        </w:rPr>
        <w:t xml:space="preserve">tym polu wskaż jak wygląda montaż finansowy Twojego projektu tj. jaki % ogółem to wydatki współfinansowane z EFS+, budżetu państwa </w:t>
      </w:r>
      <w:r w:rsidR="00F75523">
        <w:rPr>
          <w:rFonts w:ascii="Arial" w:hAnsi="Arial" w:cs="Arial"/>
          <w:color w:val="000000"/>
        </w:rPr>
        <w:t>or</w:t>
      </w:r>
      <w:r w:rsidR="0086584A" w:rsidRPr="003E797F">
        <w:rPr>
          <w:rFonts w:ascii="Arial" w:hAnsi="Arial" w:cs="Arial"/>
          <w:color w:val="000000"/>
        </w:rPr>
        <w:t>a</w:t>
      </w:r>
      <w:r w:rsidR="00F75523">
        <w:rPr>
          <w:rFonts w:ascii="Arial" w:hAnsi="Arial" w:cs="Arial"/>
          <w:color w:val="000000"/>
        </w:rPr>
        <w:t>z</w:t>
      </w:r>
      <w:r w:rsidR="0086584A" w:rsidRPr="003E797F">
        <w:rPr>
          <w:rFonts w:ascii="Arial" w:hAnsi="Arial" w:cs="Arial"/>
          <w:color w:val="000000"/>
        </w:rPr>
        <w:t xml:space="preserve"> jaki wnosisz wkład własny. </w:t>
      </w:r>
    </w:p>
    <w:p w14:paraId="3A8E2821" w14:textId="463E93CD" w:rsidR="00F75523" w:rsidRDefault="00D32A00" w:rsidP="00E06270">
      <w:pPr>
        <w:autoSpaceDE w:val="0"/>
        <w:autoSpaceDN w:val="0"/>
        <w:adjustRightInd w:val="0"/>
        <w:spacing w:before="120" w:after="120" w:line="271" w:lineRule="auto"/>
        <w:rPr>
          <w:rFonts w:ascii="Arial" w:hAnsi="Arial" w:cs="Arial"/>
          <w:color w:val="000000"/>
        </w:rPr>
      </w:pPr>
      <w:r>
        <w:rPr>
          <w:rFonts w:ascii="Arial" w:hAnsi="Arial" w:cs="Arial"/>
          <w:color w:val="000000"/>
        </w:rPr>
        <w:t>Przy wskazaniu prawidłowego montażu należy pamiętać o limitach % obowiązujących w</w:t>
      </w:r>
      <w:r w:rsidR="00ED7BD3">
        <w:rPr>
          <w:rFonts w:ascii="Arial" w:hAnsi="Arial" w:cs="Arial"/>
          <w:color w:val="000000"/>
        </w:rPr>
        <w:t> </w:t>
      </w:r>
      <w:r>
        <w:rPr>
          <w:rFonts w:ascii="Arial" w:hAnsi="Arial" w:cs="Arial"/>
          <w:color w:val="000000"/>
        </w:rPr>
        <w:t xml:space="preserve">ramach naboru tj.: </w:t>
      </w:r>
      <w:r w:rsidRPr="0035139D">
        <w:rPr>
          <w:rFonts w:ascii="Arial" w:hAnsi="Arial" w:cs="Arial"/>
          <w:color w:val="000000"/>
        </w:rPr>
        <w:t>środki EFS</w:t>
      </w:r>
      <w:r w:rsidR="00D72954" w:rsidRPr="0035139D">
        <w:rPr>
          <w:rFonts w:ascii="Arial" w:hAnsi="Arial" w:cs="Arial"/>
          <w:color w:val="000000"/>
        </w:rPr>
        <w:t xml:space="preserve"> +</w:t>
      </w:r>
      <w:r w:rsidRPr="0035139D">
        <w:rPr>
          <w:rFonts w:ascii="Arial" w:hAnsi="Arial" w:cs="Arial"/>
          <w:color w:val="000000"/>
        </w:rPr>
        <w:t xml:space="preserve"> nie mogą przekroczyć</w:t>
      </w:r>
      <w:r w:rsidR="00411402" w:rsidRPr="0035139D">
        <w:rPr>
          <w:rFonts w:ascii="Arial" w:hAnsi="Arial" w:cs="Arial"/>
          <w:color w:val="000000"/>
        </w:rPr>
        <w:t xml:space="preserve"> 85% wydatków kwalifikowalnych w projekcie</w:t>
      </w:r>
      <w:r w:rsidR="00AE193A">
        <w:rPr>
          <w:rFonts w:ascii="Arial" w:hAnsi="Arial" w:cs="Arial"/>
          <w:color w:val="000000"/>
        </w:rPr>
        <w:t>.</w:t>
      </w:r>
      <w:r w:rsidRPr="0035139D">
        <w:rPr>
          <w:rFonts w:ascii="Arial" w:hAnsi="Arial" w:cs="Arial"/>
          <w:color w:val="000000"/>
        </w:rPr>
        <w:t xml:space="preserve"> </w:t>
      </w:r>
      <w:r w:rsidR="00AE193A" w:rsidRPr="0035139D">
        <w:rPr>
          <w:rFonts w:ascii="Arial" w:hAnsi="Arial" w:cs="Arial"/>
          <w:bCs/>
        </w:rPr>
        <w:t>Minimalny udział wkładu własnego Wnioskodawcy w finansowaniu wydatków kwalifikowanych projektu został określony we właściwym porozumieniu terytorialnym</w:t>
      </w:r>
      <w:r w:rsidR="00AE193A" w:rsidRPr="0035139D">
        <w:rPr>
          <w:rFonts w:ascii="Arial" w:hAnsi="Arial" w:cs="Arial"/>
          <w:color w:val="000000"/>
        </w:rPr>
        <w:t xml:space="preserve">. </w:t>
      </w:r>
      <w:r w:rsidR="00AE193A" w:rsidRPr="0035139D">
        <w:rPr>
          <w:rFonts w:ascii="Arial" w:hAnsi="Arial" w:cs="Arial"/>
          <w:bCs/>
        </w:rPr>
        <w:t>Maksymalny poziom dofinansowania projektu z budżetu państwa został określony we właściwym porozumieniu terytorialnym.</w:t>
      </w:r>
      <w:r w:rsidR="00AE193A" w:rsidRPr="0035139D" w:rsidDel="00AE193A">
        <w:rPr>
          <w:rFonts w:ascii="Arial" w:hAnsi="Arial" w:cs="Arial"/>
          <w:color w:val="000000"/>
          <w:highlight w:val="lightGray"/>
        </w:rPr>
        <w:t xml:space="preserve"> </w:t>
      </w:r>
    </w:p>
    <w:p w14:paraId="78179349" w14:textId="7441916A" w:rsidR="00411402" w:rsidRPr="0035139D" w:rsidRDefault="00411402" w:rsidP="00411402">
      <w:pPr>
        <w:autoSpaceDE w:val="0"/>
        <w:autoSpaceDN w:val="0"/>
        <w:adjustRightInd w:val="0"/>
        <w:spacing w:before="120" w:after="120" w:line="271" w:lineRule="auto"/>
        <w:rPr>
          <w:rFonts w:ascii="Arial" w:hAnsi="Arial" w:cs="Arial"/>
          <w:u w:val="single"/>
        </w:rPr>
      </w:pPr>
      <w:bookmarkStart w:id="16" w:name="_Hlk144839334"/>
      <w:r w:rsidRPr="0035139D">
        <w:rPr>
          <w:rFonts w:ascii="Arial" w:hAnsi="Arial" w:cs="Arial"/>
          <w:u w:val="single"/>
        </w:rPr>
        <w:lastRenderedPageBreak/>
        <w:t>W związku z powyższym pamiętaj, aby w tej części wniosku wskazać kwotę wydatków kwalifikowalnych w podziale na źródła finansowania (kwotę wskaż do dwóch miejsc po przecinku).</w:t>
      </w:r>
      <w:bookmarkEnd w:id="16"/>
    </w:p>
    <w:p w14:paraId="3B7A62A9" w14:textId="77777777" w:rsidR="00411402" w:rsidRPr="00411402" w:rsidRDefault="00411402" w:rsidP="00411402">
      <w:pPr>
        <w:autoSpaceDE w:val="0"/>
        <w:autoSpaceDN w:val="0"/>
        <w:adjustRightInd w:val="0"/>
        <w:spacing w:before="120" w:after="120" w:line="271" w:lineRule="auto"/>
        <w:rPr>
          <w:rFonts w:ascii="Arial" w:hAnsi="Arial" w:cs="Arial"/>
          <w:b/>
        </w:rPr>
      </w:pPr>
      <w:r w:rsidRPr="00411402">
        <w:rPr>
          <w:rFonts w:ascii="Arial" w:hAnsi="Arial" w:cs="Arial"/>
          <w:b/>
        </w:rPr>
        <w:t>Przykład:</w:t>
      </w:r>
    </w:p>
    <w:p w14:paraId="586E5738" w14:textId="77777777" w:rsidR="007D531D" w:rsidRPr="001164D9" w:rsidRDefault="007D531D" w:rsidP="007D531D">
      <w:pPr>
        <w:autoSpaceDE w:val="0"/>
        <w:autoSpaceDN w:val="0"/>
        <w:adjustRightInd w:val="0"/>
        <w:spacing w:before="120" w:after="120" w:line="268" w:lineRule="auto"/>
        <w:rPr>
          <w:rFonts w:ascii="Arial" w:hAnsi="Arial" w:cs="Arial"/>
          <w:color w:val="000000"/>
        </w:rPr>
      </w:pPr>
      <w:r w:rsidRPr="001164D9">
        <w:rPr>
          <w:rFonts w:ascii="Arial" w:hAnsi="Arial" w:cs="Arial"/>
          <w:color w:val="000000"/>
        </w:rPr>
        <w:t xml:space="preserve">Wydatki ogółem w projekcie: </w:t>
      </w:r>
      <w:r>
        <w:rPr>
          <w:rFonts w:ascii="Arial" w:hAnsi="Arial" w:cs="Arial"/>
        </w:rPr>
        <w:t xml:space="preserve">2 537 058,82 </w:t>
      </w:r>
      <w:r w:rsidRPr="001164D9">
        <w:rPr>
          <w:rFonts w:ascii="Arial" w:hAnsi="Arial" w:cs="Arial"/>
          <w:color w:val="000000"/>
        </w:rPr>
        <w:t xml:space="preserve">zł </w:t>
      </w:r>
    </w:p>
    <w:p w14:paraId="4FD94609" w14:textId="3E98FA08" w:rsidR="00411402" w:rsidRPr="0035139D" w:rsidRDefault="007D531D" w:rsidP="00411402">
      <w:pPr>
        <w:autoSpaceDE w:val="0"/>
        <w:autoSpaceDN w:val="0"/>
        <w:adjustRightInd w:val="0"/>
        <w:spacing w:before="120" w:after="120" w:line="271" w:lineRule="auto"/>
        <w:rPr>
          <w:rFonts w:ascii="Arial" w:hAnsi="Arial" w:cs="Arial"/>
        </w:rPr>
      </w:pPr>
      <w:r w:rsidRPr="001164D9">
        <w:rPr>
          <w:rFonts w:ascii="Arial" w:hAnsi="Arial" w:cs="Arial"/>
          <w:color w:val="000000"/>
        </w:rPr>
        <w:t xml:space="preserve">EFS +: </w:t>
      </w:r>
      <w:r>
        <w:rPr>
          <w:rFonts w:ascii="Arial" w:hAnsi="Arial"/>
          <w:color w:val="000000"/>
        </w:rPr>
        <w:t xml:space="preserve">2 156 500,00 </w:t>
      </w:r>
      <w:r w:rsidRPr="001164D9">
        <w:rPr>
          <w:rFonts w:ascii="Arial" w:hAnsi="Arial" w:cs="Arial"/>
          <w:color w:val="000000"/>
        </w:rPr>
        <w:t>zł (85%)</w:t>
      </w:r>
      <w:r w:rsidR="00411402" w:rsidRPr="0035139D">
        <w:rPr>
          <w:rFonts w:ascii="Arial" w:hAnsi="Arial" w:cs="Arial"/>
        </w:rPr>
        <w:tab/>
      </w:r>
    </w:p>
    <w:p w14:paraId="5D60A1B5" w14:textId="0DBCDBFA" w:rsidR="00411402" w:rsidRPr="0035139D"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BP: </w:t>
      </w:r>
      <w:r w:rsidR="007D531D">
        <w:rPr>
          <w:rFonts w:ascii="Arial" w:hAnsi="Arial" w:cs="Arial"/>
        </w:rPr>
        <w:t>% zgodnie z porozumieniem terytorialnym</w:t>
      </w:r>
    </w:p>
    <w:p w14:paraId="5F287FCF" w14:textId="214FBBD9" w:rsidR="00411402" w:rsidRDefault="00411402" w:rsidP="00411402">
      <w:pPr>
        <w:autoSpaceDE w:val="0"/>
        <w:autoSpaceDN w:val="0"/>
        <w:adjustRightInd w:val="0"/>
        <w:spacing w:before="120" w:after="120" w:line="271" w:lineRule="auto"/>
        <w:rPr>
          <w:rFonts w:ascii="Arial" w:hAnsi="Arial" w:cs="Arial"/>
        </w:rPr>
      </w:pPr>
      <w:r w:rsidRPr="0035139D">
        <w:rPr>
          <w:rFonts w:ascii="Arial" w:hAnsi="Arial" w:cs="Arial"/>
        </w:rPr>
        <w:t xml:space="preserve">Wkład własny: </w:t>
      </w:r>
      <w:r w:rsidR="007D531D">
        <w:rPr>
          <w:rFonts w:ascii="Arial" w:hAnsi="Arial" w:cs="Arial"/>
        </w:rPr>
        <w:t>% zgodnie z porozumieniem terytorialnym</w:t>
      </w:r>
      <w:r w:rsidR="007D531D" w:rsidRPr="0035139D" w:rsidDel="007D531D">
        <w:rPr>
          <w:rFonts w:ascii="Arial" w:hAnsi="Arial" w:cs="Arial"/>
        </w:rPr>
        <w:t xml:space="preserve"> </w:t>
      </w:r>
    </w:p>
    <w:p w14:paraId="42C2EDCF" w14:textId="57D7B982" w:rsidR="00411402" w:rsidRPr="0035139D" w:rsidRDefault="00955B84" w:rsidP="00411402">
      <w:pPr>
        <w:autoSpaceDE w:val="0"/>
        <w:autoSpaceDN w:val="0"/>
        <w:adjustRightInd w:val="0"/>
        <w:spacing w:before="120" w:after="120" w:line="271" w:lineRule="auto"/>
        <w:rPr>
          <w:rFonts w:ascii="Arial" w:hAnsi="Arial" w:cs="Arial"/>
        </w:rPr>
      </w:pPr>
      <w:r w:rsidRPr="00955B84">
        <w:rPr>
          <w:rFonts w:ascii="Arial" w:hAnsi="Arial" w:cs="Arial"/>
        </w:rPr>
        <w:t>Jeśli wnosisz wkład własny w wysokości wyższej niż wymagana w Regulaminie wyboru, w pierwszej kolejności w montażu finansowym pomniejszasz wartość środków w ramach budżetu państwa. Jeśli w twoim naborze nie ma dofinansowania ze środków budżetu państwa, wówczas pomniejszysz wartość środków EFS+.</w:t>
      </w:r>
    </w:p>
    <w:p w14:paraId="084426E0" w14:textId="77777777" w:rsidR="00411402" w:rsidRPr="00411402" w:rsidRDefault="00411402" w:rsidP="00411402">
      <w:pPr>
        <w:autoSpaceDE w:val="0"/>
        <w:autoSpaceDN w:val="0"/>
        <w:adjustRightInd w:val="0"/>
        <w:spacing w:before="120" w:after="120" w:line="271" w:lineRule="auto"/>
        <w:rPr>
          <w:rFonts w:ascii="Arial" w:hAnsi="Arial" w:cs="Arial"/>
          <w:color w:val="000000"/>
        </w:rPr>
      </w:pPr>
      <w:r w:rsidRPr="00411402">
        <w:rPr>
          <w:rFonts w:ascii="Arial" w:hAnsi="Arial" w:cs="Arial"/>
          <w:color w:val="000000"/>
        </w:rPr>
        <w:t xml:space="preserve">Możliwość edytowania pola jest dostępna po zaznaczeniu pola </w:t>
      </w:r>
      <w:proofErr w:type="spellStart"/>
      <w:r w:rsidRPr="00411402">
        <w:rPr>
          <w:rFonts w:ascii="Arial" w:hAnsi="Arial" w:cs="Arial"/>
          <w:color w:val="000000"/>
        </w:rPr>
        <w:t>check-box</w:t>
      </w:r>
      <w:proofErr w:type="spellEnd"/>
      <w:r w:rsidRPr="00411402">
        <w:rPr>
          <w:rFonts w:ascii="Arial" w:hAnsi="Arial" w:cs="Arial"/>
          <w:color w:val="000000"/>
        </w:rPr>
        <w:t xml:space="preserve"> TAK</w:t>
      </w:r>
    </w:p>
    <w:p w14:paraId="3D5A29B5" w14:textId="50E22696" w:rsidR="00411402" w:rsidRPr="0035139D" w:rsidRDefault="00411402" w:rsidP="00E06270">
      <w:pPr>
        <w:autoSpaceDE w:val="0"/>
        <w:autoSpaceDN w:val="0"/>
        <w:adjustRightInd w:val="0"/>
        <w:spacing w:before="120" w:after="120" w:line="271" w:lineRule="auto"/>
        <w:rPr>
          <w:rFonts w:ascii="Arial" w:hAnsi="Arial" w:cs="Arial"/>
          <w:b/>
          <w:color w:val="000000"/>
        </w:rPr>
      </w:pPr>
      <w:r w:rsidRPr="00411402">
        <w:rPr>
          <w:rFonts w:ascii="Arial" w:hAnsi="Arial" w:cs="Arial"/>
          <w:color w:val="000000"/>
        </w:rPr>
        <w:t xml:space="preserve">Jeśli nie planujesz finansować projektu z różnych źródeł wybierz opcję z pola </w:t>
      </w:r>
      <w:proofErr w:type="spellStart"/>
      <w:r w:rsidRPr="00411402">
        <w:rPr>
          <w:rFonts w:ascii="Arial" w:hAnsi="Arial" w:cs="Arial"/>
          <w:color w:val="000000"/>
        </w:rPr>
        <w:t>check-box</w:t>
      </w:r>
      <w:proofErr w:type="spellEnd"/>
      <w:r w:rsidRPr="00411402">
        <w:rPr>
          <w:rFonts w:ascii="Arial" w:hAnsi="Arial" w:cs="Arial"/>
          <w:color w:val="000000"/>
        </w:rPr>
        <w:t xml:space="preserve"> </w:t>
      </w:r>
      <w:r w:rsidRPr="00411402">
        <w:rPr>
          <w:rFonts w:ascii="Arial" w:hAnsi="Arial" w:cs="Arial"/>
          <w:b/>
          <w:color w:val="000000"/>
        </w:rPr>
        <w:t xml:space="preserve">NIE DOTYCZY </w:t>
      </w:r>
    </w:p>
    <w:p w14:paraId="1D9AFF83" w14:textId="77777777" w:rsidR="00C81B45" w:rsidRDefault="001145F3" w:rsidP="00C81B45">
      <w:pPr>
        <w:spacing w:before="120" w:after="120" w:line="271" w:lineRule="auto"/>
        <w:rPr>
          <w:rFonts w:ascii="Arial" w:hAnsi="Arial" w:cs="Arial"/>
          <w:b/>
          <w:color w:val="000000"/>
        </w:rPr>
      </w:pPr>
      <w:r w:rsidRPr="001145F3">
        <w:rPr>
          <w:rFonts w:ascii="Arial" w:hAnsi="Arial" w:cs="Arial"/>
          <w:b/>
          <w:bCs/>
          <w:color w:val="000000"/>
        </w:rPr>
        <w:t>Uzasadnienie dla kwalifikowalności VAT</w:t>
      </w:r>
      <w:r w:rsidR="00295BDB">
        <w:rPr>
          <w:rStyle w:val="Odwoanieprzypisudolnego"/>
          <w:rFonts w:ascii="Arial" w:hAnsi="Arial" w:cs="Arial"/>
          <w:b/>
          <w:bCs/>
          <w:color w:val="000000"/>
        </w:rPr>
        <w:footnoteReference w:id="1"/>
      </w:r>
      <w:r w:rsidRPr="001145F3">
        <w:rPr>
          <w:rFonts w:ascii="Arial" w:hAnsi="Arial" w:cs="Arial"/>
          <w:bCs/>
          <w:color w:val="000000"/>
        </w:rPr>
        <w:t xml:space="preserve"> -</w:t>
      </w:r>
      <w:r>
        <w:rPr>
          <w:rFonts w:ascii="Arial" w:hAnsi="Arial" w:cs="Arial"/>
          <w:b/>
          <w:bCs/>
          <w:color w:val="000000"/>
        </w:rPr>
        <w:t xml:space="preserve"> </w:t>
      </w:r>
      <w:r>
        <w:rPr>
          <w:rFonts w:ascii="Arial" w:hAnsi="Arial" w:cs="Arial"/>
          <w:color w:val="000000"/>
        </w:rPr>
        <w:t xml:space="preserve">pole zawierające </w:t>
      </w:r>
      <w:r w:rsidR="00EF5E5D">
        <w:rPr>
          <w:rFonts w:ascii="Arial" w:hAnsi="Arial" w:cs="Arial"/>
          <w:color w:val="000000"/>
        </w:rPr>
        <w:t xml:space="preserve">maksymalnie </w:t>
      </w:r>
      <w:r>
        <w:rPr>
          <w:rFonts w:ascii="Arial" w:hAnsi="Arial" w:cs="Arial"/>
          <w:color w:val="000000"/>
        </w:rPr>
        <w:t>4000 znaków</w:t>
      </w:r>
      <w:r w:rsidR="00B520D6">
        <w:rPr>
          <w:rFonts w:ascii="Arial" w:hAnsi="Arial" w:cs="Arial"/>
          <w:color w:val="000000"/>
        </w:rPr>
        <w:t>.</w:t>
      </w:r>
      <w:r w:rsidRPr="001145F3">
        <w:rPr>
          <w:rFonts w:ascii="Arial" w:hAnsi="Arial" w:cs="Arial"/>
          <w:color w:val="000000"/>
        </w:rPr>
        <w:t xml:space="preserve"> </w:t>
      </w:r>
      <w:r w:rsidR="00C81B45">
        <w:rPr>
          <w:rFonts w:ascii="Arial" w:hAnsi="Arial" w:cs="Arial"/>
          <w:color w:val="000000"/>
        </w:rPr>
        <w:t xml:space="preserve">Pole uruchamia się jedynie przy wyborze opcji TAK/ CZĘŚCIOWO w sekcji </w:t>
      </w:r>
      <w:r w:rsidR="00C81B45" w:rsidRPr="001E02BA">
        <w:rPr>
          <w:rFonts w:ascii="Arial" w:hAnsi="Arial" w:cs="Arial"/>
          <w:b/>
          <w:color w:val="000000"/>
        </w:rPr>
        <w:t>Wnioskodawca i</w:t>
      </w:r>
      <w:r w:rsidR="00C81B45">
        <w:rPr>
          <w:rFonts w:ascii="Arial" w:hAnsi="Arial" w:cs="Arial"/>
          <w:b/>
          <w:color w:val="000000"/>
        </w:rPr>
        <w:t> </w:t>
      </w:r>
      <w:r w:rsidR="00C81B45" w:rsidRPr="001E02BA">
        <w:rPr>
          <w:rFonts w:ascii="Arial" w:hAnsi="Arial" w:cs="Arial"/>
          <w:b/>
          <w:color w:val="000000"/>
        </w:rPr>
        <w:t>realizatorzy</w:t>
      </w:r>
      <w:r w:rsidR="00C81B45">
        <w:rPr>
          <w:rFonts w:ascii="Arial" w:hAnsi="Arial" w:cs="Arial"/>
          <w:b/>
          <w:color w:val="000000"/>
        </w:rPr>
        <w:t xml:space="preserve">. </w:t>
      </w:r>
    </w:p>
    <w:p w14:paraId="5E49016E" w14:textId="78DDD92A" w:rsidR="00392E7E" w:rsidRDefault="006C2FCD" w:rsidP="00392E7E">
      <w:pPr>
        <w:spacing w:before="120" w:after="120" w:line="271" w:lineRule="auto"/>
        <w:rPr>
          <w:rFonts w:ascii="Arial" w:hAnsi="Arial" w:cs="Arial"/>
          <w:b/>
          <w:color w:val="000000"/>
        </w:rPr>
      </w:pPr>
      <w:r>
        <w:rPr>
          <w:rFonts w:ascii="Arial" w:hAnsi="Arial" w:cs="Arial"/>
          <w:color w:val="000000"/>
        </w:rPr>
        <w:t xml:space="preserve">Jeśli planujesz wykazać w budżecie kwoty brutto, </w:t>
      </w:r>
      <w:r w:rsidR="00113041">
        <w:rPr>
          <w:rFonts w:ascii="Arial" w:hAnsi="Arial" w:cs="Arial"/>
          <w:color w:val="000000"/>
        </w:rPr>
        <w:t>uzasadn</w:t>
      </w:r>
      <w:r>
        <w:rPr>
          <w:rFonts w:ascii="Arial" w:hAnsi="Arial" w:cs="Arial"/>
          <w:color w:val="000000"/>
        </w:rPr>
        <w:t>ij</w:t>
      </w:r>
      <w:r w:rsidR="00113041">
        <w:rPr>
          <w:rFonts w:ascii="Arial" w:hAnsi="Arial" w:cs="Arial"/>
          <w:color w:val="000000"/>
        </w:rPr>
        <w:t xml:space="preserve"> możliwość kwalifikowania VAT. </w:t>
      </w:r>
    </w:p>
    <w:p w14:paraId="31C8C5AF" w14:textId="0AE625E3" w:rsidR="00392E7E" w:rsidRPr="00ED5C73" w:rsidRDefault="00392E7E" w:rsidP="00392E7E">
      <w:pPr>
        <w:autoSpaceDE w:val="0"/>
        <w:autoSpaceDN w:val="0"/>
        <w:adjustRightInd w:val="0"/>
        <w:spacing w:before="120" w:after="120" w:line="271" w:lineRule="auto"/>
        <w:rPr>
          <w:rFonts w:ascii="Arial" w:hAnsi="Arial" w:cs="Arial"/>
          <w:color w:val="000000"/>
        </w:rPr>
      </w:pPr>
      <w:r>
        <w:rPr>
          <w:rFonts w:ascii="Arial" w:hAnsi="Arial" w:cs="Arial"/>
          <w:color w:val="000000"/>
        </w:rPr>
        <w:t xml:space="preserve">Jeśli wartość Twojego projektu przekracza 5 MLN EUR oraz posiadasz status czynnego podatnika VAT a chcesz kwalifikować VAT w projekcie musisz </w:t>
      </w:r>
      <w:r w:rsidR="008C6F77">
        <w:rPr>
          <w:rFonts w:ascii="Arial" w:hAnsi="Arial" w:cs="Arial"/>
          <w:color w:val="000000"/>
        </w:rPr>
        <w:t xml:space="preserve">bezpośrednio </w:t>
      </w:r>
      <w:r>
        <w:rPr>
          <w:rFonts w:ascii="Arial" w:hAnsi="Arial" w:cs="Arial"/>
          <w:color w:val="000000"/>
        </w:rPr>
        <w:t xml:space="preserve">wykazać, </w:t>
      </w:r>
      <w:r w:rsidR="008C6F77">
        <w:rPr>
          <w:rFonts w:ascii="Arial" w:hAnsi="Arial" w:cs="Arial"/>
        </w:rPr>
        <w:t>że</w:t>
      </w:r>
      <w:r w:rsidRPr="0044294E">
        <w:rPr>
          <w:rFonts w:ascii="Arial" w:hAnsi="Arial" w:cs="Arial"/>
        </w:rPr>
        <w:t xml:space="preserve"> </w:t>
      </w:r>
      <w:r w:rsidRPr="0044294E">
        <w:rPr>
          <w:rFonts w:ascii="Arial" w:hAnsi="Arial" w:cs="Arial"/>
          <w:lang w:val="x-none"/>
        </w:rPr>
        <w:t xml:space="preserve">podatek </w:t>
      </w:r>
      <w:r w:rsidR="008C6F77">
        <w:rPr>
          <w:rFonts w:ascii="Arial" w:hAnsi="Arial" w:cs="Arial"/>
        </w:rPr>
        <w:t xml:space="preserve">nie </w:t>
      </w:r>
      <w:r w:rsidRPr="0044294E">
        <w:rPr>
          <w:rFonts w:ascii="Arial" w:hAnsi="Arial" w:cs="Arial"/>
          <w:lang w:val="x-none"/>
        </w:rPr>
        <w:t xml:space="preserve">może zostać </w:t>
      </w:r>
      <w:r w:rsidR="008C6F77">
        <w:rPr>
          <w:rFonts w:ascii="Arial" w:hAnsi="Arial" w:cs="Arial"/>
        </w:rPr>
        <w:t xml:space="preserve">przez Ciebie </w:t>
      </w:r>
      <w:r w:rsidRPr="0044294E">
        <w:rPr>
          <w:rFonts w:ascii="Arial" w:hAnsi="Arial" w:cs="Arial"/>
          <w:lang w:val="x-none"/>
        </w:rPr>
        <w:t>odzyskany</w:t>
      </w:r>
      <w:r w:rsidR="00024F49">
        <w:rPr>
          <w:rFonts w:ascii="Arial" w:hAnsi="Arial" w:cs="Arial"/>
        </w:rPr>
        <w:t>. Wskaż podstawę prawną i uzasadnij dlaczego podatek VAT nie może zostać przez Ciebie odzyskany.</w:t>
      </w:r>
      <w:r w:rsidR="008C6F77" w:rsidRPr="008C6F77">
        <w:rPr>
          <w:rFonts w:ascii="Arial" w:hAnsi="Arial" w:cs="Arial"/>
          <w:bCs/>
        </w:rPr>
        <w:t xml:space="preserve"> </w:t>
      </w:r>
    </w:p>
    <w:p w14:paraId="0395A3EC" w14:textId="77777777" w:rsidR="00C42531" w:rsidRDefault="00576A7B" w:rsidP="00E06270">
      <w:pPr>
        <w:spacing w:before="120" w:after="120" w:line="271" w:lineRule="auto"/>
        <w:rPr>
          <w:rFonts w:ascii="Arial" w:hAnsi="Arial" w:cs="Arial"/>
        </w:rPr>
      </w:pPr>
      <w:r w:rsidRPr="00B808CF">
        <w:rPr>
          <w:rFonts w:ascii="Arial" w:hAnsi="Arial" w:cs="Arial"/>
          <w:b/>
        </w:rPr>
        <w:t>Obszar danych uzasadnienia</w:t>
      </w:r>
      <w:r w:rsidRPr="00B808CF">
        <w:rPr>
          <w:rFonts w:ascii="Arial" w:hAnsi="Arial" w:cs="Arial"/>
        </w:rPr>
        <w:t xml:space="preserve"> – pole zawierające </w:t>
      </w:r>
      <w:r w:rsidR="00EF5E5D">
        <w:rPr>
          <w:rFonts w:ascii="Arial" w:hAnsi="Arial" w:cs="Arial"/>
        </w:rPr>
        <w:t xml:space="preserve">maksymalnie </w:t>
      </w:r>
      <w:r w:rsidR="001145F3">
        <w:rPr>
          <w:rFonts w:ascii="Arial" w:hAnsi="Arial" w:cs="Arial"/>
        </w:rPr>
        <w:t>15</w:t>
      </w:r>
      <w:r w:rsidRPr="00B808CF">
        <w:rPr>
          <w:rFonts w:ascii="Arial" w:hAnsi="Arial" w:cs="Arial"/>
        </w:rPr>
        <w:t xml:space="preserve">00 znaków. W tym miejscu wpisujesz wszystkie </w:t>
      </w:r>
      <w:r w:rsidR="00B26D60" w:rsidRPr="00B808CF">
        <w:rPr>
          <w:rFonts w:ascii="Arial" w:hAnsi="Arial" w:cs="Arial"/>
        </w:rPr>
        <w:t>ważne</w:t>
      </w:r>
      <w:r w:rsidRPr="00B808CF">
        <w:rPr>
          <w:rFonts w:ascii="Arial" w:hAnsi="Arial" w:cs="Arial"/>
        </w:rPr>
        <w:t xml:space="preserve"> </w:t>
      </w:r>
      <w:r w:rsidR="00B26D60" w:rsidRPr="00B808CF">
        <w:rPr>
          <w:rFonts w:ascii="Arial" w:hAnsi="Arial" w:cs="Arial"/>
        </w:rPr>
        <w:t>informacje</w:t>
      </w:r>
      <w:r w:rsidRPr="00B808CF">
        <w:rPr>
          <w:rFonts w:ascii="Arial" w:hAnsi="Arial" w:cs="Arial"/>
        </w:rPr>
        <w:t xml:space="preserve">, które </w:t>
      </w:r>
      <w:r w:rsidR="00B26D60" w:rsidRPr="00B808CF">
        <w:rPr>
          <w:rFonts w:ascii="Arial" w:hAnsi="Arial" w:cs="Arial"/>
        </w:rPr>
        <w:t>wymagają</w:t>
      </w:r>
      <w:r w:rsidRPr="00B808CF">
        <w:rPr>
          <w:rFonts w:ascii="Arial" w:hAnsi="Arial" w:cs="Arial"/>
        </w:rPr>
        <w:t xml:space="preserve"> uzasadniania wydatków </w:t>
      </w:r>
      <w:r w:rsidR="00B26D60" w:rsidRPr="00B808CF">
        <w:rPr>
          <w:rFonts w:ascii="Arial" w:hAnsi="Arial" w:cs="Arial"/>
        </w:rPr>
        <w:t>zawartych</w:t>
      </w:r>
      <w:r w:rsidRPr="00B808CF">
        <w:rPr>
          <w:rFonts w:ascii="Arial" w:hAnsi="Arial" w:cs="Arial"/>
        </w:rPr>
        <w:t xml:space="preserve"> w </w:t>
      </w:r>
      <w:r w:rsidR="00B26D60" w:rsidRPr="00B808CF">
        <w:rPr>
          <w:rFonts w:ascii="Arial" w:hAnsi="Arial" w:cs="Arial"/>
        </w:rPr>
        <w:t>budżecie</w:t>
      </w:r>
      <w:r w:rsidRPr="00B808CF">
        <w:rPr>
          <w:rFonts w:ascii="Arial" w:hAnsi="Arial" w:cs="Arial"/>
        </w:rPr>
        <w:t xml:space="preserve"> projektu.</w:t>
      </w:r>
    </w:p>
    <w:p w14:paraId="1EBE4F1B" w14:textId="77777777" w:rsidR="00EA7549" w:rsidRDefault="00EB237E" w:rsidP="00E06270">
      <w:pPr>
        <w:spacing w:before="120" w:after="120" w:line="271" w:lineRule="auto"/>
        <w:rPr>
          <w:rFonts w:ascii="Arial" w:hAnsi="Arial" w:cs="Arial"/>
        </w:rPr>
      </w:pPr>
      <w:r>
        <w:rPr>
          <w:rFonts w:ascii="Arial" w:hAnsi="Arial" w:cs="Arial"/>
          <w:b/>
        </w:rPr>
        <w:t>WAŻNE!</w:t>
      </w:r>
      <w:r w:rsidR="00EA7549">
        <w:rPr>
          <w:rFonts w:ascii="Arial" w:hAnsi="Arial" w:cs="Arial"/>
        </w:rPr>
        <w:t xml:space="preserve"> </w:t>
      </w:r>
      <w:r w:rsidR="00C05595">
        <w:rPr>
          <w:rFonts w:ascii="Arial" w:hAnsi="Arial" w:cs="Arial"/>
        </w:rPr>
        <w:t>Wydatki takie jak zakup sprzętów</w:t>
      </w:r>
      <w:r w:rsidR="00AC29E8">
        <w:rPr>
          <w:rFonts w:ascii="Arial" w:hAnsi="Arial" w:cs="Arial"/>
        </w:rPr>
        <w:t xml:space="preserve">, </w:t>
      </w:r>
      <w:r>
        <w:rPr>
          <w:rFonts w:ascii="Arial" w:hAnsi="Arial" w:cs="Arial"/>
        </w:rPr>
        <w:t xml:space="preserve"> i</w:t>
      </w:r>
      <w:r w:rsidR="00C05595">
        <w:rPr>
          <w:rFonts w:ascii="Arial" w:hAnsi="Arial" w:cs="Arial"/>
        </w:rPr>
        <w:t xml:space="preserve"> mebli</w:t>
      </w:r>
      <w:r w:rsidR="009975E8">
        <w:rPr>
          <w:rFonts w:ascii="Arial" w:hAnsi="Arial" w:cs="Arial"/>
        </w:rPr>
        <w:t xml:space="preserve"> i pojazdów</w:t>
      </w:r>
      <w:r w:rsidR="00C05595">
        <w:rPr>
          <w:rFonts w:ascii="Arial" w:hAnsi="Arial" w:cs="Arial"/>
        </w:rPr>
        <w:t xml:space="preserve"> </w:t>
      </w:r>
      <w:r>
        <w:rPr>
          <w:rFonts w:ascii="Arial" w:hAnsi="Arial" w:cs="Arial"/>
        </w:rPr>
        <w:t>może</w:t>
      </w:r>
      <w:r w:rsidR="00C05595">
        <w:rPr>
          <w:rFonts w:ascii="Arial" w:hAnsi="Arial" w:cs="Arial"/>
        </w:rPr>
        <w:t xml:space="preserve"> </w:t>
      </w:r>
      <w:r>
        <w:rPr>
          <w:rFonts w:ascii="Arial" w:hAnsi="Arial" w:cs="Arial"/>
        </w:rPr>
        <w:t>wliczać się</w:t>
      </w:r>
      <w:r w:rsidR="00C05595">
        <w:rPr>
          <w:rFonts w:ascii="Arial" w:hAnsi="Arial" w:cs="Arial"/>
        </w:rPr>
        <w:t xml:space="preserve"> do środków objętych limitem cross-</w:t>
      </w:r>
      <w:proofErr w:type="spellStart"/>
      <w:r w:rsidR="00C05595">
        <w:rPr>
          <w:rFonts w:ascii="Arial" w:hAnsi="Arial" w:cs="Arial"/>
        </w:rPr>
        <w:t>financing</w:t>
      </w:r>
      <w:proofErr w:type="spellEnd"/>
      <w:r w:rsidR="00C05595">
        <w:rPr>
          <w:rFonts w:ascii="Arial" w:hAnsi="Arial" w:cs="Arial"/>
        </w:rPr>
        <w:t xml:space="preserve">. Jeśli nie ujmujesz tych wydatków w ramach limitu, musisz </w:t>
      </w:r>
      <w:r>
        <w:rPr>
          <w:rFonts w:ascii="Arial" w:hAnsi="Arial" w:cs="Arial"/>
        </w:rPr>
        <w:t xml:space="preserve">dodać uzasadnienie: </w:t>
      </w:r>
      <w:r w:rsidRPr="003E797F">
        <w:rPr>
          <w:rFonts w:ascii="Arial" w:hAnsi="Arial" w:cs="Arial"/>
          <w:b/>
          <w:i/>
        </w:rPr>
        <w:t>Zakup mebli</w:t>
      </w:r>
      <w:r>
        <w:rPr>
          <w:rFonts w:ascii="Arial" w:hAnsi="Arial" w:cs="Arial"/>
          <w:b/>
          <w:i/>
        </w:rPr>
        <w:t>,</w:t>
      </w:r>
      <w:r w:rsidRPr="003E797F">
        <w:rPr>
          <w:rFonts w:ascii="Arial" w:hAnsi="Arial" w:cs="Arial"/>
          <w:b/>
          <w:i/>
        </w:rPr>
        <w:t xml:space="preserve"> sprzętu</w:t>
      </w:r>
      <w:r w:rsidR="009975E8">
        <w:rPr>
          <w:rFonts w:ascii="Arial" w:hAnsi="Arial" w:cs="Arial"/>
          <w:b/>
          <w:i/>
        </w:rPr>
        <w:t xml:space="preserve">, pojazdów </w:t>
      </w:r>
      <w:r w:rsidR="009975E8" w:rsidRPr="003E797F">
        <w:rPr>
          <w:rFonts w:ascii="Arial" w:hAnsi="Arial" w:cs="Arial"/>
        </w:rPr>
        <w:t>(odpowiednio do zakresu wydatków w projekcie)</w:t>
      </w:r>
      <w:r>
        <w:rPr>
          <w:rFonts w:ascii="Arial" w:hAnsi="Arial" w:cs="Arial"/>
          <w:b/>
          <w:i/>
        </w:rPr>
        <w:t xml:space="preserve">. </w:t>
      </w:r>
      <w:r w:rsidRPr="003E797F">
        <w:rPr>
          <w:rFonts w:ascii="Arial" w:hAnsi="Arial" w:cs="Arial"/>
        </w:rPr>
        <w:t>W polu</w:t>
      </w:r>
      <w:r>
        <w:rPr>
          <w:rFonts w:ascii="Arial" w:hAnsi="Arial" w:cs="Arial"/>
        </w:rPr>
        <w:t>:</w:t>
      </w:r>
      <w:r w:rsidRPr="003E797F">
        <w:rPr>
          <w:rFonts w:ascii="Arial" w:hAnsi="Arial" w:cs="Arial"/>
        </w:rPr>
        <w:t xml:space="preserve"> Obszar danych uzasadnienia</w:t>
      </w:r>
      <w:r w:rsidRPr="003E797F">
        <w:rPr>
          <w:rFonts w:ascii="Arial" w:hAnsi="Arial" w:cs="Arial"/>
          <w:i/>
        </w:rPr>
        <w:t xml:space="preserve"> zawrzyj </w:t>
      </w:r>
      <w:r w:rsidR="00C05595">
        <w:rPr>
          <w:rFonts w:ascii="Arial" w:hAnsi="Arial" w:cs="Arial"/>
        </w:rPr>
        <w:t>szczegółow</w:t>
      </w:r>
      <w:r>
        <w:rPr>
          <w:rFonts w:ascii="Arial" w:hAnsi="Arial" w:cs="Arial"/>
        </w:rPr>
        <w:t>e</w:t>
      </w:r>
      <w:r w:rsidR="00C05595">
        <w:rPr>
          <w:rFonts w:ascii="Arial" w:hAnsi="Arial" w:cs="Arial"/>
        </w:rPr>
        <w:t xml:space="preserve"> </w:t>
      </w:r>
      <w:r w:rsidR="009975E8">
        <w:rPr>
          <w:rFonts w:ascii="Arial" w:hAnsi="Arial" w:cs="Arial"/>
        </w:rPr>
        <w:t>uzasadnienie</w:t>
      </w:r>
      <w:r>
        <w:rPr>
          <w:rFonts w:ascii="Arial" w:hAnsi="Arial" w:cs="Arial"/>
        </w:rPr>
        <w:t xml:space="preserve"> </w:t>
      </w:r>
      <w:r w:rsidR="00C05595">
        <w:rPr>
          <w:rFonts w:ascii="Arial" w:hAnsi="Arial" w:cs="Arial"/>
        </w:rPr>
        <w:t xml:space="preserve">dlaczego </w:t>
      </w:r>
      <w:r>
        <w:rPr>
          <w:rFonts w:ascii="Arial" w:hAnsi="Arial" w:cs="Arial"/>
        </w:rPr>
        <w:t>wydatki nie zostały ujęte w ramach ww. limitu</w:t>
      </w:r>
      <w:r w:rsidR="00C05595">
        <w:rPr>
          <w:rFonts w:ascii="Arial" w:hAnsi="Arial" w:cs="Arial"/>
        </w:rPr>
        <w:t>.</w:t>
      </w:r>
      <w:r w:rsidR="009975E8">
        <w:rPr>
          <w:rFonts w:ascii="Arial" w:hAnsi="Arial" w:cs="Arial"/>
        </w:rPr>
        <w:t xml:space="preserve"> Jeśli nie zakupujesz bezpośrednio tych kategorii wydatków wskaż formę nabycia - inną niż własność - praw do mebli, sprzętu i</w:t>
      </w:r>
      <w:r w:rsidR="00295BDB">
        <w:rPr>
          <w:rFonts w:ascii="Arial" w:hAnsi="Arial" w:cs="Arial"/>
        </w:rPr>
        <w:t> </w:t>
      </w:r>
      <w:r w:rsidR="009975E8">
        <w:rPr>
          <w:rFonts w:ascii="Arial" w:hAnsi="Arial" w:cs="Arial"/>
        </w:rPr>
        <w:t xml:space="preserve">pojazdów (np. dzierżawa, najem). </w:t>
      </w:r>
      <w:r w:rsidR="00C05595">
        <w:rPr>
          <w:rFonts w:ascii="Arial" w:hAnsi="Arial" w:cs="Arial"/>
        </w:rPr>
        <w:t>Informacje na temat sposobu kwalifikowania wydatków objętych limitem cross-</w:t>
      </w:r>
      <w:proofErr w:type="spellStart"/>
      <w:r w:rsidR="00C05595">
        <w:rPr>
          <w:rFonts w:ascii="Arial" w:hAnsi="Arial" w:cs="Arial"/>
        </w:rPr>
        <w:t>financing</w:t>
      </w:r>
      <w:proofErr w:type="spellEnd"/>
      <w:r>
        <w:rPr>
          <w:rFonts w:ascii="Arial" w:hAnsi="Arial" w:cs="Arial"/>
        </w:rPr>
        <w:t xml:space="preserve"> jak i wytyczne do nieobejmowania wydatków limitem</w:t>
      </w:r>
      <w:r w:rsidR="00C05595">
        <w:rPr>
          <w:rFonts w:ascii="Arial" w:hAnsi="Arial" w:cs="Arial"/>
        </w:rPr>
        <w:t xml:space="preserve"> znajdziesz w </w:t>
      </w:r>
      <w:r w:rsidR="00C05595" w:rsidRPr="003E797F">
        <w:rPr>
          <w:rFonts w:ascii="Arial" w:hAnsi="Arial" w:cs="Arial"/>
          <w:i/>
        </w:rPr>
        <w:t>Wytycznych</w:t>
      </w:r>
      <w:r w:rsidR="00C05595" w:rsidRPr="003E797F">
        <w:rPr>
          <w:i/>
        </w:rPr>
        <w:t xml:space="preserve"> </w:t>
      </w:r>
      <w:r w:rsidR="00C05595" w:rsidRPr="003E797F">
        <w:rPr>
          <w:rFonts w:ascii="Arial" w:hAnsi="Arial" w:cs="Arial"/>
          <w:i/>
        </w:rPr>
        <w:t>dotyczących kwalifikowalności wydatków na lata 2021-2027</w:t>
      </w:r>
      <w:r w:rsidR="00C05595">
        <w:rPr>
          <w:rFonts w:ascii="Arial" w:hAnsi="Arial" w:cs="Arial"/>
        </w:rPr>
        <w:t xml:space="preserve">  w Podrozdziale 2.4 ust. 6 lit. c</w:t>
      </w:r>
    </w:p>
    <w:p w14:paraId="05ED8565" w14:textId="77777777" w:rsidR="00B70AFC" w:rsidRPr="007E0750" w:rsidRDefault="00B70AFC" w:rsidP="00E06270">
      <w:pPr>
        <w:pStyle w:val="Nagwek1"/>
        <w:spacing w:before="120" w:after="120" w:line="271" w:lineRule="auto"/>
        <w:rPr>
          <w:rFonts w:ascii="Arial" w:hAnsi="Arial" w:cs="Arial"/>
          <w:b/>
          <w:color w:val="auto"/>
        </w:rPr>
      </w:pPr>
      <w:bookmarkStart w:id="17" w:name="_Toc135387485"/>
      <w:r w:rsidRPr="007E0750">
        <w:rPr>
          <w:rFonts w:ascii="Arial" w:hAnsi="Arial" w:cs="Arial"/>
          <w:b/>
          <w:color w:val="auto"/>
        </w:rPr>
        <w:t>IX</w:t>
      </w:r>
      <w:r w:rsidR="004625BC" w:rsidRPr="007E0750">
        <w:rPr>
          <w:rFonts w:ascii="Arial" w:hAnsi="Arial" w:cs="Arial"/>
          <w:b/>
          <w:color w:val="auto"/>
        </w:rPr>
        <w:t>.</w:t>
      </w:r>
      <w:r w:rsidRPr="007E0750">
        <w:rPr>
          <w:rFonts w:ascii="Arial" w:hAnsi="Arial" w:cs="Arial"/>
          <w:b/>
          <w:color w:val="auto"/>
        </w:rPr>
        <w:t xml:space="preserve"> </w:t>
      </w:r>
      <w:r w:rsidR="004625BC" w:rsidRPr="007E0750">
        <w:rPr>
          <w:rFonts w:ascii="Arial" w:hAnsi="Arial" w:cs="Arial"/>
          <w:b/>
          <w:color w:val="auto"/>
        </w:rPr>
        <w:t>P</w:t>
      </w:r>
      <w:r w:rsidRPr="007E0750">
        <w:rPr>
          <w:rFonts w:ascii="Arial" w:hAnsi="Arial" w:cs="Arial"/>
          <w:b/>
          <w:color w:val="auto"/>
        </w:rPr>
        <w:t>otencjał do realizacji projektu</w:t>
      </w:r>
      <w:bookmarkEnd w:id="17"/>
    </w:p>
    <w:p w14:paraId="04232B38" w14:textId="062F463F" w:rsidR="00C94E2E" w:rsidRPr="00B808CF" w:rsidRDefault="00B70AFC" w:rsidP="00E06270">
      <w:pPr>
        <w:spacing w:line="276" w:lineRule="auto"/>
        <w:rPr>
          <w:rFonts w:ascii="Arial" w:hAnsi="Arial" w:cs="Arial"/>
        </w:rPr>
      </w:pPr>
      <w:r w:rsidRPr="00B808CF">
        <w:rPr>
          <w:rFonts w:ascii="Arial" w:hAnsi="Arial" w:cs="Arial"/>
          <w:b/>
        </w:rPr>
        <w:t>Doświadczenie</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 xml:space="preserve">4000 znaków. W tym polu wykazujesz swoje doświadczenie, które posiadasz w realizacji zadań w zakresie merytorycznym </w:t>
      </w:r>
      <w:r w:rsidR="00C94E2E" w:rsidRPr="00B808CF">
        <w:rPr>
          <w:rFonts w:ascii="Arial" w:hAnsi="Arial" w:cs="Arial"/>
        </w:rPr>
        <w:lastRenderedPageBreak/>
        <w:t>odpowiadającym zakresowi wsparcia planowanego w ramach projektu. Doświadczenie powinno odnosić się do zrealizowanych przedsięwzięć w postaci projektów dofinansowanych ze środków UE, ale także do bieżącej działalności statutowej i/lub doświadczenia przy realizacji innych przedsięwzięć o podobnej tematyce.</w:t>
      </w:r>
      <w:r w:rsidR="005A3022" w:rsidRPr="005A3022">
        <w:rPr>
          <w:rFonts w:ascii="Arial" w:hAnsi="Arial" w:cs="Arial"/>
        </w:rPr>
        <w:t xml:space="preserve"> </w:t>
      </w:r>
      <w:r w:rsidR="005A3022">
        <w:rPr>
          <w:rFonts w:ascii="Arial" w:hAnsi="Arial" w:cs="Arial"/>
        </w:rPr>
        <w:t>Wykaż</w:t>
      </w:r>
      <w:r w:rsidR="005A3022" w:rsidRPr="00B808CF">
        <w:rPr>
          <w:rFonts w:ascii="Arial" w:hAnsi="Arial" w:cs="Arial"/>
        </w:rPr>
        <w:t xml:space="preserve"> swoje doświadczenie w realizacji różnego rodzaju przedsięwzięć. Dotyczy to również przedsięwzięć aktualnie realizowanych i zrealizowanych</w:t>
      </w:r>
      <w:r w:rsidR="002962B7">
        <w:rPr>
          <w:rFonts w:ascii="Arial" w:hAnsi="Arial" w:cs="Arial"/>
        </w:rPr>
        <w:t>, również tych wynikających z własnej działalności statutowej</w:t>
      </w:r>
      <w:r w:rsidR="005A3022">
        <w:rPr>
          <w:rFonts w:ascii="Arial" w:hAnsi="Arial" w:cs="Arial"/>
        </w:rPr>
        <w:t>.</w:t>
      </w:r>
      <w:r w:rsidR="005A3022" w:rsidRPr="00B808CF">
        <w:rPr>
          <w:rFonts w:ascii="Arial" w:hAnsi="Arial" w:cs="Arial"/>
        </w:rPr>
        <w:t xml:space="preserve"> </w:t>
      </w:r>
    </w:p>
    <w:p w14:paraId="543DA74F" w14:textId="77777777" w:rsidR="00FB0F0B" w:rsidRDefault="00C94E2E" w:rsidP="00E06270">
      <w:pPr>
        <w:spacing w:line="276" w:lineRule="auto"/>
        <w:rPr>
          <w:rFonts w:ascii="Arial" w:hAnsi="Arial" w:cs="Arial"/>
        </w:rPr>
      </w:pPr>
      <w:r>
        <w:rPr>
          <w:rFonts w:ascii="Arial" w:hAnsi="Arial" w:cs="Arial"/>
        </w:rPr>
        <w:t>Uzasadnij</w:t>
      </w:r>
      <w:r w:rsidRPr="00B808CF">
        <w:rPr>
          <w:rFonts w:ascii="Arial" w:hAnsi="Arial" w:cs="Arial"/>
        </w:rPr>
        <w:t xml:space="preserve"> dlaczego prezentowane przez Ciebie doświadczenie jest adekwatne do realizacji projektu. Adekwatność doświadczenia powinna być rozpatrywana w szczególności w</w:t>
      </w:r>
      <w:r w:rsidR="00A429E5">
        <w:rPr>
          <w:rFonts w:ascii="Arial" w:hAnsi="Arial" w:cs="Arial"/>
        </w:rPr>
        <w:t> </w:t>
      </w:r>
      <w:r w:rsidRPr="00B808CF">
        <w:rPr>
          <w:rFonts w:ascii="Arial" w:hAnsi="Arial" w:cs="Arial"/>
        </w:rPr>
        <w:t>kontekście dotychczasowej działalności</w:t>
      </w:r>
      <w:r w:rsidR="00FB0F0B">
        <w:rPr>
          <w:rFonts w:ascii="Arial" w:hAnsi="Arial" w:cs="Arial"/>
        </w:rPr>
        <w:t>:</w:t>
      </w:r>
      <w:r w:rsidR="00AD133E">
        <w:rPr>
          <w:rFonts w:ascii="Arial" w:hAnsi="Arial" w:cs="Arial"/>
        </w:rPr>
        <w:t xml:space="preserve"> </w:t>
      </w:r>
      <w:r w:rsidR="00AD133E" w:rsidRPr="003E797F">
        <w:rPr>
          <w:rFonts w:ascii="Arial" w:hAnsi="Arial" w:cs="Arial"/>
        </w:rPr>
        <w:t>(i możliwości weryfikacji jej rezultatów)</w:t>
      </w:r>
      <w:r w:rsidR="00FB0F0B">
        <w:rPr>
          <w:rFonts w:ascii="Arial" w:hAnsi="Arial" w:cs="Arial"/>
        </w:rPr>
        <w:t>:</w:t>
      </w:r>
    </w:p>
    <w:p w14:paraId="5C4862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w obszarze w którym udzielane będzie wsparcie przewidziane w ramach projektu, </w:t>
      </w:r>
    </w:p>
    <w:p w14:paraId="60008263"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na rzecz grupy docelowej, do której kierowane będzie wsparcie przewidziane w</w:t>
      </w:r>
      <w:r w:rsidR="003E797F">
        <w:rPr>
          <w:rFonts w:ascii="Arial" w:hAnsi="Arial" w:cs="Arial"/>
        </w:rPr>
        <w:t> </w:t>
      </w:r>
      <w:r w:rsidRPr="003E797F">
        <w:rPr>
          <w:rFonts w:ascii="Arial" w:hAnsi="Arial" w:cs="Arial"/>
        </w:rPr>
        <w:t>ramach projektu,</w:t>
      </w:r>
    </w:p>
    <w:p w14:paraId="0E9703BB" w14:textId="77777777" w:rsidR="00FB0F0B" w:rsidRDefault="00C94E2E" w:rsidP="003E797F">
      <w:pPr>
        <w:pStyle w:val="Akapitzlist"/>
        <w:numPr>
          <w:ilvl w:val="0"/>
          <w:numId w:val="46"/>
        </w:numPr>
        <w:spacing w:line="276" w:lineRule="auto"/>
        <w:rPr>
          <w:rFonts w:ascii="Arial" w:hAnsi="Arial" w:cs="Arial"/>
        </w:rPr>
      </w:pPr>
      <w:r w:rsidRPr="003E797F">
        <w:rPr>
          <w:rFonts w:ascii="Arial" w:hAnsi="Arial" w:cs="Arial"/>
        </w:rPr>
        <w:t xml:space="preserve">na określonym terytorium, którego dotyczyć będzie realizacja projektu </w:t>
      </w:r>
    </w:p>
    <w:p w14:paraId="5276E8C3" w14:textId="6FEF31BF" w:rsidR="00F11584" w:rsidRDefault="00F11584" w:rsidP="00536D8B">
      <w:pPr>
        <w:spacing w:line="276" w:lineRule="auto"/>
        <w:rPr>
          <w:rFonts w:ascii="Arial" w:hAnsi="Arial" w:cs="Arial"/>
        </w:rPr>
      </w:pPr>
      <w:r>
        <w:rPr>
          <w:rFonts w:ascii="Arial" w:hAnsi="Arial" w:cs="Arial"/>
        </w:rPr>
        <w:t>Wskaż, że będąc podmiotem uprawni</w:t>
      </w:r>
      <w:r w:rsidR="00CC2319">
        <w:rPr>
          <w:rFonts w:ascii="Arial" w:hAnsi="Arial" w:cs="Arial"/>
        </w:rPr>
        <w:t>onym</w:t>
      </w:r>
      <w:r>
        <w:rPr>
          <w:rFonts w:ascii="Arial" w:hAnsi="Arial" w:cs="Arial"/>
        </w:rPr>
        <w:t xml:space="preserve"> do </w:t>
      </w:r>
      <w:r w:rsidR="00CC2319">
        <w:rPr>
          <w:rFonts w:ascii="Arial" w:hAnsi="Arial" w:cs="Arial"/>
        </w:rPr>
        <w:t>ubiegania</w:t>
      </w:r>
      <w:r>
        <w:rPr>
          <w:rFonts w:ascii="Arial" w:hAnsi="Arial" w:cs="Arial"/>
        </w:rPr>
        <w:t xml:space="preserve"> się o dofinansowanie w trybie niekonkurencyjnym posiadasz wieloletnie doświadczenie w </w:t>
      </w:r>
      <w:r w:rsidR="00CC2319">
        <w:rPr>
          <w:rFonts w:ascii="Arial" w:hAnsi="Arial" w:cs="Arial"/>
        </w:rPr>
        <w:t>realizacji</w:t>
      </w:r>
      <w:r>
        <w:rPr>
          <w:rFonts w:ascii="Arial" w:hAnsi="Arial" w:cs="Arial"/>
        </w:rPr>
        <w:t xml:space="preserve"> projektów </w:t>
      </w:r>
      <w:r w:rsidR="00CC2319">
        <w:rPr>
          <w:rFonts w:ascii="Arial" w:hAnsi="Arial" w:cs="Arial"/>
        </w:rPr>
        <w:t>finansowanych z Funduszy Unijnych w danym obszarze wsparcia, na rzecz wskazanej w</w:t>
      </w:r>
      <w:r w:rsidR="00043EFB">
        <w:rPr>
          <w:rFonts w:ascii="Arial" w:hAnsi="Arial" w:cs="Arial"/>
        </w:rPr>
        <w:t> </w:t>
      </w:r>
      <w:r w:rsidR="00CC2319">
        <w:rPr>
          <w:rFonts w:ascii="Arial" w:hAnsi="Arial" w:cs="Arial"/>
        </w:rPr>
        <w:t>naborze grupy docelowej oraz na określonym w naborze terytorium.</w:t>
      </w:r>
      <w:r w:rsidR="00E50A65">
        <w:rPr>
          <w:rFonts w:ascii="Arial" w:hAnsi="Arial" w:cs="Arial"/>
        </w:rPr>
        <w:t xml:space="preserve"> Wskaż tytuły zrealizowanych projektów oraz </w:t>
      </w:r>
      <w:r w:rsidR="002962B7">
        <w:rPr>
          <w:rFonts w:ascii="Arial" w:hAnsi="Arial" w:cs="Arial"/>
        </w:rPr>
        <w:t xml:space="preserve">opisz jakie uzyskałeś efekty. </w:t>
      </w:r>
    </w:p>
    <w:p w14:paraId="36CC53C9" w14:textId="77777777" w:rsidR="00CC2319" w:rsidRDefault="00CC2319" w:rsidP="00CC2319">
      <w:pPr>
        <w:spacing w:line="276" w:lineRule="auto"/>
        <w:rPr>
          <w:rFonts w:ascii="Arial" w:hAnsi="Arial" w:cs="Arial"/>
        </w:rPr>
      </w:pPr>
      <w:r>
        <w:rPr>
          <w:rFonts w:ascii="Arial" w:hAnsi="Arial" w:cs="Arial"/>
        </w:rPr>
        <w:t xml:space="preserve">W ten sam sposób opisz i uzasadnij doświadczenie partnera/ partnerów jeśli projekt realizowany jest w formule partnerstwa. </w:t>
      </w:r>
    </w:p>
    <w:p w14:paraId="27BE278D" w14:textId="69F0117D" w:rsidR="00C94E2E" w:rsidRDefault="00CC2319" w:rsidP="00E06270">
      <w:pPr>
        <w:spacing w:line="276" w:lineRule="auto"/>
        <w:rPr>
          <w:rFonts w:ascii="Arial" w:hAnsi="Arial" w:cs="Arial"/>
        </w:rPr>
      </w:pPr>
      <w:r w:rsidRPr="003E797F" w:rsidDel="00F11584">
        <w:rPr>
          <w:rFonts w:ascii="Arial" w:hAnsi="Arial" w:cs="Arial"/>
        </w:rPr>
        <w:t xml:space="preserve"> </w:t>
      </w:r>
    </w:p>
    <w:p w14:paraId="76A7A4B2" w14:textId="77777777" w:rsidR="00C94E2E" w:rsidRPr="00B808CF" w:rsidRDefault="00B70AFC" w:rsidP="00E06270">
      <w:pPr>
        <w:spacing w:line="276" w:lineRule="auto"/>
        <w:rPr>
          <w:rFonts w:ascii="Arial" w:hAnsi="Arial" w:cs="Arial"/>
        </w:rPr>
      </w:pPr>
      <w:r w:rsidRPr="00B808CF">
        <w:rPr>
          <w:rFonts w:ascii="Arial" w:hAnsi="Arial" w:cs="Arial"/>
          <w:b/>
        </w:rPr>
        <w:t>Opis sposobu zarz</w:t>
      </w:r>
      <w:r w:rsidR="00894FE7">
        <w:rPr>
          <w:rFonts w:ascii="Arial" w:hAnsi="Arial" w:cs="Arial"/>
          <w:b/>
        </w:rPr>
        <w:t>ą</w:t>
      </w:r>
      <w:r w:rsidRPr="00B808CF">
        <w:rPr>
          <w:rFonts w:ascii="Arial" w:hAnsi="Arial" w:cs="Arial"/>
          <w:b/>
        </w:rPr>
        <w:t>dzania projektem</w:t>
      </w:r>
      <w:r w:rsidRPr="00B808CF">
        <w:rPr>
          <w:rFonts w:ascii="Arial" w:hAnsi="Arial" w:cs="Arial"/>
        </w:rPr>
        <w:t xml:space="preserve"> – </w:t>
      </w:r>
      <w:r w:rsidR="00C94E2E" w:rsidRPr="00B808CF">
        <w:rPr>
          <w:rFonts w:ascii="Arial" w:hAnsi="Arial" w:cs="Arial"/>
        </w:rPr>
        <w:t xml:space="preserve">pole zawierające </w:t>
      </w:r>
      <w:r w:rsidR="00EF5E5D">
        <w:rPr>
          <w:rFonts w:ascii="Arial" w:hAnsi="Arial" w:cs="Arial"/>
        </w:rPr>
        <w:t xml:space="preserve">maksymalnie </w:t>
      </w:r>
      <w:r w:rsidR="00C94E2E" w:rsidRPr="00B808CF">
        <w:rPr>
          <w:rFonts w:ascii="Arial" w:hAnsi="Arial" w:cs="Arial"/>
        </w:rPr>
        <w:t>4000 znaków. W</w:t>
      </w:r>
      <w:r w:rsidR="00AE4926">
        <w:rPr>
          <w:rFonts w:ascii="Arial" w:hAnsi="Arial" w:cs="Arial"/>
        </w:rPr>
        <w:t> </w:t>
      </w:r>
      <w:r w:rsidR="00C94E2E" w:rsidRPr="00B808CF">
        <w:rPr>
          <w:rFonts w:ascii="Arial" w:hAnsi="Arial" w:cs="Arial"/>
        </w:rPr>
        <w:t xml:space="preserve">tym miejscu </w:t>
      </w:r>
      <w:r w:rsidR="00A429E5">
        <w:rPr>
          <w:rFonts w:ascii="Arial" w:hAnsi="Arial" w:cs="Arial"/>
        </w:rPr>
        <w:t>wskaż</w:t>
      </w:r>
      <w:r w:rsidR="00C94E2E" w:rsidRPr="00B808CF">
        <w:rPr>
          <w:rFonts w:ascii="Arial" w:hAnsi="Arial" w:cs="Arial"/>
        </w:rPr>
        <w:t xml:space="preserve"> sposób zarządzania projektem w odniesieniu do jego zakresu, złożoności a także realizacji projektu w partnerstwie</w:t>
      </w:r>
      <w:r w:rsidR="00FB0F0B">
        <w:rPr>
          <w:rFonts w:ascii="Arial" w:hAnsi="Arial" w:cs="Arial"/>
        </w:rPr>
        <w:t xml:space="preserve"> (jeśli dotyczy)</w:t>
      </w:r>
      <w:r w:rsidR="00C94E2E" w:rsidRPr="00B808CF">
        <w:rPr>
          <w:rFonts w:ascii="Arial" w:hAnsi="Arial" w:cs="Arial"/>
        </w:rPr>
        <w:t xml:space="preserve">. </w:t>
      </w:r>
      <w:r w:rsidR="00960D58">
        <w:rPr>
          <w:rFonts w:ascii="Arial" w:hAnsi="Arial" w:cs="Arial"/>
        </w:rPr>
        <w:t xml:space="preserve">Wskaż </w:t>
      </w:r>
      <w:r w:rsidR="00C94E2E" w:rsidRPr="00B808CF">
        <w:rPr>
          <w:rFonts w:ascii="Arial" w:hAnsi="Arial" w:cs="Arial"/>
        </w:rPr>
        <w:t>konkretne metody i</w:t>
      </w:r>
      <w:r w:rsidR="00C94E2E">
        <w:rPr>
          <w:rFonts w:ascii="Arial" w:hAnsi="Arial" w:cs="Arial"/>
        </w:rPr>
        <w:t> </w:t>
      </w:r>
      <w:r w:rsidR="00C94E2E" w:rsidRPr="00B808CF">
        <w:rPr>
          <w:rFonts w:ascii="Arial" w:hAnsi="Arial" w:cs="Arial"/>
        </w:rPr>
        <w:t>techniki zarządzania jakie będą wykorzystywane w projekcie oraz opis sposobu podejmowania decyzji z</w:t>
      </w:r>
      <w:r w:rsidR="00960D58">
        <w:rPr>
          <w:rFonts w:ascii="Arial" w:hAnsi="Arial" w:cs="Arial"/>
        </w:rPr>
        <w:t> </w:t>
      </w:r>
      <w:r w:rsidR="00C94E2E" w:rsidRPr="00B808CF">
        <w:rPr>
          <w:rFonts w:ascii="Arial" w:hAnsi="Arial" w:cs="Arial"/>
        </w:rPr>
        <w:t>uwzględnieniem realizatora/partnera (jeśli dotyczy).</w:t>
      </w:r>
    </w:p>
    <w:p w14:paraId="18663508" w14:textId="6C5ACD6A" w:rsidR="00C94E2E" w:rsidRPr="009829CC" w:rsidRDefault="00C94E2E" w:rsidP="00E06270">
      <w:pPr>
        <w:spacing w:line="276" w:lineRule="auto"/>
        <w:rPr>
          <w:rFonts w:ascii="Arial" w:hAnsi="Arial" w:cs="Arial"/>
        </w:rPr>
      </w:pPr>
      <w:r w:rsidRPr="00B808CF">
        <w:rPr>
          <w:rFonts w:ascii="Arial" w:hAnsi="Arial" w:cs="Arial"/>
        </w:rPr>
        <w:t xml:space="preserve">Przy </w:t>
      </w:r>
      <w:r w:rsidRPr="009829CC">
        <w:rPr>
          <w:rFonts w:ascii="Arial" w:hAnsi="Arial" w:cs="Arial"/>
        </w:rPr>
        <w:t xml:space="preserve">opisie sposobu zarządzania projektem </w:t>
      </w:r>
      <w:r w:rsidR="00CC2319">
        <w:rPr>
          <w:rFonts w:ascii="Arial" w:hAnsi="Arial" w:cs="Arial"/>
        </w:rPr>
        <w:t>wskaż:</w:t>
      </w:r>
    </w:p>
    <w:p w14:paraId="240D2AD5" w14:textId="49F3939C" w:rsidR="00CC2319" w:rsidRDefault="00FC7A9F" w:rsidP="00E06270">
      <w:pPr>
        <w:pStyle w:val="Akapitzlist"/>
        <w:numPr>
          <w:ilvl w:val="0"/>
          <w:numId w:val="9"/>
        </w:numPr>
        <w:spacing w:line="276" w:lineRule="auto"/>
        <w:rPr>
          <w:rFonts w:ascii="Arial" w:hAnsi="Arial" w:cs="Arial"/>
        </w:rPr>
      </w:pPr>
      <w:r>
        <w:rPr>
          <w:rFonts w:ascii="Arial" w:hAnsi="Arial" w:cs="Arial"/>
        </w:rPr>
        <w:t>że projekt</w:t>
      </w:r>
      <w:r w:rsidR="002962B7">
        <w:rPr>
          <w:rFonts w:ascii="Arial" w:hAnsi="Arial" w:cs="Arial"/>
        </w:rPr>
        <w:t xml:space="preserve"> zarządzany</w:t>
      </w:r>
      <w:r w:rsidR="00210235" w:rsidRPr="005A2E53">
        <w:rPr>
          <w:rFonts w:ascii="Arial" w:hAnsi="Arial" w:cs="Arial"/>
        </w:rPr>
        <w:t xml:space="preserve"> </w:t>
      </w:r>
      <w:r w:rsidR="00CC2319">
        <w:rPr>
          <w:rFonts w:ascii="Arial" w:hAnsi="Arial" w:cs="Arial"/>
        </w:rPr>
        <w:t>będzie zgodnie z obowiązującą  strukturą organizacyjna w danej jednostce;</w:t>
      </w:r>
    </w:p>
    <w:p w14:paraId="2830E654" w14:textId="74AC0CB4" w:rsidR="00210235" w:rsidRPr="005A2E53" w:rsidRDefault="00CC2319" w:rsidP="00E06270">
      <w:pPr>
        <w:pStyle w:val="Akapitzlist"/>
        <w:numPr>
          <w:ilvl w:val="0"/>
          <w:numId w:val="9"/>
        </w:numPr>
        <w:spacing w:line="276" w:lineRule="auto"/>
        <w:rPr>
          <w:rFonts w:ascii="Arial" w:hAnsi="Arial" w:cs="Arial"/>
        </w:rPr>
      </w:pPr>
      <w:r>
        <w:rPr>
          <w:rFonts w:ascii="Arial" w:hAnsi="Arial" w:cs="Arial"/>
        </w:rPr>
        <w:t xml:space="preserve"> </w:t>
      </w:r>
      <w:r w:rsidR="00210235" w:rsidRPr="005A2E53">
        <w:rPr>
          <w:rFonts w:ascii="Arial" w:hAnsi="Arial" w:cs="Arial"/>
        </w:rPr>
        <w:t>wska</w:t>
      </w:r>
      <w:r>
        <w:rPr>
          <w:rFonts w:ascii="Arial" w:hAnsi="Arial" w:cs="Arial"/>
        </w:rPr>
        <w:t>ż</w:t>
      </w:r>
      <w:r w:rsidR="00210235" w:rsidRPr="005A2E53">
        <w:rPr>
          <w:rFonts w:ascii="Arial" w:hAnsi="Arial" w:cs="Arial"/>
        </w:rPr>
        <w:t>, podział ról i zadań w zespole zarządzającym</w:t>
      </w:r>
      <w:r w:rsidR="00373B99">
        <w:rPr>
          <w:rFonts w:ascii="Arial" w:hAnsi="Arial" w:cs="Arial"/>
        </w:rPr>
        <w:t>, w tym w jaki sposób będzie prowadzony monitoring projektu</w:t>
      </w:r>
      <w:r w:rsidR="00210235" w:rsidRPr="005A2E53">
        <w:rPr>
          <w:rFonts w:ascii="Arial" w:hAnsi="Arial" w:cs="Arial"/>
        </w:rPr>
        <w:t>;</w:t>
      </w:r>
    </w:p>
    <w:p w14:paraId="581096D4" w14:textId="77777777" w:rsidR="00210235" w:rsidRPr="003E797F" w:rsidRDefault="00210235" w:rsidP="00E06270">
      <w:pPr>
        <w:pStyle w:val="Akapitzlist"/>
        <w:numPr>
          <w:ilvl w:val="0"/>
          <w:numId w:val="9"/>
        </w:numPr>
        <w:spacing w:line="276" w:lineRule="auto"/>
        <w:rPr>
          <w:rFonts w:ascii="Arial" w:hAnsi="Arial" w:cs="Arial"/>
        </w:rPr>
      </w:pPr>
      <w:r w:rsidRPr="005A2E53">
        <w:rPr>
          <w:rFonts w:ascii="Arial" w:hAnsi="Arial" w:cs="Arial"/>
        </w:rPr>
        <w:t>uwzględnienie aspektu zarządzania projektem w świetle struktury zarządzania wnioskodawcy tj. np. czy na potrzeby i na czas realizacji projektu w strukturze organizacyjnej wnioskodawcy utworzona zostanie dodatkowa jednostka organizacyjna</w:t>
      </w:r>
      <w:r w:rsidR="00373B99">
        <w:rPr>
          <w:rFonts w:ascii="Arial" w:hAnsi="Arial" w:cs="Arial"/>
        </w:rPr>
        <w:t>/wydział</w:t>
      </w:r>
      <w:r w:rsidRPr="005A2E53">
        <w:rPr>
          <w:rFonts w:ascii="Arial" w:hAnsi="Arial" w:cs="Arial"/>
        </w:rPr>
        <w:t xml:space="preserve">, czy też zadania związane z realizacją projektu będzie wykonywać już istniejąca jednostka organizacyjna; </w:t>
      </w:r>
    </w:p>
    <w:p w14:paraId="0F77283F" w14:textId="4BF5ACD8" w:rsidR="00210235" w:rsidRPr="005A2E53" w:rsidRDefault="00210235" w:rsidP="00E06270">
      <w:pPr>
        <w:pStyle w:val="Akapitzlist"/>
        <w:numPr>
          <w:ilvl w:val="0"/>
          <w:numId w:val="9"/>
        </w:numPr>
        <w:spacing w:line="276" w:lineRule="auto"/>
        <w:rPr>
          <w:rFonts w:ascii="Arial" w:hAnsi="Arial" w:cs="Arial"/>
        </w:rPr>
      </w:pPr>
      <w:r w:rsidRPr="009829CC">
        <w:rPr>
          <w:rFonts w:ascii="Arial" w:hAnsi="Arial" w:cs="Arial"/>
        </w:rPr>
        <w:t>sposób zarządzania projektem powinien uwzględniać zasadę równości kobiet i</w:t>
      </w:r>
      <w:r w:rsidR="00AE4926">
        <w:rPr>
          <w:rFonts w:ascii="Arial" w:hAnsi="Arial" w:cs="Arial"/>
        </w:rPr>
        <w:t> </w:t>
      </w:r>
      <w:r w:rsidRPr="009829CC">
        <w:rPr>
          <w:rFonts w:ascii="Arial" w:hAnsi="Arial" w:cs="Arial"/>
        </w:rPr>
        <w:t>mężczyzn</w:t>
      </w:r>
      <w:r w:rsidRPr="005A2E53">
        <w:rPr>
          <w:rFonts w:ascii="Arial" w:hAnsi="Arial" w:cs="Arial"/>
        </w:rPr>
        <w:t xml:space="preserve"> (patrz Instrukcja do standardu minimum)</w:t>
      </w:r>
      <w:r w:rsidR="00373B99">
        <w:rPr>
          <w:rFonts w:ascii="Arial" w:hAnsi="Arial" w:cs="Arial"/>
        </w:rPr>
        <w:t>.</w:t>
      </w:r>
      <w:r w:rsidRPr="005A2E53">
        <w:rPr>
          <w:rFonts w:ascii="Arial" w:hAnsi="Arial" w:cs="Arial"/>
        </w:rPr>
        <w:t xml:space="preserve"> </w:t>
      </w:r>
    </w:p>
    <w:p w14:paraId="32DBC334" w14:textId="77777777" w:rsidR="00AD7CDB" w:rsidRDefault="00C94E2E" w:rsidP="00E06270">
      <w:pPr>
        <w:spacing w:before="120" w:after="120" w:line="271" w:lineRule="auto"/>
        <w:rPr>
          <w:rFonts w:ascii="Arial" w:hAnsi="Arial" w:cs="Arial"/>
        </w:rPr>
      </w:pPr>
      <w:r w:rsidRPr="006E7F2E">
        <w:rPr>
          <w:rFonts w:ascii="Arial" w:hAnsi="Arial" w:cs="Arial"/>
          <w:b/>
        </w:rPr>
        <w:t>Pamiętaj!</w:t>
      </w:r>
      <w:r>
        <w:rPr>
          <w:rFonts w:ascii="Arial" w:hAnsi="Arial" w:cs="Arial"/>
        </w:rPr>
        <w:t xml:space="preserve"> Jeśli realizujesz projekt w partnerstwie, w tym miejscu uwzględnij również zaangażowanie </w:t>
      </w:r>
      <w:r w:rsidR="00464989">
        <w:rPr>
          <w:rFonts w:ascii="Arial" w:hAnsi="Arial" w:cs="Arial"/>
        </w:rPr>
        <w:t xml:space="preserve">w zarządzanie </w:t>
      </w:r>
      <w:r>
        <w:rPr>
          <w:rFonts w:ascii="Arial" w:hAnsi="Arial" w:cs="Arial"/>
        </w:rPr>
        <w:t>swojego partnera</w:t>
      </w:r>
      <w:r w:rsidR="00464989">
        <w:rPr>
          <w:rFonts w:ascii="Arial" w:hAnsi="Arial" w:cs="Arial"/>
        </w:rPr>
        <w:t>/ów</w:t>
      </w:r>
      <w:r>
        <w:rPr>
          <w:rFonts w:ascii="Arial" w:hAnsi="Arial" w:cs="Arial"/>
        </w:rPr>
        <w:t xml:space="preserve">. </w:t>
      </w:r>
    </w:p>
    <w:p w14:paraId="33DC82B3" w14:textId="52C7EA70" w:rsidR="00B70AFC" w:rsidRPr="00B808CF" w:rsidRDefault="00B70AFC" w:rsidP="00E06270">
      <w:pPr>
        <w:spacing w:before="120" w:after="120" w:line="271" w:lineRule="auto"/>
        <w:rPr>
          <w:rFonts w:ascii="Arial" w:hAnsi="Arial" w:cs="Arial"/>
        </w:rPr>
      </w:pPr>
      <w:r w:rsidRPr="00B808CF">
        <w:rPr>
          <w:rFonts w:ascii="Arial" w:hAnsi="Arial" w:cs="Arial"/>
          <w:b/>
        </w:rPr>
        <w:lastRenderedPageBreak/>
        <w:t>Opis wkładu rzeczowego</w:t>
      </w:r>
      <w:r w:rsidRPr="00B808CF">
        <w:rPr>
          <w:rFonts w:ascii="Arial" w:hAnsi="Arial" w:cs="Arial"/>
        </w:rPr>
        <w:t xml:space="preserve"> </w:t>
      </w:r>
      <w:r w:rsidR="00856454" w:rsidRPr="00856454">
        <w:rPr>
          <w:rFonts w:ascii="Arial" w:hAnsi="Arial" w:cs="Arial"/>
          <w:b/>
        </w:rPr>
        <w:t>(niepieniężnego)</w:t>
      </w:r>
      <w:r w:rsidR="00856454" w:rsidRPr="00856454">
        <w:rPr>
          <w:rFonts w:ascii="Arial" w:hAnsi="Arial" w:cs="Arial"/>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4F4466" w:rsidRPr="00B808CF">
        <w:rPr>
          <w:rFonts w:ascii="Arial" w:hAnsi="Arial" w:cs="Arial"/>
        </w:rPr>
        <w:t xml:space="preserve"> </w:t>
      </w:r>
      <w:r w:rsidR="00960D58">
        <w:rPr>
          <w:rFonts w:ascii="Arial" w:hAnsi="Arial" w:cs="Arial"/>
        </w:rPr>
        <w:t>Jeśli wnosisz wkład rzeczowy jako wkład własny do projektu, opisz to w</w:t>
      </w:r>
      <w:r w:rsidR="001F1875" w:rsidRPr="00B808CF">
        <w:rPr>
          <w:rFonts w:ascii="Arial" w:hAnsi="Arial" w:cs="Arial"/>
        </w:rPr>
        <w:t xml:space="preserve"> tej części</w:t>
      </w:r>
      <w:r w:rsidR="00960D58">
        <w:rPr>
          <w:rFonts w:ascii="Arial" w:hAnsi="Arial" w:cs="Arial"/>
        </w:rPr>
        <w:t>.</w:t>
      </w:r>
      <w:r w:rsidR="001F1875" w:rsidRPr="00B808CF">
        <w:rPr>
          <w:rFonts w:ascii="Arial" w:hAnsi="Arial" w:cs="Arial"/>
        </w:rPr>
        <w:t xml:space="preserve"> </w:t>
      </w:r>
      <w:r w:rsidR="001F1875">
        <w:rPr>
          <w:rFonts w:ascii="Arial" w:hAnsi="Arial" w:cs="Arial"/>
        </w:rPr>
        <w:t>Wk</w:t>
      </w:r>
      <w:r w:rsidR="001F1875" w:rsidRPr="00B808CF">
        <w:rPr>
          <w:rFonts w:ascii="Arial" w:hAnsi="Arial" w:cs="Arial"/>
        </w:rPr>
        <w:t>ład własny może być wnoszony przez wnioskodawcę, partnera, stronę trzecią, jak również przez uczestników projektu, o ile przedmiotowe środki zostały uwzględnione we wniosku o dofinansowanie projektu jako wkład własny. W</w:t>
      </w:r>
      <w:r w:rsidR="00C16530">
        <w:rPr>
          <w:rFonts w:ascii="Arial" w:hAnsi="Arial" w:cs="Arial"/>
        </w:rPr>
        <w:t> </w:t>
      </w:r>
      <w:r w:rsidR="001F1875" w:rsidRPr="00B808CF">
        <w:rPr>
          <w:rFonts w:ascii="Arial" w:hAnsi="Arial" w:cs="Arial"/>
        </w:rPr>
        <w:t xml:space="preserve">przypadku wkładu własnego niepieniężnego należy stosować się do zapisów podrozdziału 3.3 </w:t>
      </w:r>
      <w:r w:rsidR="001F1875" w:rsidRPr="00B808CF">
        <w:rPr>
          <w:rFonts w:ascii="Arial" w:hAnsi="Arial" w:cs="Arial"/>
          <w:i/>
        </w:rPr>
        <w:t>Wytycznych dotyczących kwalifikowalności wydatków na lata 2021-2027</w:t>
      </w:r>
      <w:r w:rsidR="001F1875" w:rsidRPr="00B808CF">
        <w:rPr>
          <w:rFonts w:ascii="Arial" w:hAnsi="Arial" w:cs="Arial"/>
        </w:rPr>
        <w:t>.  W</w:t>
      </w:r>
      <w:r w:rsidR="001F1875">
        <w:rPr>
          <w:rFonts w:ascii="Arial" w:hAnsi="Arial" w:cs="Arial"/>
        </w:rPr>
        <w:t> </w:t>
      </w:r>
      <w:r w:rsidR="001F1875" w:rsidRPr="00B808CF">
        <w:rPr>
          <w:rFonts w:ascii="Arial" w:hAnsi="Arial" w:cs="Arial"/>
        </w:rPr>
        <w:t>przypadku projektu, w ramach którego wkład własny wnoszony będzie w</w:t>
      </w:r>
      <w:r w:rsidR="001F1875">
        <w:rPr>
          <w:rFonts w:ascii="Arial" w:hAnsi="Arial" w:cs="Arial"/>
        </w:rPr>
        <w:t> </w:t>
      </w:r>
      <w:r w:rsidR="001F1875" w:rsidRPr="00B808CF">
        <w:rPr>
          <w:rFonts w:ascii="Arial" w:hAnsi="Arial" w:cs="Arial"/>
        </w:rPr>
        <w:t xml:space="preserve">formie mieszanej </w:t>
      </w:r>
      <w:r w:rsidR="00960D58">
        <w:rPr>
          <w:rFonts w:ascii="Arial" w:hAnsi="Arial" w:cs="Arial"/>
        </w:rPr>
        <w:t>podaj</w:t>
      </w:r>
      <w:r w:rsidR="001F1875" w:rsidRPr="00B808CF">
        <w:rPr>
          <w:rFonts w:ascii="Arial" w:hAnsi="Arial" w:cs="Arial"/>
        </w:rPr>
        <w:t xml:space="preserve"> w</w:t>
      </w:r>
      <w:r w:rsidR="00960D58">
        <w:rPr>
          <w:rFonts w:ascii="Arial" w:hAnsi="Arial" w:cs="Arial"/>
        </w:rPr>
        <w:t> </w:t>
      </w:r>
      <w:r w:rsidR="001F1875" w:rsidRPr="00B808CF">
        <w:rPr>
          <w:rFonts w:ascii="Arial" w:hAnsi="Arial" w:cs="Arial"/>
        </w:rPr>
        <w:t>jakiej kwocie wnoszony będzie wkład każdej z form.</w:t>
      </w:r>
    </w:p>
    <w:p w14:paraId="2D8EDA94" w14:textId="77777777" w:rsidR="00CB6EE2" w:rsidRPr="00B808CF" w:rsidRDefault="00B70AFC">
      <w:pPr>
        <w:spacing w:before="120" w:after="120" w:line="271" w:lineRule="auto"/>
        <w:rPr>
          <w:rFonts w:ascii="Arial" w:hAnsi="Arial" w:cs="Arial"/>
        </w:rPr>
      </w:pPr>
      <w:r w:rsidRPr="00B808CF">
        <w:rPr>
          <w:rFonts w:ascii="Arial" w:hAnsi="Arial" w:cs="Arial"/>
          <w:b/>
        </w:rPr>
        <w:t>Opis własnych środków finansowych</w:t>
      </w:r>
      <w:r w:rsidRPr="00B808CF">
        <w:rPr>
          <w:rFonts w:ascii="Arial" w:hAnsi="Arial" w:cs="Arial"/>
        </w:rPr>
        <w:t xml:space="preserve"> – pole zawierające </w:t>
      </w:r>
      <w:r w:rsidR="00EF5E5D">
        <w:rPr>
          <w:rFonts w:ascii="Arial" w:hAnsi="Arial" w:cs="Arial"/>
        </w:rPr>
        <w:t xml:space="preserve">maksymalnie </w:t>
      </w:r>
      <w:r w:rsidRPr="00B808CF">
        <w:rPr>
          <w:rFonts w:ascii="Arial" w:hAnsi="Arial" w:cs="Arial"/>
        </w:rPr>
        <w:t xml:space="preserve">4000 znaków. </w:t>
      </w:r>
      <w:r w:rsidR="00E06270">
        <w:rPr>
          <w:rFonts w:ascii="Arial" w:hAnsi="Arial" w:cs="Arial"/>
        </w:rPr>
        <w:t>Jeśli zamierzasz zaangażować własne środki finansowe w celu sfinansowani</w:t>
      </w:r>
      <w:r w:rsidR="00C16530">
        <w:rPr>
          <w:rFonts w:ascii="Arial" w:hAnsi="Arial" w:cs="Arial"/>
        </w:rPr>
        <w:t>a</w:t>
      </w:r>
      <w:r w:rsidR="00E06270">
        <w:rPr>
          <w:rFonts w:ascii="Arial" w:hAnsi="Arial" w:cs="Arial"/>
        </w:rPr>
        <w:t xml:space="preserve"> wkładu własnego</w:t>
      </w:r>
      <w:r w:rsidR="00C16530">
        <w:rPr>
          <w:rFonts w:ascii="Arial" w:hAnsi="Arial" w:cs="Arial"/>
        </w:rPr>
        <w:t xml:space="preserve"> w projekcie</w:t>
      </w:r>
      <w:r w:rsidR="00E06270">
        <w:rPr>
          <w:rFonts w:ascii="Arial" w:hAnsi="Arial" w:cs="Arial"/>
        </w:rPr>
        <w:t>, wskaż w jaki</w:t>
      </w:r>
      <w:r w:rsidR="00C16530">
        <w:rPr>
          <w:rFonts w:ascii="Arial" w:hAnsi="Arial" w:cs="Arial"/>
        </w:rPr>
        <w:t>ej</w:t>
      </w:r>
      <w:r w:rsidR="00E06270">
        <w:rPr>
          <w:rFonts w:ascii="Arial" w:hAnsi="Arial" w:cs="Arial"/>
        </w:rPr>
        <w:t xml:space="preserve"> formie zostaną one wniesione/zabezpieczone przez Ciebie, np. konkretna kwota na rachunku bankowym, zabezpieczenie notą księgową itp.</w:t>
      </w:r>
      <w:r w:rsidR="00970C5F">
        <w:rPr>
          <w:rFonts w:ascii="Arial" w:hAnsi="Arial" w:cs="Arial"/>
        </w:rPr>
        <w:t xml:space="preserve"> Jeśli nie planujesz angażować środków finansowych w projekcie wpisz w tym polu NIE DOTYCZY.</w:t>
      </w:r>
    </w:p>
    <w:p w14:paraId="5C643987" w14:textId="77777777" w:rsidR="00FC7A6D" w:rsidRPr="00946E11" w:rsidRDefault="00B70AFC" w:rsidP="00FC7A6D">
      <w:pPr>
        <w:spacing w:before="120" w:line="271" w:lineRule="auto"/>
        <w:rPr>
          <w:rFonts w:ascii="Arial" w:hAnsi="Arial" w:cs="Arial"/>
        </w:rPr>
      </w:pPr>
      <w:r w:rsidRPr="00B808CF">
        <w:rPr>
          <w:rFonts w:ascii="Arial" w:hAnsi="Arial" w:cs="Arial"/>
          <w:b/>
        </w:rPr>
        <w:t>Potencjał kadrowy do realizacji projektu</w:t>
      </w:r>
      <w:r w:rsidRPr="00B808CF">
        <w:rPr>
          <w:rFonts w:ascii="Arial" w:hAnsi="Arial" w:cs="Arial"/>
        </w:rPr>
        <w:t xml:space="preserve"> – pole zawierające 4000 znaków.</w:t>
      </w:r>
      <w:r w:rsidR="00DB36E0">
        <w:rPr>
          <w:rFonts w:ascii="Arial" w:hAnsi="Arial" w:cs="Arial"/>
        </w:rPr>
        <w:t xml:space="preserve"> </w:t>
      </w:r>
      <w:r w:rsidR="00F44B31" w:rsidRPr="00B808CF">
        <w:rPr>
          <w:rFonts w:ascii="Arial" w:hAnsi="Arial" w:cs="Arial"/>
        </w:rPr>
        <w:t>W tym polu</w:t>
      </w:r>
      <w:r w:rsidR="00F44B31" w:rsidRPr="00B808CF">
        <w:rPr>
          <w:rFonts w:ascii="Arial" w:eastAsia="Times New Roman" w:hAnsi="Arial" w:cs="Arial"/>
          <w:lang w:eastAsia="pl-PL"/>
        </w:rPr>
        <w:t xml:space="preserve"> </w:t>
      </w:r>
      <w:r w:rsidR="00F44B31">
        <w:rPr>
          <w:rFonts w:ascii="Arial" w:eastAsia="Times New Roman" w:hAnsi="Arial" w:cs="Arial"/>
          <w:lang w:eastAsia="pl-PL"/>
        </w:rPr>
        <w:t>wskaż</w:t>
      </w:r>
      <w:r w:rsidR="00F44B31" w:rsidRPr="00B808CF">
        <w:rPr>
          <w:rFonts w:ascii="Arial" w:eastAsia="Times New Roman" w:hAnsi="Arial" w:cs="Arial"/>
          <w:lang w:eastAsia="pl-PL"/>
        </w:rPr>
        <w:t xml:space="preserve"> potencjał kadrowy</w:t>
      </w:r>
      <w:r w:rsidR="00F44B31" w:rsidRPr="00B808CF">
        <w:rPr>
          <w:rFonts w:ascii="Arial" w:eastAsia="Times New Roman" w:hAnsi="Arial" w:cs="Arial"/>
          <w:b/>
          <w:lang w:eastAsia="pl-PL"/>
        </w:rPr>
        <w:t xml:space="preserve"> </w:t>
      </w:r>
      <w:r w:rsidR="00F44B31" w:rsidRPr="00B808CF">
        <w:rPr>
          <w:rFonts w:ascii="Arial" w:eastAsia="Times New Roman" w:hAnsi="Arial" w:cs="Arial"/>
          <w:lang w:eastAsia="pl-PL"/>
        </w:rPr>
        <w:t xml:space="preserve">zaangażowany do obsługi projektu jak i realizacji przedsięwzięć merytorycznych. </w:t>
      </w:r>
      <w:r w:rsidR="00FC7A6D" w:rsidRPr="00946E11">
        <w:rPr>
          <w:rFonts w:ascii="Arial" w:hAnsi="Arial" w:cs="Arial"/>
        </w:rPr>
        <w:t>Jako potencjał kadrowy rozumie się powiązane z beneficjentem osoby, które zostaną zaangażowane w realizację projektu, w szczególności osoby zatrudnione na podstawie stosunku pracy, które wnioskodawca oddeleguje do realizacji projektu</w:t>
      </w:r>
      <w:r w:rsidR="00FC7A6D">
        <w:rPr>
          <w:rFonts w:ascii="Arial" w:hAnsi="Arial" w:cs="Arial"/>
        </w:rPr>
        <w:t>.</w:t>
      </w:r>
    </w:p>
    <w:p w14:paraId="0BFFE11D" w14:textId="77777777" w:rsidR="00FC7A6D" w:rsidRDefault="00FC7A6D" w:rsidP="00FC7A6D">
      <w:pPr>
        <w:spacing w:before="120" w:line="271" w:lineRule="auto"/>
        <w:rPr>
          <w:rFonts w:ascii="Arial" w:hAnsi="Arial" w:cs="Arial"/>
        </w:rPr>
      </w:pPr>
      <w:r w:rsidRPr="00ED7BD3">
        <w:rPr>
          <w:rFonts w:ascii="Arial" w:hAnsi="Arial" w:cs="Arial"/>
          <w:b/>
        </w:rPr>
        <w:t>Uwaga!</w:t>
      </w:r>
      <w:r w:rsidRPr="00946E11">
        <w:rPr>
          <w:rFonts w:ascii="Arial" w:hAnsi="Arial" w:cs="Arial"/>
        </w:rPr>
        <w:t xml:space="preserve"> Osoby angażowane do realizacji zadań w projekcie na podstawie stosunku cywilnoprawnego, nie są traktowane jako personel projektu</w:t>
      </w:r>
      <w:r>
        <w:rPr>
          <w:rFonts w:ascii="Arial" w:hAnsi="Arial" w:cs="Arial"/>
        </w:rPr>
        <w:t>.</w:t>
      </w:r>
    </w:p>
    <w:p w14:paraId="2C98236D" w14:textId="77777777" w:rsidR="00970C5F" w:rsidRPr="00315972" w:rsidRDefault="00970C5F" w:rsidP="00970C5F">
      <w:pPr>
        <w:spacing w:before="120" w:line="271" w:lineRule="auto"/>
        <w:rPr>
          <w:rFonts w:ascii="Arial" w:hAnsi="Arial" w:cs="Arial"/>
        </w:rPr>
      </w:pPr>
      <w:r w:rsidRPr="00315972">
        <w:rPr>
          <w:rFonts w:ascii="Arial" w:hAnsi="Arial" w:cs="Arial"/>
        </w:rPr>
        <w:t xml:space="preserve">Będąc podmiotem uprawnionymi do ubiegania się o środki w ramach naboru wskaż, że posiadasz odpowiedni potencjał kadrowy do realizacji </w:t>
      </w:r>
      <w:r>
        <w:rPr>
          <w:rFonts w:ascii="Arial" w:hAnsi="Arial" w:cs="Arial"/>
        </w:rPr>
        <w:t>projektu.</w:t>
      </w:r>
    </w:p>
    <w:p w14:paraId="6393DBF2" w14:textId="77777777" w:rsidR="0069436C" w:rsidRPr="006E7F2E" w:rsidRDefault="00F44B31">
      <w:pPr>
        <w:spacing w:before="120" w:line="271" w:lineRule="auto"/>
        <w:rPr>
          <w:rFonts w:ascii="Arial" w:hAnsi="Arial" w:cs="Arial"/>
        </w:rPr>
      </w:pPr>
      <w:r w:rsidRPr="006E7F2E">
        <w:rPr>
          <w:rFonts w:ascii="Arial" w:hAnsi="Arial" w:cs="Arial"/>
        </w:rPr>
        <w:t>Opisz własny potencjał kadrowy oraz realizatora/partnera (jeśli dotyczy) i wskaż sposób jego wykorzystania w ramach projektu (wskazać kluczowe osoby, które zostaną zaangażowane do realizacji projektu oraz ich planowaną funkcję w projekcie wraz z syntetycznym opisem doświadczenia). Dotyczy to w szczególności osób zatrudnionych na umowę o pracę, które zostaną oddelegowane do realizacji projektu, oraz trwale współpracujących z</w:t>
      </w:r>
      <w:r w:rsidR="00960D58" w:rsidRPr="006E7F2E">
        <w:rPr>
          <w:rFonts w:ascii="Arial" w:hAnsi="Arial" w:cs="Arial"/>
        </w:rPr>
        <w:t> </w:t>
      </w:r>
      <w:r w:rsidRPr="006E7F2E">
        <w:rPr>
          <w:rFonts w:ascii="Arial" w:hAnsi="Arial" w:cs="Arial"/>
        </w:rPr>
        <w:t>wnioskodawcą/partnerem np. w przypadku wolontariusza - na podstawie umowy o</w:t>
      </w:r>
      <w:r w:rsidR="00D95598" w:rsidRPr="006E7F2E">
        <w:rPr>
          <w:rFonts w:ascii="Arial" w:hAnsi="Arial" w:cs="Arial"/>
        </w:rPr>
        <w:t> </w:t>
      </w:r>
      <w:r w:rsidRPr="006E7F2E">
        <w:rPr>
          <w:rFonts w:ascii="Arial" w:hAnsi="Arial" w:cs="Arial"/>
        </w:rPr>
        <w:t>współpracy</w:t>
      </w:r>
      <w:r w:rsidRPr="006E7F2E">
        <w:rPr>
          <w:rFonts w:ascii="Arial" w:hAnsi="Arial" w:cs="Arial"/>
          <w:b/>
        </w:rPr>
        <w:t>.</w:t>
      </w:r>
      <w:r w:rsidR="0069436C" w:rsidRPr="006E7F2E">
        <w:rPr>
          <w:rFonts w:ascii="Arial" w:hAnsi="Arial" w:cs="Arial"/>
          <w:b/>
        </w:rPr>
        <w:t xml:space="preserve"> </w:t>
      </w:r>
      <w:r w:rsidR="00FC7A6D" w:rsidRPr="006E7F2E">
        <w:rPr>
          <w:rFonts w:ascii="Arial" w:hAnsi="Arial" w:cs="Arial"/>
        </w:rPr>
        <w:t>Opisując swój potencjał kadrowy wskaż:</w:t>
      </w:r>
    </w:p>
    <w:p w14:paraId="3A69BA7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formę zaangażowania i szacunkowy wymiar czasu pracy personelu projektu niezbędnego do realizacji zadań merytorycznych (etat/liczba godzin),</w:t>
      </w:r>
    </w:p>
    <w:p w14:paraId="0523421F"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planowany czas realizacji zadań merytorycznych przez wykonawcę (liczba godzin</w:t>
      </w:r>
      <w:r w:rsidR="00970C5F">
        <w:rPr>
          <w:rFonts w:ascii="Arial" w:hAnsi="Arial" w:cs="Arial"/>
        </w:rPr>
        <w:t>/etat</w:t>
      </w:r>
      <w:r w:rsidRPr="006E7F2E">
        <w:rPr>
          <w:rFonts w:ascii="Arial" w:hAnsi="Arial" w:cs="Arial"/>
        </w:rPr>
        <w:t>),</w:t>
      </w:r>
    </w:p>
    <w:p w14:paraId="34AC5F67" w14:textId="77777777" w:rsidR="0069436C" w:rsidRPr="006E7F2E" w:rsidRDefault="0069436C" w:rsidP="006E7F2E">
      <w:pPr>
        <w:pStyle w:val="Akapitzlist"/>
        <w:numPr>
          <w:ilvl w:val="0"/>
          <w:numId w:val="44"/>
        </w:numPr>
        <w:spacing w:before="120" w:line="271" w:lineRule="auto"/>
        <w:rPr>
          <w:rFonts w:ascii="Arial" w:hAnsi="Arial" w:cs="Arial"/>
        </w:rPr>
      </w:pPr>
      <w:r w:rsidRPr="006E7F2E">
        <w:rPr>
          <w:rFonts w:ascii="Arial" w:hAnsi="Arial" w:cs="Arial"/>
        </w:rPr>
        <w:t>przewidywane rozliczenie wykonawcy na podstawie umowy o dzieło.</w:t>
      </w:r>
    </w:p>
    <w:p w14:paraId="53D4B87A" w14:textId="77777777" w:rsidR="00FC7A6D" w:rsidRDefault="0069436C" w:rsidP="0069436C">
      <w:pPr>
        <w:spacing w:before="120" w:line="271" w:lineRule="auto"/>
        <w:rPr>
          <w:rFonts w:ascii="Arial" w:hAnsi="Arial" w:cs="Arial"/>
        </w:rPr>
      </w:pPr>
      <w:r w:rsidRPr="006E7F2E">
        <w:rPr>
          <w:rFonts w:ascii="Arial" w:hAnsi="Arial" w:cs="Arial"/>
        </w:rPr>
        <w:t xml:space="preserve">Stanowi to podstawę do oceny kwalifikowalności wydatków projektu na etapie wyboru projektu oraz w trakcie jego realizacji. </w:t>
      </w:r>
    </w:p>
    <w:p w14:paraId="329F852B" w14:textId="2B67C05B" w:rsidR="00F44B31" w:rsidRPr="00B808CF" w:rsidRDefault="00F44B31" w:rsidP="00E06270">
      <w:pPr>
        <w:spacing w:before="120" w:line="271" w:lineRule="auto"/>
        <w:rPr>
          <w:rFonts w:ascii="Arial" w:hAnsi="Arial" w:cs="Arial"/>
        </w:rPr>
      </w:pPr>
      <w:r w:rsidRPr="00B808CF">
        <w:rPr>
          <w:rFonts w:ascii="Arial" w:hAnsi="Arial" w:cs="Arial"/>
        </w:rPr>
        <w:t xml:space="preserve">. </w:t>
      </w:r>
    </w:p>
    <w:p w14:paraId="2CC486CF" w14:textId="77777777" w:rsidR="005754A2" w:rsidRDefault="00B70AFC" w:rsidP="00E06270">
      <w:pPr>
        <w:spacing w:before="120" w:after="120" w:line="271" w:lineRule="auto"/>
        <w:rPr>
          <w:rFonts w:ascii="Arial" w:hAnsi="Arial" w:cs="Arial"/>
        </w:rPr>
      </w:pPr>
      <w:r w:rsidRPr="00B808CF">
        <w:rPr>
          <w:rFonts w:ascii="Arial" w:hAnsi="Arial" w:cs="Arial"/>
          <w:b/>
        </w:rPr>
        <w:t>Opis rekrutacji</w:t>
      </w:r>
      <w:r w:rsidR="00894FE7">
        <w:rPr>
          <w:rFonts w:ascii="Arial" w:hAnsi="Arial" w:cs="Arial"/>
          <w:b/>
        </w:rPr>
        <w:t xml:space="preserve"> i uczestników projektu</w:t>
      </w:r>
      <w:r w:rsidR="006543C8">
        <w:rPr>
          <w:rFonts w:ascii="Arial" w:hAnsi="Arial" w:cs="Arial"/>
          <w:b/>
        </w:rPr>
        <w:t xml:space="preserve"> </w:t>
      </w:r>
      <w:r w:rsidRPr="00B808CF">
        <w:rPr>
          <w:rFonts w:ascii="Arial" w:hAnsi="Arial" w:cs="Arial"/>
        </w:rPr>
        <w:t xml:space="preserve">- pole zawierające </w:t>
      </w:r>
      <w:r w:rsidR="00EF5E5D">
        <w:rPr>
          <w:rFonts w:ascii="Arial" w:hAnsi="Arial" w:cs="Arial"/>
        </w:rPr>
        <w:t xml:space="preserve">maksymalnie </w:t>
      </w:r>
      <w:r w:rsidRPr="00B808CF">
        <w:rPr>
          <w:rFonts w:ascii="Arial" w:hAnsi="Arial" w:cs="Arial"/>
        </w:rPr>
        <w:t>4000 znaków.</w:t>
      </w:r>
      <w:r w:rsidR="0090170E" w:rsidRPr="00B808CF">
        <w:rPr>
          <w:rFonts w:ascii="Arial" w:hAnsi="Arial" w:cs="Arial"/>
        </w:rPr>
        <w:t xml:space="preserve"> W</w:t>
      </w:r>
      <w:r w:rsidR="00AE4926">
        <w:rPr>
          <w:rFonts w:ascii="Arial" w:hAnsi="Arial" w:cs="Arial"/>
        </w:rPr>
        <w:t> </w:t>
      </w:r>
      <w:r w:rsidR="0090170E" w:rsidRPr="00B808CF">
        <w:rPr>
          <w:rFonts w:ascii="Arial" w:hAnsi="Arial" w:cs="Arial"/>
        </w:rPr>
        <w:t>tym polu</w:t>
      </w:r>
      <w:r w:rsidR="005754A2">
        <w:rPr>
          <w:rFonts w:ascii="Arial" w:hAnsi="Arial" w:cs="Arial"/>
        </w:rPr>
        <w:t>:</w:t>
      </w:r>
    </w:p>
    <w:p w14:paraId="0A7471EB" w14:textId="77777777" w:rsidR="005754A2" w:rsidRDefault="005754A2" w:rsidP="003E797F">
      <w:pPr>
        <w:pStyle w:val="Akapitzlist"/>
        <w:numPr>
          <w:ilvl w:val="0"/>
          <w:numId w:val="50"/>
        </w:numPr>
        <w:spacing w:before="120" w:after="120" w:line="271" w:lineRule="auto"/>
        <w:rPr>
          <w:rFonts w:ascii="Arial" w:hAnsi="Arial" w:cs="Arial"/>
        </w:rPr>
      </w:pPr>
      <w:r>
        <w:rPr>
          <w:rFonts w:ascii="Arial" w:hAnsi="Arial" w:cs="Arial"/>
        </w:rPr>
        <w:t xml:space="preserve">opisz </w:t>
      </w:r>
      <w:r w:rsidR="0090170E" w:rsidRPr="003E797F">
        <w:rPr>
          <w:rFonts w:ascii="Arial" w:hAnsi="Arial" w:cs="Arial"/>
        </w:rPr>
        <w:t>jakimi kryteriami</w:t>
      </w:r>
      <w:r w:rsidR="00894FE7">
        <w:rPr>
          <w:rFonts w:ascii="Arial" w:hAnsi="Arial" w:cs="Arial"/>
        </w:rPr>
        <w:t xml:space="preserve"> będziesz posługiwał się przy rekrutacji uczestników do projektu</w:t>
      </w:r>
      <w:r w:rsidR="0090170E" w:rsidRPr="003E797F">
        <w:rPr>
          <w:rFonts w:ascii="Arial" w:hAnsi="Arial" w:cs="Arial"/>
        </w:rPr>
        <w:t xml:space="preserve"> </w:t>
      </w:r>
      <w:r>
        <w:rPr>
          <w:rFonts w:ascii="Arial" w:hAnsi="Arial" w:cs="Arial"/>
        </w:rPr>
        <w:t>i jeśli przewidziałeś kryteria punktowe podaj ich wagę;</w:t>
      </w:r>
    </w:p>
    <w:p w14:paraId="3042F91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lastRenderedPageBreak/>
        <w:t>wskaż czas</w:t>
      </w:r>
      <w:r w:rsidR="00A90445">
        <w:rPr>
          <w:rFonts w:ascii="Arial" w:hAnsi="Arial" w:cs="Arial"/>
        </w:rPr>
        <w:t>, sposób</w:t>
      </w:r>
      <w:r>
        <w:rPr>
          <w:rFonts w:ascii="Arial" w:hAnsi="Arial" w:cs="Arial"/>
        </w:rPr>
        <w:t xml:space="preserve"> i miejsce rekrutacji;</w:t>
      </w:r>
    </w:p>
    <w:p w14:paraId="145BEF4F"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wskaż kanały informacyjne wykorzystywane podczas rekrutacji;</w:t>
      </w:r>
    </w:p>
    <w:p w14:paraId="25F86365"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podaj katalog dokumentów jakie będziesz </w:t>
      </w:r>
      <w:r w:rsidRPr="005754A2">
        <w:rPr>
          <w:rFonts w:ascii="Arial" w:hAnsi="Arial" w:cs="Arial"/>
        </w:rPr>
        <w:t>wymaga</w:t>
      </w:r>
      <w:r>
        <w:rPr>
          <w:rFonts w:ascii="Arial" w:hAnsi="Arial" w:cs="Arial"/>
        </w:rPr>
        <w:t>ł</w:t>
      </w:r>
      <w:r w:rsidRPr="005754A2">
        <w:rPr>
          <w:rFonts w:ascii="Arial" w:hAnsi="Arial" w:cs="Arial"/>
        </w:rPr>
        <w:t xml:space="preserve"> na etapie rekrutacji od potencjalnych uczestników projektu</w:t>
      </w:r>
      <w:r>
        <w:rPr>
          <w:rFonts w:ascii="Arial" w:hAnsi="Arial" w:cs="Arial"/>
        </w:rPr>
        <w:t xml:space="preserve"> a jakie na późniejszym etapie (jeśli będą inne);</w:t>
      </w:r>
    </w:p>
    <w:p w14:paraId="4509EE49" w14:textId="77777777" w:rsid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opisz zasad</w:t>
      </w:r>
      <w:r w:rsidR="00894FE7">
        <w:rPr>
          <w:rFonts w:ascii="Arial" w:hAnsi="Arial" w:cs="Arial"/>
        </w:rPr>
        <w:t>y</w:t>
      </w:r>
      <w:r>
        <w:rPr>
          <w:rFonts w:ascii="Arial" w:hAnsi="Arial" w:cs="Arial"/>
        </w:rPr>
        <w:t xml:space="preserve"> tworzenia list, w tym list </w:t>
      </w:r>
      <w:r w:rsidRPr="005754A2">
        <w:rPr>
          <w:rFonts w:ascii="Arial" w:hAnsi="Arial" w:cs="Arial"/>
        </w:rPr>
        <w:t>rezerw</w:t>
      </w:r>
      <w:r>
        <w:rPr>
          <w:rFonts w:ascii="Arial" w:hAnsi="Arial" w:cs="Arial"/>
        </w:rPr>
        <w:t>owych potencjalnych uczestników;</w:t>
      </w:r>
    </w:p>
    <w:p w14:paraId="29074322" w14:textId="77777777" w:rsidR="00A90445" w:rsidRDefault="00A90445" w:rsidP="005754A2">
      <w:pPr>
        <w:pStyle w:val="Akapitzlist"/>
        <w:numPr>
          <w:ilvl w:val="0"/>
          <w:numId w:val="50"/>
        </w:numPr>
        <w:spacing w:before="120" w:after="120" w:line="271" w:lineRule="auto"/>
        <w:rPr>
          <w:rFonts w:ascii="Arial" w:hAnsi="Arial" w:cs="Arial"/>
        </w:rPr>
      </w:pPr>
      <w:r>
        <w:rPr>
          <w:rFonts w:ascii="Arial" w:hAnsi="Arial" w:cs="Arial"/>
        </w:rPr>
        <w:t>zidentyfikuj ewentualne problemy z rekrutacją – co zrobisz aby ich uniknąć i co zrobisz jeśli się pojawią;</w:t>
      </w:r>
    </w:p>
    <w:p w14:paraId="16A73650" w14:textId="77777777" w:rsidR="005754A2" w:rsidRPr="005754A2" w:rsidRDefault="005754A2" w:rsidP="005754A2">
      <w:pPr>
        <w:pStyle w:val="Akapitzlist"/>
        <w:numPr>
          <w:ilvl w:val="0"/>
          <w:numId w:val="50"/>
        </w:numPr>
        <w:spacing w:before="120" w:after="120" w:line="271" w:lineRule="auto"/>
        <w:rPr>
          <w:rFonts w:ascii="Arial" w:hAnsi="Arial" w:cs="Arial"/>
        </w:rPr>
      </w:pPr>
      <w:r>
        <w:rPr>
          <w:rFonts w:ascii="Arial" w:hAnsi="Arial" w:cs="Arial"/>
        </w:rPr>
        <w:t xml:space="preserve">wskaż </w:t>
      </w:r>
      <w:r w:rsidRPr="005754A2">
        <w:rPr>
          <w:rFonts w:ascii="Arial" w:hAnsi="Arial" w:cs="Arial"/>
        </w:rPr>
        <w:t>osoby odpowiedzialnej/osób odpowiedzialnych za przeprowadzenie procesu re</w:t>
      </w:r>
      <w:r>
        <w:rPr>
          <w:rFonts w:ascii="Arial" w:hAnsi="Arial" w:cs="Arial"/>
        </w:rPr>
        <w:t>krutacji</w:t>
      </w:r>
      <w:r w:rsidRPr="005754A2">
        <w:rPr>
          <w:rFonts w:ascii="Arial" w:hAnsi="Arial" w:cs="Arial"/>
        </w:rPr>
        <w:t>.</w:t>
      </w:r>
    </w:p>
    <w:p w14:paraId="27DB4F11" w14:textId="107B6F3A"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w:t>
      </w:r>
      <w:r w:rsidR="00F44B31">
        <w:rPr>
          <w:rFonts w:ascii="Arial" w:hAnsi="Arial" w:cs="Arial"/>
        </w:rPr>
        <w:t>opisz</w:t>
      </w:r>
      <w:r w:rsidRPr="00B808CF">
        <w:rPr>
          <w:rFonts w:ascii="Arial" w:hAnsi="Arial" w:cs="Arial"/>
        </w:rPr>
        <w:t xml:space="preserve"> uwzględniając, procedurę rekrutacyjną, ewentualny dodatkowy nabór, selekcję uczestników projektu oraz katalog dostępnych i przejrzystych kryteriów rekrutacji ze wskazaniem sposobu, w jaki w ramach rekrutacji została uwzględniona zasada równych szans i niedyskryminacji (w tym zasada dostępności dla osób z</w:t>
      </w:r>
      <w:r w:rsidR="00960D58">
        <w:rPr>
          <w:rFonts w:ascii="Arial" w:hAnsi="Arial" w:cs="Arial"/>
        </w:rPr>
        <w:t> </w:t>
      </w:r>
      <w:r w:rsidRPr="00B808CF">
        <w:rPr>
          <w:rFonts w:ascii="Arial" w:hAnsi="Arial" w:cs="Arial"/>
        </w:rPr>
        <w:t>niepełnosprawnościami), a także zasada równości kobiet i mężczyzn (patrz Instrukcja do standardu minimum…). W przypadku gdy projekt kierowany jest do osób, niezbędne jest opisanie we wniosku sposobu prowadzenia rekrutacji uwzględniającej możliwość dotarcia do informacji o projekcie i oferowanym w nim wsparciu do potrzeb osób, w tym z różnymi rodzajami niepełnosprawności.</w:t>
      </w:r>
    </w:p>
    <w:p w14:paraId="2374F4E7"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Proces rekrutacji uczestników musi być zaplanowany tak, aby nikomu nie ograniczał dostępu, dlatego </w:t>
      </w:r>
      <w:r w:rsidR="00960D58">
        <w:rPr>
          <w:rFonts w:ascii="Arial" w:hAnsi="Arial" w:cs="Arial"/>
        </w:rPr>
        <w:t>miej</w:t>
      </w:r>
      <w:r w:rsidRPr="00B808CF">
        <w:rPr>
          <w:rFonts w:ascii="Arial" w:hAnsi="Arial" w:cs="Arial"/>
        </w:rPr>
        <w:t xml:space="preserve"> na uwadze:</w:t>
      </w:r>
    </w:p>
    <w:p w14:paraId="58E3FE75"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dostosowanie stron internetowych, na których będą publikowane informacje o</w:t>
      </w:r>
      <w:r w:rsidR="002667F9">
        <w:rPr>
          <w:rFonts w:ascii="Arial" w:hAnsi="Arial" w:cs="Arial"/>
        </w:rPr>
        <w:t> </w:t>
      </w:r>
      <w:r w:rsidRPr="00B808CF">
        <w:rPr>
          <w:rFonts w:ascii="Arial" w:hAnsi="Arial" w:cs="Arial"/>
        </w:rPr>
        <w:t>projekcie oraz dokumenty rekrutacyjne, do standardów WCAG 2.0</w:t>
      </w:r>
      <w:r w:rsidR="00960D58">
        <w:rPr>
          <w:rFonts w:ascii="Arial" w:hAnsi="Arial" w:cs="Arial"/>
        </w:rPr>
        <w:t>.</w:t>
      </w:r>
      <w:r w:rsidRPr="00B808CF">
        <w:rPr>
          <w:rFonts w:ascii="Arial" w:hAnsi="Arial" w:cs="Arial"/>
        </w:rPr>
        <w:t xml:space="preserve"> </w:t>
      </w:r>
      <w:r w:rsidR="00960D58">
        <w:rPr>
          <w:rFonts w:ascii="Arial" w:hAnsi="Arial" w:cs="Arial"/>
        </w:rPr>
        <w:t>J</w:t>
      </w:r>
      <w:r w:rsidRPr="00B808CF">
        <w:rPr>
          <w:rFonts w:ascii="Arial" w:hAnsi="Arial" w:cs="Arial"/>
        </w:rPr>
        <w:t xml:space="preserve">est </w:t>
      </w:r>
      <w:r w:rsidR="00960D58">
        <w:rPr>
          <w:rFonts w:ascii="Arial" w:hAnsi="Arial" w:cs="Arial"/>
        </w:rPr>
        <w:t xml:space="preserve">to </w:t>
      </w:r>
      <w:r w:rsidRPr="00B808CF">
        <w:rPr>
          <w:rFonts w:ascii="Arial" w:hAnsi="Arial" w:cs="Arial"/>
        </w:rPr>
        <w:t>niezbędne, aby umożliwić pozyskanie informacji o rekrutacji osobom z różnymi rodzajami niepełnosprawności,</w:t>
      </w:r>
    </w:p>
    <w:p w14:paraId="3DA5C5B7"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zapewnienie różnych sposobów informowania o możliwości udziału w projekcie: plakaty, ulotki, informacje w polskim języku migowym (film na www) itp.,</w:t>
      </w:r>
    </w:p>
    <w:p w14:paraId="1B9ED6F3"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umieszczenie w materiałach informacyjnych i rekrutacyjnych wyraźnej informacji o</w:t>
      </w:r>
      <w:r w:rsidR="002667F9">
        <w:rPr>
          <w:rFonts w:ascii="Arial" w:hAnsi="Arial" w:cs="Arial"/>
        </w:rPr>
        <w:t> </w:t>
      </w:r>
      <w:r w:rsidRPr="00B808CF">
        <w:rPr>
          <w:rFonts w:ascii="Arial" w:hAnsi="Arial" w:cs="Arial"/>
        </w:rPr>
        <w:t>możliwości skorzystania z usług dostępowych tj.: tłumacz języka migowego, asystent osoby z niepełnosprawnością, materiały szkoleniowe w formie dostępnej (np. elektronicznej z możliwością powiększenia druku lub odwrócenia kontrastu),</w:t>
      </w:r>
    </w:p>
    <w:p w14:paraId="37A8D71C" w14:textId="77777777" w:rsidR="0090170E" w:rsidRPr="00B808CF" w:rsidRDefault="0090170E" w:rsidP="00E06270">
      <w:pPr>
        <w:pStyle w:val="Akapitzlist"/>
        <w:numPr>
          <w:ilvl w:val="0"/>
          <w:numId w:val="8"/>
        </w:numPr>
        <w:spacing w:before="120" w:after="120" w:line="271" w:lineRule="auto"/>
        <w:contextualSpacing w:val="0"/>
        <w:rPr>
          <w:rFonts w:ascii="Arial" w:hAnsi="Arial" w:cs="Arial"/>
        </w:rPr>
      </w:pPr>
      <w:r w:rsidRPr="00B808CF">
        <w:rPr>
          <w:rFonts w:ascii="Arial" w:hAnsi="Arial" w:cs="Arial"/>
        </w:rPr>
        <w:t>umieszczeni</w:t>
      </w:r>
      <w:r w:rsidR="00960D58">
        <w:rPr>
          <w:rFonts w:ascii="Arial" w:hAnsi="Arial" w:cs="Arial"/>
        </w:rPr>
        <w:t>e</w:t>
      </w:r>
      <w:r w:rsidRPr="00B808CF">
        <w:rPr>
          <w:rFonts w:ascii="Arial" w:hAnsi="Arial" w:cs="Arial"/>
        </w:rPr>
        <w:t xml:space="preserve"> w materiałach informacyjnych i rekrutacyjnych opisu dostępności biura projektu/miejsc rekrutacji – (szerokość drzwi, możliwość pokonania schodów (winda, itp.), dostępność tłumaczenia na język migowy, możliwość korzystania z pętli indukcyjnej itp.).</w:t>
      </w:r>
    </w:p>
    <w:p w14:paraId="635114CD" w14:textId="77777777" w:rsidR="0090170E" w:rsidRPr="00B808CF" w:rsidRDefault="0090170E" w:rsidP="00E06270">
      <w:pPr>
        <w:spacing w:before="120" w:after="120" w:line="271" w:lineRule="auto"/>
        <w:rPr>
          <w:rFonts w:ascii="Arial" w:hAnsi="Arial" w:cs="Arial"/>
        </w:rPr>
      </w:pPr>
      <w:r w:rsidRPr="00B808CF">
        <w:rPr>
          <w:rFonts w:ascii="Arial" w:hAnsi="Arial" w:cs="Arial"/>
          <w:b/>
        </w:rPr>
        <w:t>Pamiętaj</w:t>
      </w:r>
      <w:r w:rsidR="00454307">
        <w:rPr>
          <w:rFonts w:ascii="Arial" w:hAnsi="Arial" w:cs="Arial"/>
          <w:b/>
        </w:rPr>
        <w:t xml:space="preserve"> </w:t>
      </w:r>
      <w:r w:rsidRPr="00B808CF">
        <w:rPr>
          <w:rFonts w:ascii="Arial" w:hAnsi="Arial" w:cs="Arial"/>
          <w:b/>
        </w:rPr>
        <w:t>!</w:t>
      </w:r>
      <w:r w:rsidRPr="00B808CF">
        <w:rPr>
          <w:rFonts w:ascii="Arial" w:hAnsi="Arial" w:cs="Arial"/>
        </w:rPr>
        <w:t xml:space="preserve"> Założenie, że do projektu nie mogą zgłosić się, czy nie zgłaszają się osoby z</w:t>
      </w:r>
      <w:r w:rsidR="002667F9">
        <w:rPr>
          <w:rFonts w:ascii="Arial" w:hAnsi="Arial" w:cs="Arial"/>
        </w:rPr>
        <w:t> </w:t>
      </w:r>
      <w:r w:rsidRPr="00B808CF">
        <w:rPr>
          <w:rFonts w:ascii="Arial" w:hAnsi="Arial" w:cs="Arial"/>
        </w:rPr>
        <w:t>niepełnosprawnościami lub zgłaszają się wyłącznie osoby z określonymi rodzajami niepełnosprawności, jest dyskryminacją.</w:t>
      </w:r>
    </w:p>
    <w:p w14:paraId="3897EF30"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Opis przebiegu rekrutacji powinien być szczegółowy i obejmować wskazanie i uzasadnienie wybranych kryteriów oraz technik i metod rekrutacji, dopasowanych do grupy odbiorców oraz  charakteru projektu. Kryteria rekrutacji powinny być mierzalne (np. poprzez zastosowanie odpowiednich wag punktowych za spełnienie przez uczestników określonych warunków). </w:t>
      </w:r>
    </w:p>
    <w:p w14:paraId="37BFE1CD" w14:textId="77777777" w:rsidR="0090170E" w:rsidRPr="00B808CF" w:rsidRDefault="0090170E" w:rsidP="00E06270">
      <w:pPr>
        <w:spacing w:before="120" w:after="120" w:line="271" w:lineRule="auto"/>
        <w:rPr>
          <w:rFonts w:ascii="Arial" w:hAnsi="Arial" w:cs="Arial"/>
        </w:rPr>
      </w:pPr>
      <w:r w:rsidRPr="00B808CF">
        <w:rPr>
          <w:rFonts w:ascii="Arial" w:hAnsi="Arial" w:cs="Arial"/>
        </w:rPr>
        <w:t xml:space="preserve">Sposób rekrutacji zależy od wielu czynników, m.in. profilu grupy docelowej i musi być dostosowany  do jej potrzeb i możliwości. Dlatego np. spotkania rekrutacyjne dla osób </w:t>
      </w:r>
      <w:r w:rsidRPr="00B808CF">
        <w:rPr>
          <w:rFonts w:ascii="Arial" w:hAnsi="Arial" w:cs="Arial"/>
        </w:rPr>
        <w:lastRenderedPageBreak/>
        <w:t>pracujących powinny być organizowane poza godzinami ich pracy – wieczorem bądź w</w:t>
      </w:r>
      <w:r w:rsidR="002667F9">
        <w:rPr>
          <w:rFonts w:ascii="Arial" w:hAnsi="Arial" w:cs="Arial"/>
        </w:rPr>
        <w:t> </w:t>
      </w:r>
      <w:r w:rsidRPr="00B808CF">
        <w:rPr>
          <w:rFonts w:ascii="Arial" w:hAnsi="Arial" w:cs="Arial"/>
        </w:rPr>
        <w:t>weekendy, a przyjmowanie zgłoszeń do projektu wyłącznie za pośrednictwem Internetu może być sposobem nietrafionym w przypadku szkolenia dla długotrwale bezrobotnych osób z terenów wiejskich, dla których dostęp do sieci internetowej może być ograniczony, co wnioskodawca powinien uprzednio zweryfikować. Kryteria rekrutacji należy określać w</w:t>
      </w:r>
      <w:r w:rsidR="00B70310">
        <w:rPr>
          <w:rFonts w:ascii="Arial" w:hAnsi="Arial" w:cs="Arial"/>
        </w:rPr>
        <w:t> </w:t>
      </w:r>
      <w:r w:rsidRPr="00B808CF">
        <w:rPr>
          <w:rFonts w:ascii="Arial" w:hAnsi="Arial" w:cs="Arial"/>
        </w:rPr>
        <w:t>sposób pozwalający na dokonanie naboru uczestników projektu w przejrzysty sposób. W</w:t>
      </w:r>
      <w:r w:rsidR="00B70310">
        <w:rPr>
          <w:rFonts w:ascii="Arial" w:hAnsi="Arial" w:cs="Arial"/>
        </w:rPr>
        <w:t> </w:t>
      </w:r>
      <w:r w:rsidRPr="00B808CF">
        <w:rPr>
          <w:rFonts w:ascii="Arial" w:hAnsi="Arial" w:cs="Arial"/>
        </w:rPr>
        <w:t>kryteriach naboru uczestników projektu należy uwzględnić wykształcenie i posiadaną przez uczestników/uczestniczki wiedzę umożliwiające rozpoczęcie szkolenia oraz minimalne wymagania, które muszą zostać spełnione do wykonywania zawodu.</w:t>
      </w:r>
    </w:p>
    <w:p w14:paraId="57463563" w14:textId="77777777" w:rsidR="0090170E" w:rsidRPr="00B808CF" w:rsidRDefault="00181E7F" w:rsidP="00E06270">
      <w:pPr>
        <w:spacing w:before="120" w:after="120" w:line="271" w:lineRule="auto"/>
        <w:rPr>
          <w:rFonts w:ascii="Arial" w:hAnsi="Arial" w:cs="Arial"/>
        </w:rPr>
      </w:pPr>
      <w:r w:rsidRPr="00B808CF">
        <w:rPr>
          <w:rFonts w:ascii="Arial" w:hAnsi="Arial" w:cs="Arial"/>
        </w:rPr>
        <w:t>P</w:t>
      </w:r>
      <w:r w:rsidR="0090170E" w:rsidRPr="00B808CF">
        <w:rPr>
          <w:rFonts w:ascii="Arial" w:hAnsi="Arial" w:cs="Arial"/>
        </w:rPr>
        <w:t>owinien</w:t>
      </w:r>
      <w:r w:rsidRPr="00B808CF">
        <w:rPr>
          <w:rFonts w:ascii="Arial" w:hAnsi="Arial" w:cs="Arial"/>
        </w:rPr>
        <w:t>eś</w:t>
      </w:r>
      <w:r w:rsidR="0090170E" w:rsidRPr="00B808CF">
        <w:rPr>
          <w:rFonts w:ascii="Arial" w:hAnsi="Arial" w:cs="Arial"/>
        </w:rPr>
        <w:t xml:space="preserve"> wziąć pod uwagę fakt, że opisane we wniosku potrzeby, oczekiwania i bariery uczestników/uczestniczek projektu powinny korespondować z opisem sposobu rekrutacji tych uczestników. Dlatego też po wskazaniu określonych potrzeb, oczekiwań i barier, uczestników/uczestniczek, przy opisywaniu kryteriów rekrutacji nie podawa</w:t>
      </w:r>
      <w:r w:rsidRPr="00B808CF">
        <w:rPr>
          <w:rFonts w:ascii="Arial" w:hAnsi="Arial" w:cs="Arial"/>
        </w:rPr>
        <w:t>j</w:t>
      </w:r>
      <w:r w:rsidR="0090170E" w:rsidRPr="00B808CF">
        <w:rPr>
          <w:rFonts w:ascii="Arial" w:hAnsi="Arial" w:cs="Arial"/>
        </w:rPr>
        <w:t xml:space="preserve"> kolejności zgłoszeń do projektu jako jedynego, bądź kluczowego czynnika decydującego o przyjęciu danego uczestnika do projektu. </w:t>
      </w:r>
      <w:r w:rsidRPr="00B808CF">
        <w:rPr>
          <w:rFonts w:ascii="Arial" w:hAnsi="Arial" w:cs="Arial"/>
        </w:rPr>
        <w:t>W</w:t>
      </w:r>
      <w:r w:rsidR="0090170E" w:rsidRPr="00B808CF">
        <w:rPr>
          <w:rFonts w:ascii="Arial" w:hAnsi="Arial" w:cs="Arial"/>
        </w:rPr>
        <w:t xml:space="preserve"> takim przypadku </w:t>
      </w:r>
      <w:r w:rsidRPr="00B808CF">
        <w:rPr>
          <w:rFonts w:ascii="Arial" w:hAnsi="Arial" w:cs="Arial"/>
        </w:rPr>
        <w:t xml:space="preserve">należy </w:t>
      </w:r>
      <w:r w:rsidR="0090170E" w:rsidRPr="00B808CF">
        <w:rPr>
          <w:rFonts w:ascii="Arial" w:hAnsi="Arial" w:cs="Arial"/>
        </w:rPr>
        <w:t>wskazać inne kryteria rekrutacji wraz z przyporządkowaniem im kolejności, wg której dobierani będą uczestnicy projektu. Jednocześnie opis kryteriów rekrutacji powinien uwzględniać liczbę osób z poszczególnych grup docelowych, które mają zostać zrekrutowane i objęte wsparciem w ramach projektu (np.  w przypadku, gdy wskaźniki we wniosku obejmują osoby długotrwale bezrobotne, liczba uczestników z danej grupy docelowej przyjęta do projektu powinna umożliwić osiągni</w:t>
      </w:r>
      <w:r w:rsidR="006E4FC1">
        <w:rPr>
          <w:rFonts w:ascii="Arial" w:hAnsi="Arial" w:cs="Arial"/>
        </w:rPr>
        <w:t>ę</w:t>
      </w:r>
      <w:r w:rsidR="0090170E" w:rsidRPr="00B808CF">
        <w:rPr>
          <w:rFonts w:ascii="Arial" w:hAnsi="Arial" w:cs="Arial"/>
        </w:rPr>
        <w:t>cie tych wskaźników).</w:t>
      </w:r>
    </w:p>
    <w:p w14:paraId="3B7AEE7B" w14:textId="77777777" w:rsidR="0090170E" w:rsidRPr="00B808CF" w:rsidRDefault="00FC7B15" w:rsidP="00E06270">
      <w:pPr>
        <w:spacing w:before="120" w:after="120" w:line="271" w:lineRule="auto"/>
        <w:rPr>
          <w:rFonts w:ascii="Arial" w:hAnsi="Arial" w:cs="Arial"/>
        </w:rPr>
      </w:pPr>
      <w:r>
        <w:rPr>
          <w:rFonts w:ascii="Arial" w:hAnsi="Arial" w:cs="Arial"/>
        </w:rPr>
        <w:t>O</w:t>
      </w:r>
      <w:r w:rsidR="00F44B31">
        <w:rPr>
          <w:rFonts w:ascii="Arial" w:hAnsi="Arial" w:cs="Arial"/>
        </w:rPr>
        <w:t xml:space="preserve">pisz </w:t>
      </w:r>
      <w:r w:rsidR="0090170E" w:rsidRPr="00B808CF">
        <w:rPr>
          <w:rFonts w:ascii="Arial" w:hAnsi="Arial" w:cs="Arial"/>
        </w:rPr>
        <w:t>jakie działania będziesz podejmował w sytuacji pojawienia się trudności w</w:t>
      </w:r>
      <w:r w:rsidR="00F44B31">
        <w:rPr>
          <w:rFonts w:ascii="Arial" w:hAnsi="Arial" w:cs="Arial"/>
        </w:rPr>
        <w:t> </w:t>
      </w:r>
      <w:r w:rsidR="0090170E" w:rsidRPr="00B808CF">
        <w:rPr>
          <w:rFonts w:ascii="Arial" w:hAnsi="Arial" w:cs="Arial"/>
        </w:rPr>
        <w:t xml:space="preserve">rekrutacji założonej liczby uczestników projektu. </w:t>
      </w:r>
    </w:p>
    <w:p w14:paraId="761BC484" w14:textId="77777777" w:rsidR="00576A7B" w:rsidRPr="00B808CF" w:rsidRDefault="00A90445" w:rsidP="00E06270">
      <w:pPr>
        <w:spacing w:before="120" w:after="120" w:line="271" w:lineRule="auto"/>
        <w:rPr>
          <w:rFonts w:ascii="Arial" w:hAnsi="Arial" w:cs="Arial"/>
        </w:rPr>
      </w:pPr>
      <w:r>
        <w:rPr>
          <w:rFonts w:ascii="Arial" w:hAnsi="Arial" w:cs="Arial"/>
        </w:rPr>
        <w:t>W</w:t>
      </w:r>
      <w:r w:rsidR="0090170E" w:rsidRPr="00B808CF">
        <w:rPr>
          <w:rFonts w:ascii="Arial" w:hAnsi="Arial" w:cs="Arial"/>
        </w:rPr>
        <w:t xml:space="preserve">ykaż, na podstawie jakich dokumentów źródłowych będziesz kwalifikował uczestników do projektu, np. orzeczenie o stopniu niepełnosprawności w rozumieniu ustawy z dnia 27 sierpnia 1997 r. o rehabilitacji zawodowej i społecznej oraz zatrudnianiu osób niepełnosprawnych lub orzeczenie albo inny dokument, o którym mowa w  ustawie z dnia 19 sierpnia 1994 r. o ochronie zdrowia psychicznego. </w:t>
      </w:r>
      <w:r w:rsidR="005754A2">
        <w:rPr>
          <w:rFonts w:ascii="Arial" w:hAnsi="Arial" w:cs="Arial"/>
        </w:rPr>
        <w:t>Posiłkuj się przy tym zapisami Regulaminu wyboru projektów gdzie ION wskazał minimalny katalog wymaganych dokumentów</w:t>
      </w:r>
      <w:r>
        <w:rPr>
          <w:rFonts w:ascii="Arial" w:hAnsi="Arial" w:cs="Arial"/>
        </w:rPr>
        <w:t xml:space="preserve"> -</w:t>
      </w:r>
      <w:r w:rsidR="005754A2">
        <w:rPr>
          <w:rFonts w:ascii="Arial" w:hAnsi="Arial" w:cs="Arial"/>
        </w:rPr>
        <w:t xml:space="preserve"> jeśli </w:t>
      </w:r>
      <w:r>
        <w:rPr>
          <w:rFonts w:ascii="Arial" w:hAnsi="Arial" w:cs="Arial"/>
        </w:rPr>
        <w:t>t</w:t>
      </w:r>
      <w:r w:rsidR="005754A2">
        <w:rPr>
          <w:rFonts w:ascii="Arial" w:hAnsi="Arial" w:cs="Arial"/>
        </w:rPr>
        <w:t>woja grupa docelowa pod względem kryteriów zawęża grupę z</w:t>
      </w:r>
      <w:r w:rsidR="003E797F">
        <w:rPr>
          <w:rFonts w:ascii="Arial" w:hAnsi="Arial" w:cs="Arial"/>
        </w:rPr>
        <w:t> </w:t>
      </w:r>
      <w:r>
        <w:rPr>
          <w:rFonts w:ascii="Arial" w:hAnsi="Arial" w:cs="Arial"/>
        </w:rPr>
        <w:t>Regulaminu</w:t>
      </w:r>
      <w:r w:rsidR="005754A2">
        <w:rPr>
          <w:rFonts w:ascii="Arial" w:hAnsi="Arial" w:cs="Arial"/>
        </w:rPr>
        <w:t xml:space="preserve"> pamiętaj wskazać na podstawie jakich dokumentów będziesz w takim przypadku kwalifikował do udziału te osoby.</w:t>
      </w:r>
    </w:p>
    <w:p w14:paraId="224EE202" w14:textId="77777777" w:rsidR="00FE688E" w:rsidRPr="007E0750" w:rsidRDefault="00FE688E" w:rsidP="00E06270">
      <w:pPr>
        <w:pStyle w:val="Nagwek1"/>
        <w:spacing w:before="120" w:after="120" w:line="271" w:lineRule="auto"/>
        <w:rPr>
          <w:rFonts w:ascii="Arial" w:hAnsi="Arial" w:cs="Arial"/>
          <w:b/>
          <w:color w:val="auto"/>
        </w:rPr>
      </w:pPr>
      <w:bookmarkStart w:id="18" w:name="_Toc135387486"/>
      <w:r w:rsidRPr="007E0750">
        <w:rPr>
          <w:rFonts w:ascii="Arial" w:hAnsi="Arial" w:cs="Arial"/>
          <w:b/>
          <w:color w:val="auto"/>
        </w:rPr>
        <w:t>X</w:t>
      </w:r>
      <w:r w:rsidR="004625BC" w:rsidRPr="007E0750">
        <w:rPr>
          <w:rFonts w:ascii="Arial" w:hAnsi="Arial" w:cs="Arial"/>
          <w:b/>
          <w:color w:val="auto"/>
        </w:rPr>
        <w:t>.</w:t>
      </w:r>
      <w:r w:rsidRPr="007E0750">
        <w:rPr>
          <w:rFonts w:ascii="Arial" w:hAnsi="Arial" w:cs="Arial"/>
          <w:b/>
          <w:color w:val="auto"/>
        </w:rPr>
        <w:t xml:space="preserve"> Dodatkowe informacje</w:t>
      </w:r>
      <w:bookmarkEnd w:id="18"/>
    </w:p>
    <w:p w14:paraId="4741297D" w14:textId="77777777" w:rsidR="004C2D7C" w:rsidRDefault="004C2D7C" w:rsidP="00E06270">
      <w:pPr>
        <w:pStyle w:val="Default"/>
        <w:tabs>
          <w:tab w:val="left" w:pos="2880"/>
        </w:tabs>
        <w:spacing w:before="120" w:after="120" w:line="271" w:lineRule="auto"/>
        <w:rPr>
          <w:rFonts w:ascii="Arial" w:eastAsia="Calibri" w:hAnsi="Arial" w:cs="Arial"/>
          <w:color w:val="auto"/>
          <w:sz w:val="22"/>
          <w:szCs w:val="22"/>
          <w:lang w:eastAsia="pl-PL"/>
        </w:rPr>
      </w:pPr>
      <w:r w:rsidRPr="00EA49C4">
        <w:rPr>
          <w:rFonts w:ascii="Arial" w:hAnsi="Arial" w:cs="Arial"/>
          <w:b/>
          <w:sz w:val="22"/>
          <w:szCs w:val="22"/>
        </w:rPr>
        <w:t xml:space="preserve">Komponent </w:t>
      </w:r>
      <w:r>
        <w:rPr>
          <w:rFonts w:ascii="Arial" w:hAnsi="Arial" w:cs="Arial"/>
          <w:b/>
          <w:sz w:val="22"/>
          <w:szCs w:val="22"/>
        </w:rPr>
        <w:t xml:space="preserve">- </w:t>
      </w:r>
      <w:r w:rsidRPr="00EA49C4">
        <w:rPr>
          <w:rFonts w:ascii="Arial" w:hAnsi="Arial" w:cs="Arial"/>
          <w:b/>
          <w:sz w:val="22"/>
          <w:szCs w:val="22"/>
        </w:rPr>
        <w:t>diagnoza i założenia realizacji projektu</w:t>
      </w:r>
      <w:r w:rsidRPr="00EA49C4">
        <w:rPr>
          <w:rFonts w:ascii="Arial" w:hAnsi="Arial" w:cs="Arial"/>
          <w:sz w:val="22"/>
          <w:szCs w:val="22"/>
        </w:rPr>
        <w:t xml:space="preserve"> – pole zawierające </w:t>
      </w:r>
      <w:r w:rsidR="00F34AA9">
        <w:rPr>
          <w:rFonts w:ascii="Arial" w:hAnsi="Arial" w:cs="Arial"/>
          <w:sz w:val="22"/>
          <w:szCs w:val="22"/>
        </w:rPr>
        <w:t xml:space="preserve">maksymalnie </w:t>
      </w:r>
      <w:r w:rsidRPr="00EA49C4">
        <w:rPr>
          <w:rFonts w:ascii="Arial" w:hAnsi="Arial" w:cs="Arial"/>
          <w:sz w:val="22"/>
          <w:szCs w:val="22"/>
        </w:rPr>
        <w:t>4000 znaków</w:t>
      </w:r>
      <w:r>
        <w:rPr>
          <w:rFonts w:ascii="Arial" w:hAnsi="Arial" w:cs="Arial"/>
        </w:rPr>
        <w:t xml:space="preserve">. </w:t>
      </w:r>
      <w:r w:rsidRPr="00EA49C4">
        <w:rPr>
          <w:rFonts w:ascii="Arial" w:eastAsia="Calibri" w:hAnsi="Arial" w:cs="Arial"/>
          <w:color w:val="auto"/>
          <w:sz w:val="22"/>
          <w:szCs w:val="22"/>
          <w:lang w:eastAsia="pl-PL"/>
        </w:rPr>
        <w:t>W</w:t>
      </w:r>
      <w:r>
        <w:rPr>
          <w:rFonts w:ascii="Arial" w:eastAsia="Calibri" w:hAnsi="Arial" w:cs="Arial"/>
          <w:color w:val="auto"/>
          <w:sz w:val="22"/>
          <w:szCs w:val="22"/>
          <w:lang w:eastAsia="pl-PL"/>
        </w:rPr>
        <w:t> tym polu</w:t>
      </w:r>
      <w:r w:rsidRPr="00EA49C4">
        <w:rPr>
          <w:rFonts w:ascii="Arial" w:eastAsia="Calibri" w:hAnsi="Arial" w:cs="Arial"/>
          <w:color w:val="auto"/>
          <w:sz w:val="22"/>
          <w:szCs w:val="22"/>
          <w:lang w:eastAsia="pl-PL"/>
        </w:rPr>
        <w:t xml:space="preserve"> </w:t>
      </w:r>
      <w:r w:rsidR="00F44B31">
        <w:rPr>
          <w:rFonts w:ascii="Arial" w:eastAsia="Calibri" w:hAnsi="Arial" w:cs="Arial"/>
          <w:color w:val="auto"/>
          <w:sz w:val="22"/>
          <w:szCs w:val="22"/>
          <w:lang w:eastAsia="pl-PL"/>
        </w:rPr>
        <w:t>opisz</w:t>
      </w:r>
      <w:r>
        <w:rPr>
          <w:rFonts w:ascii="Arial" w:eastAsia="Calibri" w:hAnsi="Arial" w:cs="Arial"/>
          <w:color w:val="auto"/>
          <w:sz w:val="22"/>
          <w:szCs w:val="22"/>
          <w:lang w:eastAsia="pl-PL"/>
        </w:rPr>
        <w:t xml:space="preserve"> </w:t>
      </w:r>
      <w:r w:rsidRPr="00EA49C4">
        <w:rPr>
          <w:rFonts w:ascii="Arial" w:eastAsia="Calibri" w:hAnsi="Arial" w:cs="Arial"/>
          <w:color w:val="auto"/>
          <w:sz w:val="22"/>
          <w:szCs w:val="22"/>
          <w:lang w:eastAsia="pl-PL"/>
        </w:rPr>
        <w:t xml:space="preserve">w sposób szczegółowy powiązanie projektu z analizą </w:t>
      </w:r>
      <w:r>
        <w:rPr>
          <w:rFonts w:ascii="Arial" w:eastAsia="Calibri" w:hAnsi="Arial" w:cs="Arial"/>
          <w:color w:val="auto"/>
          <w:sz w:val="22"/>
          <w:szCs w:val="22"/>
          <w:lang w:eastAsia="pl-PL"/>
        </w:rPr>
        <w:t xml:space="preserve">sytuacji problemowej zawartej w opisie celu </w:t>
      </w:r>
      <w:r w:rsidRPr="00EA49C4">
        <w:rPr>
          <w:rFonts w:ascii="Arial" w:eastAsia="Calibri" w:hAnsi="Arial" w:cs="Arial"/>
          <w:color w:val="auto"/>
          <w:sz w:val="22"/>
          <w:szCs w:val="22"/>
          <w:lang w:eastAsia="pl-PL"/>
        </w:rPr>
        <w:t>w odniesieniu do obszaru, w którym będzie realizowany projekt</w:t>
      </w:r>
      <w:r>
        <w:rPr>
          <w:rFonts w:ascii="Arial" w:eastAsia="Calibri" w:hAnsi="Arial" w:cs="Arial"/>
          <w:color w:val="auto"/>
          <w:sz w:val="22"/>
          <w:szCs w:val="22"/>
          <w:lang w:eastAsia="pl-PL"/>
        </w:rPr>
        <w:t xml:space="preserve"> np.</w:t>
      </w:r>
      <w:r w:rsidRPr="00EA49C4">
        <w:rPr>
          <w:rFonts w:ascii="Arial" w:eastAsia="Calibri" w:hAnsi="Arial" w:cs="Arial"/>
          <w:color w:val="auto"/>
          <w:sz w:val="22"/>
          <w:szCs w:val="22"/>
          <w:lang w:eastAsia="pl-PL"/>
        </w:rPr>
        <w:t xml:space="preserve"> województwa, powiatu, gminy. </w:t>
      </w:r>
      <w:r w:rsidRPr="0047231B">
        <w:rPr>
          <w:rFonts w:ascii="Arial" w:eastAsia="Calibri" w:hAnsi="Arial" w:cs="Arial"/>
          <w:color w:val="auto"/>
          <w:sz w:val="22"/>
          <w:szCs w:val="22"/>
          <w:lang w:eastAsia="pl-PL"/>
        </w:rPr>
        <w:t>Opisz w jakim stopniu projekt przyczyni się do osiągnięcia celu FEPZ 2021-2027 dla działania w ramach, którego składany jest wniosek o</w:t>
      </w:r>
      <w:r w:rsidR="00FC7B15">
        <w:rPr>
          <w:rFonts w:ascii="Arial" w:eastAsia="Calibri" w:hAnsi="Arial" w:cs="Arial"/>
          <w:color w:val="auto"/>
          <w:sz w:val="22"/>
          <w:szCs w:val="22"/>
          <w:lang w:eastAsia="pl-PL"/>
        </w:rPr>
        <w:t> </w:t>
      </w:r>
      <w:r w:rsidRPr="0047231B">
        <w:rPr>
          <w:rFonts w:ascii="Arial" w:eastAsia="Calibri" w:hAnsi="Arial" w:cs="Arial"/>
          <w:color w:val="auto"/>
          <w:sz w:val="22"/>
          <w:szCs w:val="22"/>
          <w:lang w:eastAsia="pl-PL"/>
        </w:rPr>
        <w:t>dofinansowanie</w:t>
      </w:r>
      <w:r>
        <w:rPr>
          <w:rFonts w:ascii="Arial" w:eastAsia="Calibri" w:hAnsi="Arial" w:cs="Arial"/>
          <w:color w:val="auto"/>
          <w:sz w:val="22"/>
          <w:szCs w:val="22"/>
          <w:lang w:eastAsia="pl-PL"/>
        </w:rPr>
        <w:t xml:space="preserve"> – cel ten został wskazany w Regulaminie wyboru projektów.</w:t>
      </w:r>
      <w:r w:rsidRPr="0047231B">
        <w:rPr>
          <w:rFonts w:ascii="Arial" w:eastAsia="Calibri" w:hAnsi="Arial" w:cs="Arial"/>
          <w:color w:val="auto"/>
          <w:sz w:val="22"/>
          <w:szCs w:val="22"/>
          <w:lang w:eastAsia="pl-PL"/>
        </w:rPr>
        <w:t xml:space="preserve"> </w:t>
      </w:r>
    </w:p>
    <w:p w14:paraId="29E1742F" w14:textId="77777777" w:rsidR="00933AAE" w:rsidRPr="00933AAE" w:rsidRDefault="00933AAE" w:rsidP="00E06270">
      <w:pPr>
        <w:pStyle w:val="Default"/>
        <w:tabs>
          <w:tab w:val="left" w:pos="2880"/>
        </w:tabs>
        <w:spacing w:before="120" w:after="120" w:line="271" w:lineRule="auto"/>
        <w:rPr>
          <w:rFonts w:ascii="Arial" w:eastAsia="Calibri" w:hAnsi="Arial" w:cs="Arial"/>
          <w:color w:val="auto"/>
          <w:sz w:val="22"/>
          <w:szCs w:val="22"/>
          <w:lang w:eastAsia="pl-PL"/>
        </w:rPr>
      </w:pPr>
      <w:r w:rsidRPr="00ED7BD3">
        <w:rPr>
          <w:rFonts w:ascii="Arial" w:hAnsi="Arial" w:cs="Arial"/>
          <w:sz w:val="22"/>
          <w:szCs w:val="22"/>
        </w:rPr>
        <w:t>Cel projektu musi być prawidłowo zdefiniowany i adekwatny do przedstawionej diagnozy. Niewystarczającym jest przepisanie celu z Regulaminu</w:t>
      </w:r>
      <w:r>
        <w:rPr>
          <w:rFonts w:ascii="Arial" w:hAnsi="Arial" w:cs="Arial"/>
          <w:sz w:val="22"/>
          <w:szCs w:val="22"/>
        </w:rPr>
        <w:t>.</w:t>
      </w:r>
    </w:p>
    <w:p w14:paraId="4932E566" w14:textId="77777777" w:rsidR="009829CC" w:rsidRDefault="004C2D7C" w:rsidP="00E92F0D">
      <w:pPr>
        <w:pStyle w:val="Default"/>
        <w:tabs>
          <w:tab w:val="left" w:pos="2880"/>
        </w:tabs>
        <w:spacing w:before="120" w:after="200" w:line="268" w:lineRule="auto"/>
        <w:rPr>
          <w:color w:val="auto"/>
          <w:sz w:val="22"/>
          <w:szCs w:val="22"/>
        </w:rPr>
      </w:pPr>
      <w:r>
        <w:rPr>
          <w:rFonts w:ascii="Arial" w:eastAsia="Calibri" w:hAnsi="Arial" w:cs="Arial"/>
          <w:color w:val="auto"/>
          <w:sz w:val="22"/>
          <w:szCs w:val="22"/>
          <w:lang w:eastAsia="pl-PL"/>
        </w:rPr>
        <w:t xml:space="preserve">Diagnoza musi </w:t>
      </w:r>
      <w:r w:rsidRPr="00EA49C4">
        <w:rPr>
          <w:rFonts w:ascii="Arial" w:eastAsia="Calibri" w:hAnsi="Arial" w:cs="Arial"/>
          <w:color w:val="auto"/>
          <w:sz w:val="22"/>
          <w:szCs w:val="22"/>
          <w:lang w:eastAsia="pl-PL"/>
        </w:rPr>
        <w:t>dotyczy</w:t>
      </w:r>
      <w:r>
        <w:rPr>
          <w:rFonts w:ascii="Arial" w:eastAsia="Calibri" w:hAnsi="Arial" w:cs="Arial"/>
          <w:color w:val="auto"/>
          <w:sz w:val="22"/>
          <w:szCs w:val="22"/>
          <w:lang w:eastAsia="pl-PL"/>
        </w:rPr>
        <w:t>ć</w:t>
      </w:r>
      <w:r w:rsidRPr="00EA49C4">
        <w:rPr>
          <w:rFonts w:ascii="Arial" w:eastAsia="Calibri" w:hAnsi="Arial" w:cs="Arial"/>
          <w:color w:val="auto"/>
          <w:sz w:val="22"/>
          <w:szCs w:val="22"/>
          <w:lang w:eastAsia="pl-PL"/>
        </w:rPr>
        <w:t xml:space="preserve"> obszaru i grupy docelowej, której dotyczy projekt, </w:t>
      </w:r>
      <w:r>
        <w:rPr>
          <w:rFonts w:ascii="Arial" w:eastAsia="Calibri" w:hAnsi="Arial" w:cs="Arial"/>
          <w:color w:val="auto"/>
          <w:sz w:val="22"/>
          <w:szCs w:val="22"/>
          <w:lang w:eastAsia="pl-PL"/>
        </w:rPr>
        <w:t>konstruując ją opieraj się na</w:t>
      </w:r>
      <w:r w:rsidRPr="00EA49C4">
        <w:rPr>
          <w:rFonts w:ascii="Arial" w:eastAsia="Calibri" w:hAnsi="Arial" w:cs="Arial"/>
          <w:color w:val="auto"/>
          <w:sz w:val="22"/>
          <w:szCs w:val="22"/>
          <w:lang w:eastAsia="pl-PL"/>
        </w:rPr>
        <w:t xml:space="preserve"> </w:t>
      </w:r>
      <w:r>
        <w:rPr>
          <w:rFonts w:ascii="Arial" w:eastAsia="Calibri" w:hAnsi="Arial" w:cs="Arial"/>
          <w:color w:val="auto"/>
          <w:sz w:val="22"/>
          <w:szCs w:val="22"/>
          <w:lang w:eastAsia="pl-PL"/>
        </w:rPr>
        <w:t xml:space="preserve">danych </w:t>
      </w:r>
      <w:r w:rsidR="006E4FC1">
        <w:rPr>
          <w:rFonts w:ascii="Arial" w:eastAsia="Calibri" w:hAnsi="Arial" w:cs="Arial"/>
          <w:color w:val="auto"/>
          <w:sz w:val="22"/>
          <w:szCs w:val="22"/>
          <w:lang w:eastAsia="pl-PL"/>
        </w:rPr>
        <w:t xml:space="preserve">statystycznych </w:t>
      </w:r>
      <w:r>
        <w:rPr>
          <w:rFonts w:ascii="Arial" w:eastAsia="Calibri" w:hAnsi="Arial" w:cs="Arial"/>
          <w:color w:val="auto"/>
          <w:sz w:val="22"/>
          <w:szCs w:val="22"/>
          <w:lang w:eastAsia="pl-PL"/>
        </w:rPr>
        <w:t xml:space="preserve">nie starszych niż </w:t>
      </w:r>
      <w:r w:rsidR="00A90445">
        <w:rPr>
          <w:rFonts w:ascii="Arial" w:eastAsia="Calibri" w:hAnsi="Arial" w:cs="Arial"/>
          <w:color w:val="auto"/>
          <w:sz w:val="22"/>
          <w:szCs w:val="22"/>
          <w:lang w:eastAsia="pl-PL"/>
        </w:rPr>
        <w:t xml:space="preserve">dane z 3 lat wstecz od dnia złożenia </w:t>
      </w:r>
      <w:r w:rsidR="00914E61">
        <w:rPr>
          <w:rFonts w:ascii="Arial" w:eastAsia="Calibri" w:hAnsi="Arial" w:cs="Arial"/>
          <w:color w:val="auto"/>
          <w:sz w:val="22"/>
          <w:szCs w:val="22"/>
          <w:lang w:eastAsia="pl-PL"/>
        </w:rPr>
        <w:t>wniosku</w:t>
      </w:r>
      <w:r>
        <w:rPr>
          <w:rFonts w:ascii="Arial" w:eastAsia="Calibri" w:hAnsi="Arial" w:cs="Arial"/>
          <w:color w:val="auto"/>
          <w:sz w:val="22"/>
          <w:szCs w:val="22"/>
          <w:lang w:eastAsia="pl-PL"/>
        </w:rPr>
        <w:t>, które pochodzą</w:t>
      </w:r>
      <w:r w:rsidRPr="00EA49C4">
        <w:rPr>
          <w:rFonts w:ascii="Arial" w:eastAsia="Calibri" w:hAnsi="Arial" w:cs="Arial"/>
          <w:color w:val="auto"/>
          <w:sz w:val="22"/>
          <w:szCs w:val="22"/>
          <w:lang w:eastAsia="pl-PL"/>
        </w:rPr>
        <w:t xml:space="preserve"> z wiarygodnego źródła (</w:t>
      </w:r>
      <w:r>
        <w:rPr>
          <w:rFonts w:ascii="Arial" w:eastAsia="Calibri" w:hAnsi="Arial" w:cs="Arial"/>
          <w:color w:val="auto"/>
          <w:sz w:val="22"/>
          <w:szCs w:val="22"/>
          <w:lang w:eastAsia="pl-PL"/>
        </w:rPr>
        <w:t>pamiętaj podaj te</w:t>
      </w:r>
      <w:r w:rsidRPr="00EA49C4">
        <w:rPr>
          <w:rFonts w:ascii="Arial" w:eastAsia="Calibri" w:hAnsi="Arial" w:cs="Arial"/>
          <w:color w:val="auto"/>
          <w:sz w:val="22"/>
          <w:szCs w:val="22"/>
          <w:lang w:eastAsia="pl-PL"/>
        </w:rPr>
        <w:t xml:space="preserve"> źródła). </w:t>
      </w:r>
      <w:r>
        <w:rPr>
          <w:rFonts w:ascii="Arial" w:eastAsia="Calibri" w:hAnsi="Arial" w:cs="Arial"/>
          <w:color w:val="auto"/>
          <w:sz w:val="22"/>
          <w:szCs w:val="22"/>
          <w:lang w:eastAsia="pl-PL"/>
        </w:rPr>
        <w:t>M</w:t>
      </w:r>
      <w:r w:rsidRPr="00EA49C4">
        <w:rPr>
          <w:rFonts w:ascii="Arial" w:eastAsia="Calibri" w:hAnsi="Arial" w:cs="Arial"/>
          <w:color w:val="auto"/>
          <w:sz w:val="22"/>
          <w:szCs w:val="22"/>
          <w:lang w:eastAsia="pl-PL"/>
        </w:rPr>
        <w:t>oże</w:t>
      </w:r>
      <w:r>
        <w:rPr>
          <w:rFonts w:ascii="Arial" w:eastAsia="Calibri" w:hAnsi="Arial" w:cs="Arial"/>
          <w:color w:val="auto"/>
          <w:sz w:val="22"/>
          <w:szCs w:val="22"/>
          <w:lang w:eastAsia="pl-PL"/>
        </w:rPr>
        <w:t>sz również</w:t>
      </w:r>
      <w:r w:rsidRPr="00EA49C4">
        <w:rPr>
          <w:rFonts w:ascii="Arial" w:eastAsia="Calibri" w:hAnsi="Arial" w:cs="Arial"/>
          <w:color w:val="auto"/>
          <w:sz w:val="22"/>
          <w:szCs w:val="22"/>
          <w:lang w:eastAsia="pl-PL"/>
        </w:rPr>
        <w:t xml:space="preserve"> posłużyć się danymi z własnych badań/analiz pod warunkiem rzetelnego ich </w:t>
      </w:r>
      <w:r w:rsidRPr="00EA49C4">
        <w:rPr>
          <w:rFonts w:ascii="Arial" w:eastAsia="Calibri" w:hAnsi="Arial" w:cs="Arial"/>
          <w:color w:val="auto"/>
          <w:sz w:val="22"/>
          <w:szCs w:val="22"/>
          <w:lang w:eastAsia="pl-PL"/>
        </w:rPr>
        <w:lastRenderedPageBreak/>
        <w:t xml:space="preserve">przeprowadzenia. </w:t>
      </w:r>
      <w:r w:rsidR="009829CC" w:rsidRPr="003E797F">
        <w:rPr>
          <w:rFonts w:ascii="Arial" w:hAnsi="Arial" w:cs="Arial"/>
          <w:color w:val="auto"/>
          <w:sz w:val="22"/>
          <w:szCs w:val="22"/>
        </w:rPr>
        <w:t xml:space="preserve">W przypadku, gdy w odniesieniu do danej sytuacji problemowej dostępne są tylko dane z lat wcześniejszych możesz z nich skorzystać, wskazując we wniosku, że aktualniejsze dane nie są dostępne. </w:t>
      </w:r>
      <w:r w:rsidR="00EF1785" w:rsidRPr="003E797F">
        <w:rPr>
          <w:rFonts w:ascii="Arial" w:hAnsi="Arial" w:cs="Arial"/>
          <w:color w:val="auto"/>
          <w:sz w:val="22"/>
          <w:szCs w:val="22"/>
        </w:rPr>
        <w:t>Pamiętaj jednak aby powołać się na źródła z których korzystasz, aby oceniający mógł zweryfikować trafność założeń Twojego projektu.</w:t>
      </w:r>
    </w:p>
    <w:p w14:paraId="409747FB" w14:textId="6A66B79E" w:rsidR="004C2D7C" w:rsidRPr="009E2DBA" w:rsidRDefault="009829CC" w:rsidP="003E797F">
      <w:pPr>
        <w:pStyle w:val="Default"/>
        <w:tabs>
          <w:tab w:val="left" w:pos="2880"/>
        </w:tabs>
        <w:spacing w:before="120" w:after="200" w:line="268" w:lineRule="auto"/>
        <w:rPr>
          <w:rFonts w:ascii="Arial" w:eastAsia="Calibri" w:hAnsi="Arial" w:cs="Arial"/>
          <w:color w:val="auto"/>
          <w:sz w:val="22"/>
          <w:szCs w:val="22"/>
          <w:lang w:eastAsia="pl-PL"/>
        </w:rPr>
      </w:pPr>
      <w:r w:rsidRPr="003E797F">
        <w:rPr>
          <w:rFonts w:ascii="Arial" w:eastAsia="Calibri" w:hAnsi="Arial" w:cs="Arial"/>
          <w:color w:val="auto"/>
          <w:sz w:val="22"/>
          <w:szCs w:val="22"/>
          <w:lang w:eastAsia="pl-PL"/>
        </w:rPr>
        <w:t>W szczegółowej analizie problemu należy uwzględnić sytuację kobiet i mężczyzn w kontekście opisywanego problemu</w:t>
      </w:r>
      <w:r w:rsidR="009E2DBA" w:rsidRPr="003E797F">
        <w:rPr>
          <w:rFonts w:ascii="Arial" w:eastAsia="Calibri" w:hAnsi="Arial" w:cs="Arial"/>
          <w:color w:val="auto"/>
          <w:sz w:val="22"/>
          <w:szCs w:val="22"/>
          <w:lang w:eastAsia="pl-PL"/>
        </w:rPr>
        <w:t xml:space="preserve">, możesz jednak w tym miejscu zrobić to bardziej ogólnie – szczegółowe informacje dotyczące tej kwestii przedstaw w sekcji </w:t>
      </w:r>
      <w:r w:rsidR="009E2DBA" w:rsidRPr="00ED7BD3">
        <w:rPr>
          <w:rFonts w:ascii="Arial" w:eastAsia="Calibri" w:hAnsi="Arial" w:cs="Arial"/>
          <w:b/>
          <w:color w:val="auto"/>
          <w:sz w:val="22"/>
          <w:szCs w:val="22"/>
          <w:lang w:eastAsia="pl-PL"/>
        </w:rPr>
        <w:t>Dodatkowe informacje</w:t>
      </w:r>
      <w:r w:rsidR="009E2DBA" w:rsidRPr="003E797F">
        <w:rPr>
          <w:rFonts w:ascii="Arial" w:eastAsia="Calibri" w:hAnsi="Arial" w:cs="Arial"/>
          <w:color w:val="auto"/>
          <w:sz w:val="22"/>
          <w:szCs w:val="22"/>
          <w:lang w:eastAsia="pl-PL"/>
        </w:rPr>
        <w:t xml:space="preserve"> – Komponent Zgodność z zasadą równości kobiet i mężczyzn</w:t>
      </w:r>
      <w:r w:rsidR="009E2DBA">
        <w:rPr>
          <w:rFonts w:ascii="Arial" w:eastAsia="Calibri" w:hAnsi="Arial" w:cs="Arial"/>
          <w:color w:val="auto"/>
          <w:sz w:val="22"/>
          <w:szCs w:val="22"/>
          <w:lang w:eastAsia="pl-PL"/>
        </w:rPr>
        <w:t>.</w:t>
      </w:r>
      <w:r w:rsidR="009E2DBA" w:rsidRPr="003E797F">
        <w:rPr>
          <w:rFonts w:ascii="Arial" w:eastAsia="Calibri" w:hAnsi="Arial" w:cs="Arial"/>
          <w:color w:val="auto"/>
          <w:sz w:val="22"/>
          <w:szCs w:val="22"/>
          <w:lang w:eastAsia="pl-PL"/>
        </w:rPr>
        <w:t xml:space="preserve"> </w:t>
      </w:r>
    </w:p>
    <w:p w14:paraId="06B13E6E" w14:textId="77777777" w:rsidR="004C2D7C" w:rsidRPr="00EA49C4" w:rsidRDefault="004C2D7C" w:rsidP="009829CC">
      <w:pPr>
        <w:tabs>
          <w:tab w:val="left" w:pos="2880"/>
        </w:tabs>
        <w:autoSpaceDE w:val="0"/>
        <w:autoSpaceDN w:val="0"/>
        <w:adjustRightInd w:val="0"/>
        <w:spacing w:before="120" w:after="120" w:line="271" w:lineRule="auto"/>
        <w:rPr>
          <w:rFonts w:ascii="Arial" w:eastAsia="Calibri" w:hAnsi="Arial" w:cs="Arial"/>
          <w:lang w:eastAsia="pl-PL"/>
        </w:rPr>
      </w:pPr>
      <w:r>
        <w:rPr>
          <w:rFonts w:ascii="Arial" w:eastAsia="Calibri" w:hAnsi="Arial" w:cs="Arial"/>
          <w:lang w:eastAsia="pl-PL"/>
        </w:rPr>
        <w:t>Pamiętaj, że r</w:t>
      </w:r>
      <w:r w:rsidRPr="00EA49C4">
        <w:rPr>
          <w:rFonts w:ascii="Arial" w:eastAsia="Calibri" w:hAnsi="Arial" w:cs="Arial"/>
          <w:lang w:eastAsia="pl-PL"/>
        </w:rPr>
        <w:t xml:space="preserve">zetelna analiza wyjściowa jest podstawą doboru i oceny odpowiednich form wsparcia i metod prac z odbiorcami wsparcia, a  pominięcie jakiegokolwiek aspektu </w:t>
      </w:r>
      <w:r w:rsidRPr="00EF1785">
        <w:rPr>
          <w:rFonts w:ascii="Arial" w:eastAsia="Calibri" w:hAnsi="Arial" w:cs="Arial"/>
          <w:lang w:eastAsia="pl-PL"/>
        </w:rPr>
        <w:t>problemu zwiększa ryzyko niepowodzenia całego przedsięwzięcia.</w:t>
      </w:r>
      <w:r w:rsidR="009829CC" w:rsidRPr="003E797F">
        <w:rPr>
          <w:rFonts w:ascii="Arial" w:hAnsi="Arial" w:cs="Arial"/>
        </w:rPr>
        <w:t xml:space="preserve"> Opisz więc również te powiązania.</w:t>
      </w:r>
    </w:p>
    <w:p w14:paraId="58B4B80F" w14:textId="77777777" w:rsidR="009E2DBA" w:rsidRDefault="004C2D7C" w:rsidP="009E2DBA">
      <w:pPr>
        <w:tabs>
          <w:tab w:val="left" w:pos="2880"/>
        </w:tabs>
        <w:autoSpaceDE w:val="0"/>
        <w:autoSpaceDN w:val="0"/>
        <w:adjustRightInd w:val="0"/>
        <w:spacing w:before="120" w:after="120" w:line="271" w:lineRule="auto"/>
        <w:rPr>
          <w:rFonts w:ascii="Arial" w:eastAsia="Calibri" w:hAnsi="Arial" w:cs="Arial"/>
          <w:lang w:eastAsia="pl-PL"/>
        </w:rPr>
      </w:pPr>
      <w:r w:rsidRPr="00EA49C4">
        <w:rPr>
          <w:rFonts w:ascii="Arial" w:eastAsia="Calibri" w:hAnsi="Arial" w:cs="Arial"/>
          <w:lang w:eastAsia="pl-PL"/>
        </w:rPr>
        <w:t>Przedstawiona analiza problemu musi być powiązana z typami projektów/operacji przewidzianych do realizacji w ramach danego naboru</w:t>
      </w:r>
      <w:r w:rsidR="009829CC">
        <w:rPr>
          <w:rFonts w:ascii="Arial" w:eastAsia="Calibri" w:hAnsi="Arial" w:cs="Arial"/>
          <w:lang w:eastAsia="pl-PL"/>
        </w:rPr>
        <w:t xml:space="preserve"> a przede wszystkim z typami, które zamierzasz realizować.</w:t>
      </w:r>
      <w:r w:rsidR="009E2DBA">
        <w:rPr>
          <w:rFonts w:ascii="Arial" w:eastAsia="Calibri" w:hAnsi="Arial" w:cs="Arial"/>
          <w:lang w:eastAsia="pl-PL"/>
        </w:rPr>
        <w:t xml:space="preserve"> W tej części </w:t>
      </w:r>
      <w:r w:rsidR="00AE4926">
        <w:rPr>
          <w:rFonts w:ascii="Arial" w:eastAsia="Calibri" w:hAnsi="Arial" w:cs="Arial"/>
          <w:lang w:eastAsia="pl-PL"/>
        </w:rPr>
        <w:t>wskaż</w:t>
      </w:r>
      <w:r w:rsidR="009E2DBA">
        <w:rPr>
          <w:rFonts w:ascii="Arial" w:eastAsia="Calibri" w:hAnsi="Arial" w:cs="Arial"/>
          <w:lang w:eastAsia="pl-PL"/>
        </w:rPr>
        <w:t xml:space="preserve"> typy projektów które będziesz realizował spośród wskazanych w Regulaminie wyboru projektów. </w:t>
      </w:r>
    </w:p>
    <w:p w14:paraId="2805F6D6" w14:textId="77777777" w:rsidR="00A14474" w:rsidRDefault="00163CC2" w:rsidP="009829CC">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xml:space="preserve">– trwałość projektu, rezultatów oraz zmiana sytuacji grupy </w:t>
      </w:r>
      <w:r w:rsidR="003156E0">
        <w:rPr>
          <w:rFonts w:ascii="Arial" w:hAnsi="Arial" w:cs="Arial"/>
          <w:b/>
        </w:rPr>
        <w:t>docelowej</w:t>
      </w:r>
      <w:r>
        <w:rPr>
          <w:rFonts w:ascii="Arial" w:hAnsi="Arial" w:cs="Arial"/>
          <w:b/>
        </w:rPr>
        <w:t xml:space="preserve"> </w:t>
      </w:r>
      <w:r w:rsidRPr="00EA49C4">
        <w:rPr>
          <w:rFonts w:ascii="Arial" w:hAnsi="Arial" w:cs="Arial"/>
        </w:rPr>
        <w:t xml:space="preserve">– pole zawierające </w:t>
      </w:r>
      <w:r w:rsidR="00F34AA9">
        <w:rPr>
          <w:rFonts w:ascii="Arial" w:hAnsi="Arial" w:cs="Arial"/>
        </w:rPr>
        <w:t xml:space="preserve">maksymalnie </w:t>
      </w:r>
      <w:r w:rsidRPr="00EA49C4">
        <w:rPr>
          <w:rFonts w:ascii="Arial" w:hAnsi="Arial" w:cs="Arial"/>
        </w:rPr>
        <w:t>4000 znaków</w:t>
      </w:r>
      <w:r>
        <w:rPr>
          <w:rFonts w:ascii="Arial" w:hAnsi="Arial" w:cs="Arial"/>
        </w:rPr>
        <w:t xml:space="preserve">. </w:t>
      </w:r>
    </w:p>
    <w:p w14:paraId="07DB2BFD" w14:textId="77777777" w:rsidR="00401BF8" w:rsidRDefault="003156E0" w:rsidP="009829CC">
      <w:pPr>
        <w:spacing w:before="120" w:after="120" w:line="271" w:lineRule="auto"/>
        <w:rPr>
          <w:rFonts w:ascii="Arial" w:hAnsi="Arial" w:cs="Arial"/>
        </w:rPr>
      </w:pPr>
      <w:r w:rsidRPr="0010532A">
        <w:rPr>
          <w:rFonts w:ascii="Arial" w:hAnsi="Arial" w:cs="Arial"/>
        </w:rPr>
        <w:t>Zgodnie z</w:t>
      </w:r>
      <w:r w:rsidRPr="00B92791">
        <w:t xml:space="preserve"> </w:t>
      </w:r>
      <w:r w:rsidRPr="006E7F2E">
        <w:rPr>
          <w:rFonts w:ascii="Arial" w:hAnsi="Arial" w:cs="Arial"/>
          <w:i/>
        </w:rPr>
        <w:t>Wytycznymi dotyczycącymi</w:t>
      </w:r>
      <w:r w:rsidR="00453C28" w:rsidRPr="006E7F2E">
        <w:rPr>
          <w:rFonts w:ascii="Arial" w:hAnsi="Arial" w:cs="Arial"/>
          <w:i/>
        </w:rPr>
        <w:t xml:space="preserve"> </w:t>
      </w:r>
      <w:r w:rsidRPr="006E7F2E">
        <w:rPr>
          <w:rFonts w:ascii="Arial" w:hAnsi="Arial" w:cs="Arial"/>
          <w:i/>
        </w:rPr>
        <w:t>kwalifikowalności wydatków na lata 2021-2027</w:t>
      </w:r>
      <w:r w:rsidRPr="0010532A">
        <w:rPr>
          <w:rFonts w:ascii="Arial" w:hAnsi="Arial" w:cs="Arial"/>
        </w:rPr>
        <w:t xml:space="preserve">, zachowanie </w:t>
      </w:r>
      <w:r w:rsidRPr="0010532A">
        <w:rPr>
          <w:rFonts w:ascii="Arial" w:hAnsi="Arial" w:cs="Arial"/>
          <w:b/>
        </w:rPr>
        <w:t>trwałości projektu</w:t>
      </w:r>
      <w:r w:rsidRPr="0010532A">
        <w:rPr>
          <w:rFonts w:ascii="Arial" w:hAnsi="Arial" w:cs="Arial"/>
        </w:rPr>
        <w:t xml:space="preserve"> obowiązuje w odniesieniu do współfinansowanej w ramach projektu infrastruktury</w:t>
      </w:r>
      <w:r w:rsidRPr="0010532A">
        <w:rPr>
          <w:rStyle w:val="Odwoanieprzypisudolnego"/>
          <w:rFonts w:ascii="Arial" w:hAnsi="Arial" w:cs="Arial"/>
        </w:rPr>
        <w:footnoteReference w:id="2"/>
      </w:r>
      <w:r w:rsidRPr="0010532A">
        <w:rPr>
          <w:rFonts w:ascii="Arial" w:hAnsi="Arial" w:cs="Arial"/>
        </w:rPr>
        <w:t xml:space="preserve"> lub inwestycji produkcyjnych. W</w:t>
      </w:r>
      <w:r w:rsidR="00C42FA2">
        <w:rPr>
          <w:rFonts w:ascii="Arial" w:hAnsi="Arial" w:cs="Arial"/>
        </w:rPr>
        <w:t> </w:t>
      </w:r>
      <w:r w:rsidRPr="0010532A">
        <w:rPr>
          <w:rFonts w:ascii="Arial" w:hAnsi="Arial" w:cs="Arial"/>
        </w:rPr>
        <w:t>przypadku projektów współfinansowanych ze środków EFS</w:t>
      </w:r>
      <w:r w:rsidR="00C42FA2">
        <w:rPr>
          <w:rFonts w:ascii="Arial" w:hAnsi="Arial" w:cs="Arial"/>
        </w:rPr>
        <w:t>+</w:t>
      </w:r>
      <w:r w:rsidRPr="0010532A">
        <w:rPr>
          <w:rFonts w:ascii="Arial" w:hAnsi="Arial" w:cs="Arial"/>
        </w:rPr>
        <w:t xml:space="preserve"> zachowanie trwałości projektu obowiązuje wyłącznie w odniesieniu do wydatków ponos</w:t>
      </w:r>
      <w:r>
        <w:rPr>
          <w:rFonts w:ascii="Arial" w:hAnsi="Arial" w:cs="Arial"/>
        </w:rPr>
        <w:t>zon</w:t>
      </w:r>
      <w:r w:rsidRPr="0010532A">
        <w:rPr>
          <w:rFonts w:ascii="Arial" w:hAnsi="Arial" w:cs="Arial"/>
        </w:rPr>
        <w:t>ych jako cross-</w:t>
      </w:r>
      <w:proofErr w:type="spellStart"/>
      <w:r w:rsidRPr="0010532A">
        <w:rPr>
          <w:rFonts w:ascii="Arial" w:hAnsi="Arial" w:cs="Arial"/>
        </w:rPr>
        <w:t>financing</w:t>
      </w:r>
      <w:proofErr w:type="spellEnd"/>
      <w:r w:rsidRPr="0010532A">
        <w:rPr>
          <w:rFonts w:ascii="Arial" w:hAnsi="Arial" w:cs="Arial"/>
        </w:rPr>
        <w:t>, o którym mowa w</w:t>
      </w:r>
      <w:r w:rsidR="003E797F">
        <w:rPr>
          <w:rFonts w:ascii="Arial" w:hAnsi="Arial" w:cs="Arial"/>
        </w:rPr>
        <w:t> </w:t>
      </w:r>
      <w:r w:rsidRPr="0010532A">
        <w:rPr>
          <w:rFonts w:ascii="Arial" w:hAnsi="Arial" w:cs="Arial"/>
        </w:rPr>
        <w:t xml:space="preserve">podrozdziale </w:t>
      </w:r>
      <w:r>
        <w:rPr>
          <w:rFonts w:ascii="Arial" w:hAnsi="Arial" w:cs="Arial"/>
        </w:rPr>
        <w:t>2</w:t>
      </w:r>
      <w:r w:rsidRPr="0010532A">
        <w:rPr>
          <w:rFonts w:ascii="Arial" w:hAnsi="Arial" w:cs="Arial"/>
        </w:rPr>
        <w:t>.</w:t>
      </w:r>
      <w:r>
        <w:rPr>
          <w:rFonts w:ascii="Arial" w:hAnsi="Arial" w:cs="Arial"/>
        </w:rPr>
        <w:t>4</w:t>
      </w:r>
      <w:r w:rsidRPr="0010532A">
        <w:rPr>
          <w:rFonts w:ascii="Arial" w:hAnsi="Arial" w:cs="Arial"/>
        </w:rPr>
        <w:t xml:space="preserve"> </w:t>
      </w:r>
      <w:r w:rsidRPr="00ED7BD3">
        <w:rPr>
          <w:rFonts w:ascii="Arial" w:hAnsi="Arial" w:cs="Arial"/>
          <w:i/>
        </w:rPr>
        <w:t>Wytycznych</w:t>
      </w:r>
      <w:r w:rsidR="00933AAE" w:rsidRPr="00ED7BD3">
        <w:rPr>
          <w:rFonts w:ascii="Arial" w:hAnsi="Arial" w:cs="Arial"/>
          <w:i/>
        </w:rPr>
        <w:t xml:space="preserve"> dotyczących kwalifikowalności wydatków na lata 2021-2027</w:t>
      </w:r>
      <w:r w:rsidRPr="00CA3947">
        <w:t xml:space="preserve"> </w:t>
      </w:r>
      <w:r w:rsidRPr="00CA3947">
        <w:rPr>
          <w:rFonts w:ascii="Arial" w:hAnsi="Arial" w:cs="Arial"/>
        </w:rPr>
        <w:t>lub w sytuacji, gdy projekt podlega obowiązkowi utrzymania inwestycji zgodnie z obowiązującymi zasadami pomocy publicznej</w:t>
      </w:r>
      <w:r w:rsidRPr="0010532A">
        <w:rPr>
          <w:rFonts w:ascii="Arial" w:hAnsi="Arial" w:cs="Arial"/>
        </w:rPr>
        <w:t>.</w:t>
      </w:r>
      <w:r>
        <w:rPr>
          <w:rFonts w:ascii="Arial" w:hAnsi="Arial" w:cs="Arial"/>
        </w:rPr>
        <w:t xml:space="preserve"> </w:t>
      </w:r>
      <w:r w:rsidRPr="0010532A">
        <w:rPr>
          <w:rFonts w:ascii="Arial" w:hAnsi="Arial" w:cs="Arial"/>
        </w:rPr>
        <w:t>Trwałość projektów współfinansowanych ze środków funduszy strukturalnych lub Funduszu Spójności musi być zachowana przez okres 5 lat (3 lat w przypadku MŚP – w odniesieniu do projektów, z</w:t>
      </w:r>
      <w:r w:rsidR="003E797F">
        <w:rPr>
          <w:rFonts w:ascii="Arial" w:hAnsi="Arial" w:cs="Arial"/>
        </w:rPr>
        <w:t> </w:t>
      </w:r>
      <w:r w:rsidRPr="0010532A">
        <w:rPr>
          <w:rFonts w:ascii="Arial" w:hAnsi="Arial" w:cs="Arial"/>
        </w:rPr>
        <w:t>którymi związany jest wymóg utrzymania inwestycji lub miejsc pracy) od daty płatności końcowej na rzecz beneficjenta.</w:t>
      </w:r>
      <w:r w:rsidR="00401BF8">
        <w:rPr>
          <w:rFonts w:ascii="Arial" w:hAnsi="Arial" w:cs="Arial"/>
        </w:rPr>
        <w:t xml:space="preserve"> </w:t>
      </w:r>
    </w:p>
    <w:p w14:paraId="7E333DE2" w14:textId="77777777" w:rsidR="0087322F" w:rsidRDefault="00401BF8" w:rsidP="00E06270">
      <w:pPr>
        <w:spacing w:before="120" w:after="120" w:line="271" w:lineRule="auto"/>
        <w:rPr>
          <w:rFonts w:ascii="Arial" w:hAnsi="Arial" w:cs="Arial"/>
        </w:rPr>
      </w:pPr>
      <w:r>
        <w:rPr>
          <w:rFonts w:ascii="Arial" w:hAnsi="Arial" w:cs="Arial"/>
        </w:rPr>
        <w:t xml:space="preserve">Jeżeli zaplanowałeś takie wydatki w projekcie </w:t>
      </w:r>
      <w:r w:rsidR="009829CC">
        <w:rPr>
          <w:rFonts w:ascii="Arial" w:hAnsi="Arial" w:cs="Arial"/>
        </w:rPr>
        <w:t>opisz</w:t>
      </w:r>
      <w:r>
        <w:rPr>
          <w:rFonts w:ascii="Arial" w:hAnsi="Arial" w:cs="Arial"/>
        </w:rPr>
        <w:t xml:space="preserve">  w jaki sposób zapewnisz np. utrzymanie obiektu, który został przez Ciebie wyposażony </w:t>
      </w:r>
      <w:r w:rsidR="009829CC">
        <w:rPr>
          <w:rFonts w:ascii="Arial" w:hAnsi="Arial" w:cs="Arial"/>
        </w:rPr>
        <w:t>(</w:t>
      </w:r>
      <w:r>
        <w:rPr>
          <w:rFonts w:ascii="Arial" w:hAnsi="Arial" w:cs="Arial"/>
        </w:rPr>
        <w:t xml:space="preserve">w przypadku uruchomienia nowych </w:t>
      </w:r>
      <w:r w:rsidR="009829CC">
        <w:rPr>
          <w:rFonts w:ascii="Arial" w:hAnsi="Arial" w:cs="Arial"/>
        </w:rPr>
        <w:t>m</w:t>
      </w:r>
      <w:r>
        <w:rPr>
          <w:rFonts w:ascii="Arial" w:hAnsi="Arial" w:cs="Arial"/>
        </w:rPr>
        <w:t xml:space="preserve">iejsc przedszkolnych </w:t>
      </w:r>
      <w:r w:rsidR="009829CC">
        <w:rPr>
          <w:rFonts w:ascii="Arial" w:hAnsi="Arial" w:cs="Arial"/>
        </w:rPr>
        <w:t>możesz wskazać np., że</w:t>
      </w:r>
      <w:r>
        <w:rPr>
          <w:rFonts w:ascii="Arial" w:hAnsi="Arial" w:cs="Arial"/>
        </w:rPr>
        <w:t xml:space="preserve"> środki na sfinansowanie dla dalszego działania zostaną zapewnione z budżetu własnego</w:t>
      </w:r>
      <w:r w:rsidR="009829CC">
        <w:rPr>
          <w:rFonts w:ascii="Arial" w:hAnsi="Arial" w:cs="Arial"/>
        </w:rPr>
        <w:t>/ z dotacji / z</w:t>
      </w:r>
      <w:r w:rsidR="003E797F">
        <w:rPr>
          <w:rFonts w:ascii="Arial" w:hAnsi="Arial" w:cs="Arial"/>
        </w:rPr>
        <w:t>e</w:t>
      </w:r>
      <w:r w:rsidR="009829CC">
        <w:rPr>
          <w:rFonts w:ascii="Arial" w:hAnsi="Arial" w:cs="Arial"/>
        </w:rPr>
        <w:t xml:space="preserve"> środków prywatnych</w:t>
      </w:r>
      <w:r w:rsidR="00933AAE">
        <w:rPr>
          <w:rStyle w:val="Odwoanieprzypisudolnego"/>
          <w:rFonts w:ascii="Arial" w:hAnsi="Arial" w:cs="Arial"/>
        </w:rPr>
        <w:footnoteReference w:id="3"/>
      </w:r>
      <w:r w:rsidR="009829CC">
        <w:rPr>
          <w:rFonts w:ascii="Arial" w:hAnsi="Arial" w:cs="Arial"/>
        </w:rPr>
        <w:t>). Ważn</w:t>
      </w:r>
      <w:r w:rsidR="00304950">
        <w:rPr>
          <w:rFonts w:ascii="Arial" w:hAnsi="Arial" w:cs="Arial"/>
        </w:rPr>
        <w:t>e</w:t>
      </w:r>
      <w:r w:rsidR="009829CC">
        <w:rPr>
          <w:rFonts w:ascii="Arial" w:hAnsi="Arial" w:cs="Arial"/>
        </w:rPr>
        <w:t xml:space="preserve"> w tym przypadku będą wszelkie informacje na temat </w:t>
      </w:r>
      <w:r w:rsidR="00304950">
        <w:rPr>
          <w:rFonts w:ascii="Arial" w:hAnsi="Arial" w:cs="Arial"/>
        </w:rPr>
        <w:t>działań</w:t>
      </w:r>
      <w:r w:rsidR="009829CC">
        <w:rPr>
          <w:rFonts w:ascii="Arial" w:hAnsi="Arial" w:cs="Arial"/>
        </w:rPr>
        <w:t xml:space="preserve"> które zapewnisz dla utrzymania użyteczności zakupionych w ramach cross-</w:t>
      </w:r>
      <w:proofErr w:type="spellStart"/>
      <w:r w:rsidR="009829CC">
        <w:rPr>
          <w:rFonts w:ascii="Arial" w:hAnsi="Arial" w:cs="Arial"/>
        </w:rPr>
        <w:t>financingu</w:t>
      </w:r>
      <w:proofErr w:type="spellEnd"/>
      <w:r w:rsidR="009829CC">
        <w:rPr>
          <w:rFonts w:ascii="Arial" w:hAnsi="Arial" w:cs="Arial"/>
        </w:rPr>
        <w:t xml:space="preserve"> pozycji wydatków (np. uwzględniając kwestię </w:t>
      </w:r>
      <w:r w:rsidR="009E2DBA">
        <w:rPr>
          <w:rFonts w:ascii="Arial" w:hAnsi="Arial" w:cs="Arial"/>
        </w:rPr>
        <w:t>serwisowania/ przeglądów sezonowych)</w:t>
      </w:r>
      <w:r w:rsidR="003156E0">
        <w:rPr>
          <w:rFonts w:ascii="Arial" w:hAnsi="Arial" w:cs="Arial"/>
        </w:rPr>
        <w:t xml:space="preserve"> </w:t>
      </w:r>
      <w:r w:rsidR="00A90445">
        <w:rPr>
          <w:rFonts w:ascii="Arial" w:hAnsi="Arial" w:cs="Arial"/>
        </w:rPr>
        <w:t>J</w:t>
      </w:r>
      <w:r w:rsidR="00C42FA2">
        <w:rPr>
          <w:rFonts w:ascii="Arial" w:hAnsi="Arial" w:cs="Arial"/>
        </w:rPr>
        <w:t>eżeli w</w:t>
      </w:r>
      <w:r w:rsidR="003E797F">
        <w:rPr>
          <w:rFonts w:ascii="Arial" w:hAnsi="Arial" w:cs="Arial"/>
        </w:rPr>
        <w:t> </w:t>
      </w:r>
      <w:r w:rsidR="00C42FA2">
        <w:rPr>
          <w:rFonts w:ascii="Arial" w:hAnsi="Arial" w:cs="Arial"/>
        </w:rPr>
        <w:t xml:space="preserve">Twoim projekcie </w:t>
      </w:r>
      <w:r w:rsidR="003156E0">
        <w:rPr>
          <w:rFonts w:ascii="Arial" w:hAnsi="Arial" w:cs="Arial"/>
        </w:rPr>
        <w:t xml:space="preserve">nie występują takie kategorię </w:t>
      </w:r>
      <w:r w:rsidR="00CF5C68">
        <w:rPr>
          <w:rFonts w:ascii="Arial" w:hAnsi="Arial" w:cs="Arial"/>
        </w:rPr>
        <w:t xml:space="preserve">kategorie </w:t>
      </w:r>
      <w:r w:rsidR="003156E0">
        <w:rPr>
          <w:rFonts w:ascii="Arial" w:hAnsi="Arial" w:cs="Arial"/>
        </w:rPr>
        <w:t xml:space="preserve">wydatków musisz </w:t>
      </w:r>
      <w:r w:rsidR="00C42FA2">
        <w:rPr>
          <w:rFonts w:ascii="Arial" w:hAnsi="Arial" w:cs="Arial"/>
        </w:rPr>
        <w:t xml:space="preserve">opisać </w:t>
      </w:r>
      <w:r w:rsidR="003156E0">
        <w:rPr>
          <w:rFonts w:ascii="Arial" w:hAnsi="Arial" w:cs="Arial"/>
        </w:rPr>
        <w:t>jedynie trwałość w</w:t>
      </w:r>
      <w:r w:rsidR="003E797F">
        <w:rPr>
          <w:rFonts w:ascii="Arial" w:hAnsi="Arial" w:cs="Arial"/>
        </w:rPr>
        <w:t> </w:t>
      </w:r>
      <w:r w:rsidR="003156E0">
        <w:rPr>
          <w:rFonts w:ascii="Arial" w:hAnsi="Arial" w:cs="Arial"/>
        </w:rPr>
        <w:t xml:space="preserve">odniesieniu do rezultatów oraz wpływu </w:t>
      </w:r>
      <w:r w:rsidR="00C42FA2">
        <w:rPr>
          <w:rFonts w:ascii="Arial" w:hAnsi="Arial" w:cs="Arial"/>
        </w:rPr>
        <w:t xml:space="preserve">projektu </w:t>
      </w:r>
      <w:r w:rsidR="003156E0">
        <w:rPr>
          <w:rFonts w:ascii="Arial" w:hAnsi="Arial" w:cs="Arial"/>
        </w:rPr>
        <w:t>na grupę docelową.</w:t>
      </w:r>
    </w:p>
    <w:p w14:paraId="0ED9F10E" w14:textId="77777777" w:rsidR="00453C28" w:rsidRPr="006E7F2E" w:rsidRDefault="00DB7B04" w:rsidP="00E06270">
      <w:pPr>
        <w:pStyle w:val="Default"/>
        <w:spacing w:before="120" w:after="120" w:line="271" w:lineRule="auto"/>
        <w:rPr>
          <w:rFonts w:ascii="Arial" w:hAnsi="Arial" w:cs="Arial"/>
          <w:sz w:val="22"/>
          <w:szCs w:val="22"/>
        </w:rPr>
      </w:pPr>
      <w:r w:rsidRPr="006E7F2E">
        <w:rPr>
          <w:rFonts w:ascii="Arial" w:hAnsi="Arial" w:cs="Arial"/>
          <w:b/>
          <w:sz w:val="22"/>
          <w:szCs w:val="22"/>
        </w:rPr>
        <w:t>Trwałość rezultatu</w:t>
      </w:r>
      <w:r w:rsidR="003156E0" w:rsidRPr="006E7F2E">
        <w:rPr>
          <w:rFonts w:ascii="Arial" w:hAnsi="Arial" w:cs="Arial"/>
          <w:sz w:val="22"/>
          <w:szCs w:val="22"/>
        </w:rPr>
        <w:t xml:space="preserve"> </w:t>
      </w:r>
      <w:r w:rsidRPr="00CB3724">
        <w:rPr>
          <w:rFonts w:ascii="Arial" w:hAnsi="Arial" w:cs="Arial"/>
          <w:color w:val="auto"/>
          <w:sz w:val="22"/>
          <w:szCs w:val="22"/>
        </w:rPr>
        <w:t xml:space="preserve">wynika z kryteriów wyboru projektów lub wskaźników - zobowiązuje do utrzymania efektów realizacji projektu przez określony czas. Opisz jak zapewnisz tą </w:t>
      </w:r>
      <w:r w:rsidRPr="00CB3724">
        <w:rPr>
          <w:rFonts w:ascii="Arial" w:hAnsi="Arial" w:cs="Arial"/>
          <w:color w:val="auto"/>
          <w:sz w:val="22"/>
          <w:szCs w:val="22"/>
        </w:rPr>
        <w:lastRenderedPageBreak/>
        <w:t>trwałość. Opis powinien odnosić się do aspektów wskazanych w definicji kryterium/ wskaźnika.</w:t>
      </w:r>
      <w:r w:rsidR="00453C28" w:rsidRPr="006E7F2E">
        <w:rPr>
          <w:rFonts w:ascii="Arial" w:hAnsi="Arial" w:cs="Arial"/>
          <w:sz w:val="22"/>
          <w:szCs w:val="22"/>
        </w:rPr>
        <w:t xml:space="preserve"> </w:t>
      </w:r>
    </w:p>
    <w:p w14:paraId="5A015391" w14:textId="77777777" w:rsidR="00453C28" w:rsidRPr="00CB3724" w:rsidRDefault="00DB7B04" w:rsidP="00E06270">
      <w:pPr>
        <w:pStyle w:val="Default"/>
        <w:spacing w:before="120" w:after="120" w:line="271" w:lineRule="auto"/>
        <w:rPr>
          <w:iCs/>
          <w:sz w:val="22"/>
          <w:szCs w:val="22"/>
        </w:rPr>
      </w:pPr>
      <w:r w:rsidRPr="006E7F2E">
        <w:rPr>
          <w:rFonts w:ascii="Arial" w:hAnsi="Arial" w:cs="Arial"/>
          <w:b/>
          <w:sz w:val="22"/>
          <w:szCs w:val="22"/>
        </w:rPr>
        <w:t>Zmiana sytuacji uczestników</w:t>
      </w:r>
      <w:r w:rsidR="00453C28" w:rsidRPr="006E7F2E">
        <w:rPr>
          <w:rFonts w:ascii="Arial" w:hAnsi="Arial" w:cs="Arial"/>
          <w:sz w:val="22"/>
          <w:szCs w:val="22"/>
        </w:rPr>
        <w:t xml:space="preserve"> </w:t>
      </w:r>
      <w:r w:rsidRPr="00CB3724">
        <w:rPr>
          <w:rFonts w:ascii="Arial" w:hAnsi="Arial" w:cs="Arial"/>
          <w:color w:val="auto"/>
          <w:sz w:val="22"/>
          <w:szCs w:val="22"/>
        </w:rPr>
        <w:t>– opisz  trwałość stopnia zmian u uczestników projektu w</w:t>
      </w:r>
      <w:r w:rsidR="00C42FA2" w:rsidRPr="00CB3724">
        <w:rPr>
          <w:rFonts w:ascii="Arial" w:hAnsi="Arial" w:cs="Arial"/>
          <w:color w:val="auto"/>
          <w:sz w:val="22"/>
          <w:szCs w:val="22"/>
        </w:rPr>
        <w:t> </w:t>
      </w:r>
      <w:r w:rsidRPr="00CB3724">
        <w:rPr>
          <w:rFonts w:ascii="Arial" w:hAnsi="Arial" w:cs="Arial"/>
          <w:color w:val="auto"/>
          <w:sz w:val="22"/>
          <w:szCs w:val="22"/>
        </w:rPr>
        <w:t>szczególności trwałości zmiany sytuacji grupy docelowej w wyniku zaproponowanych działań w ramach projektu.</w:t>
      </w:r>
    </w:p>
    <w:p w14:paraId="7FEFC554" w14:textId="77777777" w:rsidR="001F6B9A" w:rsidRPr="001E02BA" w:rsidRDefault="001F6B9A" w:rsidP="00E06270">
      <w:pPr>
        <w:spacing w:before="120" w:after="120" w:line="271" w:lineRule="auto"/>
        <w:rPr>
          <w:rFonts w:ascii="Arial" w:hAnsi="Arial" w:cs="Arial"/>
          <w:b/>
        </w:rPr>
      </w:pPr>
      <w:r w:rsidRPr="001F6B9A">
        <w:rPr>
          <w:rFonts w:ascii="Arial" w:hAnsi="Arial" w:cs="Arial"/>
          <w:b/>
        </w:rPr>
        <w:t>KOMPON</w:t>
      </w:r>
      <w:r w:rsidR="001849F4">
        <w:rPr>
          <w:rFonts w:ascii="Arial" w:hAnsi="Arial" w:cs="Arial"/>
          <w:b/>
        </w:rPr>
        <w:t>E</w:t>
      </w:r>
      <w:r w:rsidRPr="001F6B9A">
        <w:rPr>
          <w:rFonts w:ascii="Arial" w:hAnsi="Arial" w:cs="Arial"/>
          <w:b/>
        </w:rPr>
        <w:t xml:space="preserve">NTY ZWIĄZANE Z KLUCZOWYMI ZASADAMI I POLITYKAMI WSPÓLNOTOWYMI </w:t>
      </w:r>
    </w:p>
    <w:p w14:paraId="2C7217AF" w14:textId="77777777" w:rsidR="00165C02" w:rsidRPr="004C2D7C" w:rsidRDefault="00DB7B04" w:rsidP="00E06270">
      <w:pPr>
        <w:spacing w:before="120" w:after="120" w:line="271" w:lineRule="auto"/>
        <w:rPr>
          <w:rFonts w:ascii="Arial" w:hAnsi="Arial" w:cs="Arial"/>
        </w:rPr>
      </w:pPr>
      <w:r w:rsidRPr="001E02BA">
        <w:rPr>
          <w:rFonts w:ascii="Arial" w:hAnsi="Arial" w:cs="Arial"/>
        </w:rPr>
        <w:t>Każdy projekt wybrany do dofinansowania w ramach FEPZ 2012-2027 musi być zgodny z</w:t>
      </w:r>
      <w:r w:rsidR="00B14E01">
        <w:rPr>
          <w:rFonts w:ascii="Arial" w:hAnsi="Arial" w:cs="Arial"/>
        </w:rPr>
        <w:t> </w:t>
      </w:r>
      <w:r w:rsidRPr="001E02BA">
        <w:rPr>
          <w:rFonts w:ascii="Arial" w:hAnsi="Arial" w:cs="Arial"/>
        </w:rPr>
        <w:t xml:space="preserve">kluczowymi zasadami i politykami wspólnotowymi. Wśród nich wyróżniamy zgodność z: </w:t>
      </w:r>
      <w:r w:rsidR="00785142" w:rsidRPr="004C2D7C">
        <w:rPr>
          <w:rFonts w:ascii="Arial" w:hAnsi="Arial" w:cs="Arial"/>
        </w:rPr>
        <w:t xml:space="preserve"> </w:t>
      </w:r>
    </w:p>
    <w:p w14:paraId="30036B44" w14:textId="019F2768"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kobiet i mężczyzn</w:t>
      </w:r>
      <w:r w:rsidR="00163CC2">
        <w:rPr>
          <w:rFonts w:ascii="Arial" w:eastAsia="MyriadPro-Regular" w:hAnsi="Arial" w:cs="Arial"/>
        </w:rPr>
        <w:t>;</w:t>
      </w:r>
      <w:r w:rsidRPr="001E02BA">
        <w:rPr>
          <w:rFonts w:ascii="Arial" w:eastAsia="MyriadPro-Regular" w:hAnsi="Arial" w:cs="Arial"/>
        </w:rPr>
        <w:t xml:space="preserve"> </w:t>
      </w:r>
    </w:p>
    <w:p w14:paraId="0E36EF9D"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zasadą równości szans i niedyskryminacji, w tym dostępności dla osób z</w:t>
      </w:r>
      <w:r w:rsidR="00B14E01">
        <w:rPr>
          <w:rFonts w:ascii="Arial" w:eastAsia="MyriadPro-Regular" w:hAnsi="Arial" w:cs="Arial"/>
        </w:rPr>
        <w:t> </w:t>
      </w:r>
      <w:r w:rsidRPr="001E02BA">
        <w:rPr>
          <w:rFonts w:ascii="Arial" w:eastAsia="MyriadPro-Regular" w:hAnsi="Arial" w:cs="Arial"/>
        </w:rPr>
        <w:t>niepełnosprawnościami</w:t>
      </w:r>
      <w:r w:rsidR="00163CC2">
        <w:rPr>
          <w:rFonts w:ascii="Arial" w:eastAsia="MyriadPro-Regular" w:hAnsi="Arial" w:cs="Arial"/>
        </w:rPr>
        <w:t>;</w:t>
      </w:r>
      <w:r w:rsidRPr="001E02BA">
        <w:rPr>
          <w:rFonts w:ascii="Arial" w:eastAsia="MyriadPro-Regular" w:hAnsi="Arial" w:cs="Arial"/>
        </w:rPr>
        <w:t xml:space="preserve"> </w:t>
      </w:r>
    </w:p>
    <w:p w14:paraId="6C9320B1"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eastAsia="MyriadPro-Regular" w:hAnsi="Arial" w:cs="Arial"/>
        </w:rPr>
        <w:t>Konwencją o Prawach Osób Niepełnosprawnych</w:t>
      </w:r>
      <w:r w:rsidR="00163CC2">
        <w:rPr>
          <w:rFonts w:ascii="Arial" w:eastAsia="MyriadPro-Regular" w:hAnsi="Arial" w:cs="Arial"/>
        </w:rPr>
        <w:t>;</w:t>
      </w:r>
    </w:p>
    <w:p w14:paraId="635A0B27"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iCs/>
        </w:rPr>
      </w:pPr>
      <w:r w:rsidRPr="001E02BA">
        <w:rPr>
          <w:rFonts w:ascii="Arial" w:hAnsi="Arial" w:cs="Arial"/>
          <w:iCs/>
        </w:rPr>
        <w:t>Kartą Praw Podstawowych Unii Europejskiej</w:t>
      </w:r>
      <w:r w:rsidR="00163CC2">
        <w:rPr>
          <w:rFonts w:ascii="Arial" w:hAnsi="Arial" w:cs="Arial"/>
          <w:iCs/>
        </w:rPr>
        <w:t>;</w:t>
      </w:r>
      <w:r w:rsidRPr="001E02BA">
        <w:rPr>
          <w:rFonts w:ascii="Arial" w:hAnsi="Arial" w:cs="Arial"/>
          <w:iCs/>
        </w:rPr>
        <w:t xml:space="preserve">  </w:t>
      </w:r>
    </w:p>
    <w:p w14:paraId="106AC3E4" w14:textId="77777777" w:rsidR="0087322F" w:rsidRPr="001E02BA" w:rsidRDefault="00DB7B04" w:rsidP="00E06270">
      <w:pPr>
        <w:pStyle w:val="Akapitzlist"/>
        <w:numPr>
          <w:ilvl w:val="0"/>
          <w:numId w:val="25"/>
        </w:numPr>
        <w:spacing w:before="120" w:after="120" w:line="271" w:lineRule="auto"/>
        <w:contextualSpacing w:val="0"/>
        <w:rPr>
          <w:rFonts w:ascii="Arial" w:hAnsi="Arial" w:cs="Arial"/>
        </w:rPr>
      </w:pPr>
      <w:r w:rsidRPr="001E02BA">
        <w:rPr>
          <w:rFonts w:ascii="Arial" w:hAnsi="Arial" w:cs="Arial"/>
        </w:rPr>
        <w:t>zasadą zrównoważonego rozwoju</w:t>
      </w:r>
      <w:r w:rsidR="00163CC2">
        <w:rPr>
          <w:rFonts w:ascii="Arial" w:hAnsi="Arial" w:cs="Arial"/>
        </w:rPr>
        <w:t>;</w:t>
      </w:r>
    </w:p>
    <w:p w14:paraId="6AE9CACE" w14:textId="77777777" w:rsidR="0087322F" w:rsidRPr="001E02BA" w:rsidRDefault="00DB7B04" w:rsidP="00E06270">
      <w:pPr>
        <w:pStyle w:val="Akapitzlist"/>
        <w:numPr>
          <w:ilvl w:val="0"/>
          <w:numId w:val="25"/>
        </w:numPr>
        <w:spacing w:before="120" w:after="120" w:line="271" w:lineRule="auto"/>
        <w:contextualSpacing w:val="0"/>
        <w:rPr>
          <w:rFonts w:ascii="Arial" w:eastAsia="MyriadPro-Regular" w:hAnsi="Arial" w:cs="Arial"/>
        </w:rPr>
      </w:pPr>
      <w:r w:rsidRPr="001E02BA">
        <w:rPr>
          <w:rFonts w:ascii="Arial" w:hAnsi="Arial" w:cs="Arial"/>
        </w:rPr>
        <w:t>zasadą „nie czyń poważnych szkód” (DSNH).</w:t>
      </w:r>
    </w:p>
    <w:p w14:paraId="26163DE5" w14:textId="51B76FB0" w:rsidR="00165C02" w:rsidRDefault="00165C02" w:rsidP="00E06270">
      <w:pPr>
        <w:spacing w:before="120" w:after="120" w:line="271" w:lineRule="auto"/>
        <w:rPr>
          <w:rFonts w:ascii="Arial" w:hAnsi="Arial" w:cs="Arial"/>
        </w:rPr>
      </w:pPr>
      <w:r>
        <w:rPr>
          <w:rFonts w:ascii="Arial" w:hAnsi="Arial" w:cs="Arial"/>
        </w:rPr>
        <w:t>W każdym z poniżej wyodrębnionych komponentów musisz w pierwszej kolejności wskazać z</w:t>
      </w:r>
      <w:r w:rsidR="00785142" w:rsidRPr="00A85E61">
        <w:rPr>
          <w:rFonts w:ascii="Arial" w:hAnsi="Arial" w:cs="Arial"/>
        </w:rPr>
        <w:t xml:space="preserve">godność projektu w kontekście wymienionych polityk/zasad </w:t>
      </w:r>
      <w:r>
        <w:rPr>
          <w:rFonts w:ascii="Arial" w:hAnsi="Arial" w:cs="Arial"/>
        </w:rPr>
        <w:t>określając ich status jako</w:t>
      </w:r>
      <w:r w:rsidR="00785142" w:rsidRPr="00A85E61">
        <w:rPr>
          <w:rFonts w:ascii="Arial" w:hAnsi="Arial" w:cs="Arial"/>
        </w:rPr>
        <w:t xml:space="preserve"> </w:t>
      </w:r>
      <w:r>
        <w:rPr>
          <w:rFonts w:ascii="Arial" w:hAnsi="Arial" w:cs="Arial"/>
          <w:i/>
        </w:rPr>
        <w:t>zgodny lub</w:t>
      </w:r>
      <w:r w:rsidR="00785142" w:rsidRPr="00A85E61">
        <w:rPr>
          <w:rFonts w:ascii="Arial" w:hAnsi="Arial" w:cs="Arial"/>
          <w:i/>
        </w:rPr>
        <w:t xml:space="preserve"> neutralny</w:t>
      </w:r>
      <w:r w:rsidR="00785142" w:rsidRPr="00A85E61">
        <w:rPr>
          <w:rFonts w:ascii="Arial" w:hAnsi="Arial" w:cs="Arial"/>
        </w:rPr>
        <w:t xml:space="preserve"> </w:t>
      </w:r>
      <w:r>
        <w:rPr>
          <w:rFonts w:ascii="Arial" w:hAnsi="Arial" w:cs="Arial"/>
        </w:rPr>
        <w:t>(o ile taki może wystawić w ramach zasady). Oznacza to, że w każdym z opisowych pól rozpoczynasz</w:t>
      </w:r>
      <w:r w:rsidR="00163CC2">
        <w:rPr>
          <w:rFonts w:ascii="Arial" w:hAnsi="Arial" w:cs="Arial"/>
        </w:rPr>
        <w:t xml:space="preserve"> treść</w:t>
      </w:r>
      <w:r>
        <w:rPr>
          <w:rFonts w:ascii="Arial" w:hAnsi="Arial" w:cs="Arial"/>
        </w:rPr>
        <w:t xml:space="preserve"> od określenia </w:t>
      </w:r>
      <w:proofErr w:type="spellStart"/>
      <w:r>
        <w:rPr>
          <w:rFonts w:ascii="Arial" w:hAnsi="Arial" w:cs="Arial"/>
        </w:rPr>
        <w:t>np</w:t>
      </w:r>
      <w:proofErr w:type="spellEnd"/>
      <w:r>
        <w:rPr>
          <w:rFonts w:ascii="Arial" w:hAnsi="Arial" w:cs="Arial"/>
        </w:rPr>
        <w:t xml:space="preserve">: „Projekt jest zgodny z zasadą równości kobiet i mężczyzn. Projekt ma pozytywny wpływ na politykę ponieważ (..uzasadnienie..)”. </w:t>
      </w:r>
    </w:p>
    <w:p w14:paraId="3E5133D0" w14:textId="77777777" w:rsidR="00653AE4" w:rsidRPr="00B808CF" w:rsidRDefault="00165C02" w:rsidP="00E06270">
      <w:pPr>
        <w:spacing w:before="120" w:after="120" w:line="271" w:lineRule="auto"/>
        <w:rPr>
          <w:rFonts w:ascii="Arial" w:hAnsi="Arial" w:cs="Arial"/>
        </w:rPr>
      </w:pPr>
      <w:r w:rsidRPr="006E7F2E">
        <w:rPr>
          <w:rFonts w:ascii="Arial" w:hAnsi="Arial" w:cs="Arial"/>
          <w:b/>
        </w:rPr>
        <w:t>WAŻNE!</w:t>
      </w:r>
      <w:r>
        <w:rPr>
          <w:rFonts w:ascii="Arial" w:hAnsi="Arial" w:cs="Arial"/>
        </w:rPr>
        <w:t xml:space="preserve"> W każdym z poniższych pól nie możesz ograniczać się do samej deklaracji zgodności</w:t>
      </w:r>
      <w:r w:rsidR="004C2D7C">
        <w:rPr>
          <w:rFonts w:ascii="Arial" w:hAnsi="Arial" w:cs="Arial"/>
        </w:rPr>
        <w:t xml:space="preserve"> </w:t>
      </w:r>
      <w:r w:rsidR="00785142" w:rsidRPr="00A85E61">
        <w:rPr>
          <w:rFonts w:ascii="Arial" w:hAnsi="Arial" w:cs="Arial"/>
        </w:rPr>
        <w:t xml:space="preserve">ważnym jest wskazanie </w:t>
      </w:r>
      <w:r w:rsidR="00785142" w:rsidRPr="00A85E61">
        <w:rPr>
          <w:rFonts w:ascii="Arial" w:eastAsia="Times New Roman" w:hAnsi="Arial" w:cs="Arial"/>
          <w:lang w:eastAsia="pl-PL"/>
        </w:rPr>
        <w:t>w jaki sposób projekt (realizowane w nim działania) będzie realizował daną zasadę/politykę.</w:t>
      </w:r>
      <w:r w:rsidR="00163CC2" w:rsidRPr="00163CC2">
        <w:rPr>
          <w:rFonts w:ascii="Arial" w:eastAsia="MyriadPro-Regular" w:hAnsi="Arial" w:cs="Arial"/>
        </w:rPr>
        <w:t xml:space="preserve"> </w:t>
      </w:r>
      <w:r w:rsidR="00163CC2">
        <w:rPr>
          <w:rFonts w:ascii="Arial" w:eastAsia="MyriadPro-Regular" w:hAnsi="Arial" w:cs="Arial"/>
        </w:rPr>
        <w:t>Opisem musisz potwierdzić</w:t>
      </w:r>
      <w:r w:rsidR="00163CC2" w:rsidRPr="00B808CF">
        <w:rPr>
          <w:rFonts w:ascii="Arial" w:eastAsia="MyriadPro-Regular" w:hAnsi="Arial" w:cs="Arial"/>
        </w:rPr>
        <w:t xml:space="preserve">, że projekt został przygotowany i że będzie realizowany na każdym etapie zgodnie z </w:t>
      </w:r>
      <w:r w:rsidR="00163CC2">
        <w:rPr>
          <w:rFonts w:ascii="Arial" w:eastAsia="MyriadPro-Regular" w:hAnsi="Arial" w:cs="Arial"/>
        </w:rPr>
        <w:t xml:space="preserve">określonymi politykami.  </w:t>
      </w:r>
    </w:p>
    <w:p w14:paraId="4C3D8030" w14:textId="42CA17A6" w:rsidR="008337AF" w:rsidRPr="00B808CF"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00200194" w:rsidRPr="00B808CF">
        <w:rPr>
          <w:rFonts w:ascii="Arial" w:eastAsia="MyriadPro-Regular" w:hAnsi="Arial" w:cs="Arial"/>
          <w:b/>
        </w:rPr>
        <w:t xml:space="preserve">Zgodność z zasadą równości  </w:t>
      </w:r>
      <w:r>
        <w:rPr>
          <w:rFonts w:ascii="Arial" w:eastAsia="MyriadPro-Regular" w:hAnsi="Arial" w:cs="Arial"/>
          <w:b/>
        </w:rPr>
        <w:t>kobiet i mężczyzn</w:t>
      </w:r>
      <w:r w:rsidR="00200194" w:rsidRPr="00B808CF">
        <w:rPr>
          <w:rFonts w:ascii="Arial" w:eastAsia="MyriadPro-Regular" w:hAnsi="Arial" w:cs="Arial"/>
          <w:b/>
        </w:rPr>
        <w:t xml:space="preserve"> </w:t>
      </w:r>
      <w:r w:rsidR="00DB7B04" w:rsidRPr="001E02BA">
        <w:rPr>
          <w:rFonts w:ascii="Arial" w:hAnsi="Arial" w:cs="Arial"/>
        </w:rPr>
        <w:t xml:space="preserve">- pole zawierające </w:t>
      </w:r>
      <w:r w:rsidR="00F34AA9">
        <w:rPr>
          <w:rFonts w:ascii="Arial" w:hAnsi="Arial" w:cs="Arial"/>
        </w:rPr>
        <w:t xml:space="preserve">maksymalnie </w:t>
      </w:r>
      <w:r w:rsidR="00DB7B04" w:rsidRPr="001E02BA">
        <w:rPr>
          <w:rFonts w:ascii="Arial" w:hAnsi="Arial" w:cs="Arial"/>
        </w:rPr>
        <w:t xml:space="preserve">4000 znaków. </w:t>
      </w:r>
      <w:r w:rsidR="008337AF" w:rsidRPr="008337AF">
        <w:rPr>
          <w:rFonts w:ascii="Arial" w:hAnsi="Arial" w:cs="Arial"/>
        </w:rPr>
        <w:t xml:space="preserve"> </w:t>
      </w:r>
      <w:r w:rsidR="008337AF" w:rsidRPr="00B808CF">
        <w:rPr>
          <w:rFonts w:ascii="Arial" w:hAnsi="Arial" w:cs="Arial"/>
        </w:rPr>
        <w:t xml:space="preserve">Spełnienie kryterium będzie oceniane w oparciu o standard minimum stanowiącym Załącznik nr 1 do </w:t>
      </w:r>
      <w:r w:rsidR="008337AF" w:rsidRPr="006E7F2E">
        <w:rPr>
          <w:rFonts w:ascii="Arial" w:hAnsi="Arial" w:cs="Arial"/>
          <w:i/>
        </w:rPr>
        <w:t>Wytycznych dotyczących realizacji zasad równościowych w</w:t>
      </w:r>
      <w:r w:rsidR="00D7401D" w:rsidRPr="006E7F2E">
        <w:rPr>
          <w:rFonts w:ascii="Arial" w:hAnsi="Arial" w:cs="Arial"/>
          <w:i/>
        </w:rPr>
        <w:t> </w:t>
      </w:r>
      <w:r w:rsidR="008337AF" w:rsidRPr="006E7F2E">
        <w:rPr>
          <w:rFonts w:ascii="Arial" w:hAnsi="Arial" w:cs="Arial"/>
          <w:i/>
        </w:rPr>
        <w:t>ramach funduszy unijnych na lata 2021-2027</w:t>
      </w:r>
      <w:r w:rsidR="008337AF" w:rsidRPr="00B808CF">
        <w:rPr>
          <w:rFonts w:ascii="Arial" w:hAnsi="Arial" w:cs="Arial"/>
        </w:rPr>
        <w:t>.</w:t>
      </w:r>
    </w:p>
    <w:p w14:paraId="6E6B922B" w14:textId="544C91B1" w:rsidR="008337AF" w:rsidRPr="00B808CF" w:rsidRDefault="008337AF" w:rsidP="00E06270">
      <w:pPr>
        <w:spacing w:before="120" w:after="120" w:line="271" w:lineRule="auto"/>
        <w:rPr>
          <w:rFonts w:ascii="Arial" w:hAnsi="Arial" w:cs="Arial"/>
        </w:rPr>
      </w:pPr>
      <w:r w:rsidRPr="00B808CF">
        <w:rPr>
          <w:rFonts w:ascii="Arial" w:hAnsi="Arial" w:cs="Arial"/>
        </w:rPr>
        <w:t>Kryterium uznaje się za spełnione jeśli projekt jest zgodny z zasadą równości kobiet i</w:t>
      </w:r>
      <w:r>
        <w:rPr>
          <w:rFonts w:ascii="Arial" w:hAnsi="Arial" w:cs="Arial"/>
        </w:rPr>
        <w:t> </w:t>
      </w:r>
      <w:r w:rsidRPr="00B808CF">
        <w:rPr>
          <w:rFonts w:ascii="Arial" w:hAnsi="Arial" w:cs="Arial"/>
        </w:rPr>
        <w:t xml:space="preserve">mężczyzn na podstawie standardu minimum. – w przypadku projektów </w:t>
      </w:r>
      <w:r w:rsidR="00D7401D">
        <w:rPr>
          <w:rFonts w:ascii="Arial" w:hAnsi="Arial" w:cs="Arial"/>
        </w:rPr>
        <w:t xml:space="preserve">wybieranych w trybie </w:t>
      </w:r>
      <w:r w:rsidR="006371D0">
        <w:rPr>
          <w:rFonts w:ascii="Arial" w:hAnsi="Arial" w:cs="Arial"/>
        </w:rPr>
        <w:t>nie</w:t>
      </w:r>
      <w:r w:rsidR="00D7401D">
        <w:rPr>
          <w:rFonts w:ascii="Arial" w:hAnsi="Arial" w:cs="Arial"/>
        </w:rPr>
        <w:t xml:space="preserve">konkurencyjnym </w:t>
      </w:r>
      <w:r w:rsidRPr="00B808CF">
        <w:rPr>
          <w:rFonts w:ascii="Arial" w:hAnsi="Arial" w:cs="Arial"/>
        </w:rPr>
        <w:t xml:space="preserve">wymagane jest uzyskanie </w:t>
      </w:r>
      <w:r w:rsidR="00D7401D">
        <w:rPr>
          <w:rFonts w:ascii="Arial" w:hAnsi="Arial" w:cs="Arial"/>
        </w:rPr>
        <w:t>3</w:t>
      </w:r>
      <w:r w:rsidRPr="00B808CF">
        <w:rPr>
          <w:rFonts w:ascii="Arial" w:hAnsi="Arial" w:cs="Arial"/>
        </w:rPr>
        <w:t xml:space="preserve"> punktów.</w:t>
      </w:r>
    </w:p>
    <w:p w14:paraId="2FD36891" w14:textId="77777777" w:rsidR="0087322F" w:rsidRDefault="00F946CA" w:rsidP="00E06270">
      <w:pPr>
        <w:spacing w:before="120" w:after="120" w:line="271" w:lineRule="auto"/>
        <w:rPr>
          <w:rFonts w:ascii="Arial" w:hAnsi="Arial" w:cs="Arial"/>
        </w:rPr>
      </w:pPr>
      <w:r>
        <w:rPr>
          <w:rFonts w:ascii="Arial" w:hAnsi="Arial" w:cs="Arial"/>
        </w:rPr>
        <w:t xml:space="preserve">W tej części wniosku </w:t>
      </w:r>
      <w:r w:rsidR="00DB7B04" w:rsidRPr="001E02BA">
        <w:rPr>
          <w:rFonts w:ascii="Arial" w:hAnsi="Arial" w:cs="Arial"/>
        </w:rPr>
        <w:t>opisz, w jaki sposób w projekcie zostanie spełniony standard minimum</w:t>
      </w:r>
      <w:r w:rsidR="00F060E4">
        <w:rPr>
          <w:rFonts w:ascii="Arial" w:hAnsi="Arial" w:cs="Arial"/>
        </w:rPr>
        <w:t xml:space="preserve">. W pierwszej kolejności w opisie musisz odnosić się do </w:t>
      </w:r>
      <w:r w:rsidR="008337AF">
        <w:rPr>
          <w:rFonts w:ascii="Arial" w:hAnsi="Arial" w:cs="Arial"/>
        </w:rPr>
        <w:t>następując</w:t>
      </w:r>
      <w:r w:rsidR="00F060E4">
        <w:rPr>
          <w:rFonts w:ascii="Arial" w:hAnsi="Arial" w:cs="Arial"/>
        </w:rPr>
        <w:t>ego</w:t>
      </w:r>
      <w:r w:rsidR="008337AF">
        <w:rPr>
          <w:rFonts w:ascii="Arial" w:hAnsi="Arial" w:cs="Arial"/>
        </w:rPr>
        <w:t xml:space="preserve"> kryteri</w:t>
      </w:r>
      <w:r w:rsidR="00F060E4">
        <w:rPr>
          <w:rFonts w:ascii="Arial" w:hAnsi="Arial" w:cs="Arial"/>
        </w:rPr>
        <w:t>um</w:t>
      </w:r>
      <w:r w:rsidR="008337AF">
        <w:rPr>
          <w:rFonts w:ascii="Arial" w:hAnsi="Arial" w:cs="Arial"/>
        </w:rPr>
        <w:t xml:space="preserve"> oceny standardu minimum:</w:t>
      </w:r>
    </w:p>
    <w:p w14:paraId="5C5F60B6"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We wniosku o dofinansowanie projektu zawarte zostały informacje, które potwierdzają istnienie (albo brak istniejących) barier równościowych w obszarze tematycznym interwencji i/lub zasięgu oddziaływania projektu;</w:t>
      </w:r>
    </w:p>
    <w:p w14:paraId="520DFE62" w14:textId="77777777" w:rsidR="0087322F" w:rsidRPr="001E02BA" w:rsidRDefault="00F060E4" w:rsidP="00E06270">
      <w:pPr>
        <w:tabs>
          <w:tab w:val="left" w:pos="2880"/>
        </w:tabs>
        <w:autoSpaceDE w:val="0"/>
        <w:autoSpaceDN w:val="0"/>
        <w:adjustRightInd w:val="0"/>
        <w:spacing w:before="120" w:after="120" w:line="271" w:lineRule="auto"/>
        <w:rPr>
          <w:rFonts w:ascii="Arial" w:eastAsia="Calibri" w:hAnsi="Arial" w:cs="Arial"/>
          <w:lang w:eastAsia="pl-PL"/>
        </w:rPr>
      </w:pPr>
      <w:r>
        <w:rPr>
          <w:rFonts w:ascii="Arial" w:hAnsi="Arial" w:cs="Arial"/>
        </w:rPr>
        <w:t>W celu pozytywnej oceny tego kryterium m</w:t>
      </w:r>
      <w:r w:rsidR="008337AF">
        <w:rPr>
          <w:rFonts w:ascii="Arial" w:hAnsi="Arial" w:cs="Arial"/>
        </w:rPr>
        <w:t>usisz pamiętać aby jasno zdefiniować czy bariery zostały przez ciebie zidentyfikowane czy nie</w:t>
      </w:r>
      <w:r w:rsidR="00653AE4">
        <w:rPr>
          <w:rFonts w:ascii="Arial" w:hAnsi="Arial" w:cs="Arial"/>
        </w:rPr>
        <w:t xml:space="preserve">. </w:t>
      </w:r>
      <w:r w:rsidR="00D7401D">
        <w:rPr>
          <w:rFonts w:ascii="Arial" w:hAnsi="Arial" w:cs="Arial"/>
        </w:rPr>
        <w:t>Wskaż</w:t>
      </w:r>
      <w:r w:rsidR="00653AE4">
        <w:rPr>
          <w:rFonts w:ascii="Arial" w:hAnsi="Arial" w:cs="Arial"/>
        </w:rPr>
        <w:t xml:space="preserve"> jakie </w:t>
      </w:r>
      <w:r w:rsidR="00D7401D">
        <w:rPr>
          <w:rFonts w:ascii="Arial" w:hAnsi="Arial" w:cs="Arial"/>
        </w:rPr>
        <w:t xml:space="preserve">dokładnie </w:t>
      </w:r>
      <w:r w:rsidR="00653AE4">
        <w:rPr>
          <w:rFonts w:ascii="Arial" w:hAnsi="Arial" w:cs="Arial"/>
        </w:rPr>
        <w:t>to są bariery</w:t>
      </w:r>
      <w:r>
        <w:rPr>
          <w:rFonts w:ascii="Arial" w:hAnsi="Arial" w:cs="Arial"/>
        </w:rPr>
        <w:t>. W</w:t>
      </w:r>
      <w:r w:rsidR="008337AF">
        <w:rPr>
          <w:rFonts w:ascii="Arial" w:hAnsi="Arial" w:cs="Arial"/>
        </w:rPr>
        <w:t xml:space="preserve"> </w:t>
      </w:r>
      <w:r w:rsidR="00653AE4">
        <w:rPr>
          <w:rFonts w:ascii="Arial" w:hAnsi="Arial" w:cs="Arial"/>
        </w:rPr>
        <w:t xml:space="preserve">celu ich </w:t>
      </w:r>
      <w:r w:rsidR="00653AE4">
        <w:rPr>
          <w:rFonts w:ascii="Arial" w:hAnsi="Arial" w:cs="Arial"/>
        </w:rPr>
        <w:lastRenderedPageBreak/>
        <w:t>potwierdzenia/ lub potwierdzenia ich braku</w:t>
      </w:r>
      <w:r w:rsidR="008337AF">
        <w:rPr>
          <w:rFonts w:ascii="Arial" w:hAnsi="Arial" w:cs="Arial"/>
        </w:rPr>
        <w:t xml:space="preserve"> należy przedstawić odpowiednie informacje – tj. musisz użyć danych ilościowych i/ lub jakościowych w obszarze tematycznym interwencji/i/lub zasięgu oddziaływania projektu. </w:t>
      </w:r>
      <w:r w:rsidR="00653AE4">
        <w:rPr>
          <w:rFonts w:ascii="Arial" w:hAnsi="Arial" w:cs="Arial"/>
        </w:rPr>
        <w:t>N</w:t>
      </w:r>
      <w:r w:rsidR="005804D5">
        <w:rPr>
          <w:rFonts w:ascii="Arial" w:hAnsi="Arial" w:cs="Arial"/>
        </w:rPr>
        <w:t>iewystarczającym jest</w:t>
      </w:r>
      <w:r>
        <w:rPr>
          <w:rFonts w:ascii="Arial" w:hAnsi="Arial" w:cs="Arial"/>
        </w:rPr>
        <w:t xml:space="preserve"> zadeklarowanie zrobienia analizy pod tym kątem i przedstawienia jednego wniosku.</w:t>
      </w:r>
      <w:r w:rsidR="005804D5">
        <w:rPr>
          <w:rFonts w:ascii="Arial" w:hAnsi="Arial" w:cs="Arial"/>
        </w:rPr>
        <w:t xml:space="preserve"> </w:t>
      </w:r>
      <w:r w:rsidR="005804D5">
        <w:rPr>
          <w:rFonts w:ascii="Arial" w:eastAsia="Calibri" w:hAnsi="Arial" w:cs="Arial"/>
          <w:lang w:eastAsia="pl-PL"/>
        </w:rPr>
        <w:t>Musisz więc przedstawić dane</w:t>
      </w:r>
      <w:r w:rsidR="005804D5" w:rsidRPr="00EA49C4">
        <w:rPr>
          <w:rFonts w:ascii="Arial" w:eastAsia="Calibri" w:hAnsi="Arial" w:cs="Arial"/>
          <w:lang w:eastAsia="pl-PL"/>
        </w:rPr>
        <w:t xml:space="preserve"> </w:t>
      </w:r>
      <w:r w:rsidR="005804D5">
        <w:rPr>
          <w:rFonts w:ascii="Arial" w:eastAsia="Calibri" w:hAnsi="Arial" w:cs="Arial"/>
          <w:lang w:eastAsia="pl-PL"/>
        </w:rPr>
        <w:t>dotyczące problemu, który chcesz rozwiązać/ załagodzić poprzez realizację projektu</w:t>
      </w:r>
      <w:r w:rsidR="005804D5" w:rsidRPr="00EA49C4">
        <w:rPr>
          <w:rFonts w:ascii="Arial" w:eastAsia="Calibri" w:hAnsi="Arial" w:cs="Arial"/>
          <w:lang w:eastAsia="pl-PL"/>
        </w:rPr>
        <w:t xml:space="preserve"> </w:t>
      </w:r>
      <w:r w:rsidR="005804D5">
        <w:rPr>
          <w:rFonts w:ascii="Arial" w:eastAsia="Calibri" w:hAnsi="Arial" w:cs="Arial"/>
          <w:lang w:eastAsia="pl-PL"/>
        </w:rPr>
        <w:t>uwzględniając</w:t>
      </w:r>
      <w:r w:rsidR="005804D5" w:rsidRPr="00EA49C4">
        <w:rPr>
          <w:rFonts w:ascii="Arial" w:eastAsia="Calibri" w:hAnsi="Arial" w:cs="Arial"/>
          <w:lang w:eastAsia="pl-PL"/>
        </w:rPr>
        <w:t xml:space="preserve"> sytuację kobiet i mężczyzn</w:t>
      </w:r>
      <w:r w:rsidR="005804D5">
        <w:rPr>
          <w:rFonts w:ascii="Arial" w:eastAsia="Calibri" w:hAnsi="Arial" w:cs="Arial"/>
          <w:lang w:eastAsia="pl-PL"/>
        </w:rPr>
        <w:t>.</w:t>
      </w:r>
      <w:r w:rsidR="0003238B">
        <w:rPr>
          <w:rFonts w:ascii="Arial" w:eastAsia="Calibri" w:hAnsi="Arial" w:cs="Arial"/>
          <w:lang w:eastAsia="pl-PL"/>
        </w:rPr>
        <w:t xml:space="preserve"> </w:t>
      </w:r>
      <w:r w:rsidR="00DB7B04" w:rsidRPr="001E02BA">
        <w:rPr>
          <w:rFonts w:ascii="Arial" w:hAnsi="Arial" w:cs="Arial"/>
        </w:rPr>
        <w:t xml:space="preserve">Poprzez obszar tematyczny interwencji należy rozumieć obszary objęte wsparciem w ramach programu, na przykład zatrudnienie, integrację społeczną, edukację, adaptacyjność. Natomiast zasięg oddziaływania projektu odnosi się do przestrzeni, której on dotyczy, na przykład regionu, powiatu, kraju, instytucji, przedsiębiorstwa, konkretnego działu w danej instytucji. </w:t>
      </w:r>
    </w:p>
    <w:p w14:paraId="7DE4CE63" w14:textId="77777777" w:rsidR="0087322F" w:rsidRPr="001E02BA" w:rsidRDefault="00F060E4" w:rsidP="00E06270">
      <w:pPr>
        <w:spacing w:before="120" w:after="120" w:line="271" w:lineRule="auto"/>
        <w:rPr>
          <w:rFonts w:ascii="Arial" w:hAnsi="Arial" w:cs="Arial"/>
        </w:rPr>
      </w:pPr>
      <w:r>
        <w:rPr>
          <w:rFonts w:ascii="Arial" w:hAnsi="Arial" w:cs="Arial"/>
        </w:rPr>
        <w:t>W zależności od wyniku diagnozy względem występowania barier równościowych dalszy opis powinien pozwolić na pozytywną ocenę jednego z dwóch kryteriów:</w:t>
      </w:r>
    </w:p>
    <w:p w14:paraId="4DCEB588"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Wniosek o dofinansowanie projektu zawiera działania odpowiadające na zidentyfikowane bariery równościowe w obszarze tematycznym interwencji i/lub zasięgu oddziaływania projektu lub</w:t>
      </w:r>
    </w:p>
    <w:p w14:paraId="0E170F21" w14:textId="77777777" w:rsidR="0087322F" w:rsidRPr="001E02BA" w:rsidRDefault="00DB7B04" w:rsidP="00E06270">
      <w:pPr>
        <w:pStyle w:val="Akapitzlist"/>
        <w:numPr>
          <w:ilvl w:val="0"/>
          <w:numId w:val="22"/>
        </w:numPr>
        <w:spacing w:before="120" w:after="120" w:line="271" w:lineRule="auto"/>
        <w:contextualSpacing w:val="0"/>
        <w:rPr>
          <w:rFonts w:ascii="Arial" w:hAnsi="Arial" w:cs="Arial"/>
        </w:rPr>
      </w:pPr>
      <w:r w:rsidRPr="001E02BA">
        <w:rPr>
          <w:rFonts w:ascii="Arial" w:hAnsi="Arial" w:cs="Arial"/>
        </w:rPr>
        <w:t>W przypadku stwierdzenia braku barier równościowych, wniosek o dofinansowanie projektu zawiera działania zapewniające przestrzeganie zasady równości kobiet i</w:t>
      </w:r>
      <w:r w:rsidR="00E06270">
        <w:rPr>
          <w:rFonts w:ascii="Arial" w:hAnsi="Arial" w:cs="Arial"/>
        </w:rPr>
        <w:t> </w:t>
      </w:r>
      <w:r w:rsidRPr="001E02BA">
        <w:rPr>
          <w:rFonts w:ascii="Arial" w:hAnsi="Arial" w:cs="Arial"/>
        </w:rPr>
        <w:t>mężczyzn, tak aby na żadnym etapie realizacji projektu nie wystąpiły bariery równościowe.</w:t>
      </w:r>
    </w:p>
    <w:p w14:paraId="25AC2DF8" w14:textId="5B387E93" w:rsidR="0087322F" w:rsidRDefault="00F060E4" w:rsidP="00E06270">
      <w:pPr>
        <w:spacing w:before="120" w:after="120" w:line="271" w:lineRule="auto"/>
        <w:rPr>
          <w:rFonts w:ascii="Arial" w:hAnsi="Arial" w:cs="Arial"/>
        </w:rPr>
      </w:pPr>
      <w:r>
        <w:rPr>
          <w:rFonts w:ascii="Arial" w:hAnsi="Arial" w:cs="Arial"/>
        </w:rPr>
        <w:t xml:space="preserve">Nie ma możliwości uzyskania dwóch pozytywnych ocen w ramach ww. kryteriów. projekt może spełniać albo kryterium nr 2 albo kryterium nr 3. W tym celu musisz </w:t>
      </w:r>
      <w:r w:rsidR="00653AE4">
        <w:rPr>
          <w:rFonts w:ascii="Arial" w:hAnsi="Arial" w:cs="Arial"/>
        </w:rPr>
        <w:t xml:space="preserve">opisać </w:t>
      </w:r>
      <w:r w:rsidR="00DB7B04" w:rsidRPr="001E02BA">
        <w:rPr>
          <w:rFonts w:ascii="Arial" w:hAnsi="Arial" w:cs="Arial"/>
        </w:rPr>
        <w:t>jakiego rodzaju działania zostaną zrealizowane w projekcie na rzecz osłabiania lub niwelowania zdiagnozowanych barier równościowych lub w przypadku braku barier równościowych przewidzieć działania zmierzające do przestrzegania zasady równości kobiet i</w:t>
      </w:r>
      <w:r w:rsidR="00E06270">
        <w:rPr>
          <w:rFonts w:ascii="Arial" w:hAnsi="Arial" w:cs="Arial"/>
        </w:rPr>
        <w:t> </w:t>
      </w:r>
      <w:r w:rsidR="00DB7B04" w:rsidRPr="001E02BA">
        <w:rPr>
          <w:rFonts w:ascii="Arial" w:hAnsi="Arial" w:cs="Arial"/>
        </w:rPr>
        <w:t xml:space="preserve">mężczyzn, tak aby na żadnym etapie realizacji projektu te bariery się nie pojawiły. </w:t>
      </w:r>
    </w:p>
    <w:p w14:paraId="596C59C9" w14:textId="77777777" w:rsidR="0087322F" w:rsidRDefault="008F5439" w:rsidP="00E06270">
      <w:pPr>
        <w:spacing w:before="120" w:after="120" w:line="271" w:lineRule="auto"/>
        <w:rPr>
          <w:rFonts w:ascii="Arial" w:hAnsi="Arial" w:cs="Arial"/>
        </w:rPr>
      </w:pPr>
      <w:r>
        <w:rPr>
          <w:rFonts w:ascii="Arial" w:hAnsi="Arial" w:cs="Arial"/>
        </w:rPr>
        <w:t xml:space="preserve">Tak uszczegółowiony opis </w:t>
      </w:r>
      <w:r w:rsidR="00C50AD7">
        <w:rPr>
          <w:rFonts w:ascii="Arial" w:hAnsi="Arial" w:cs="Arial"/>
        </w:rPr>
        <w:t>gwarantuje</w:t>
      </w:r>
      <w:r w:rsidRPr="00B808CF">
        <w:rPr>
          <w:rFonts w:ascii="Arial" w:eastAsia="MyriadPro-Regular" w:hAnsi="Arial" w:cs="Arial"/>
        </w:rPr>
        <w:t xml:space="preserve">, że projekt został przygotowany i </w:t>
      </w:r>
      <w:r w:rsidR="00C50AD7">
        <w:rPr>
          <w:rFonts w:ascii="Arial" w:eastAsia="MyriadPro-Regular" w:hAnsi="Arial" w:cs="Arial"/>
        </w:rPr>
        <w:t>będzie realizowany na każdym etapie zgodnie z</w:t>
      </w:r>
      <w:r w:rsidR="00C50AD7" w:rsidRPr="00B808CF">
        <w:rPr>
          <w:rFonts w:ascii="Arial" w:hAnsi="Arial" w:cs="Arial"/>
        </w:rPr>
        <w:t xml:space="preserve"> zasadą równości kobiet i mężczyzn.</w:t>
      </w:r>
      <w:r w:rsidR="009E2DBA">
        <w:rPr>
          <w:rFonts w:ascii="Arial" w:hAnsi="Arial" w:cs="Arial"/>
        </w:rPr>
        <w:t xml:space="preserve"> </w:t>
      </w:r>
    </w:p>
    <w:p w14:paraId="2CBD53EE" w14:textId="77777777" w:rsidR="009E2DBA" w:rsidRPr="001E02BA" w:rsidRDefault="009E2DBA" w:rsidP="00E06270">
      <w:pPr>
        <w:spacing w:before="120" w:after="120" w:line="271" w:lineRule="auto"/>
        <w:rPr>
          <w:rFonts w:ascii="Arial" w:hAnsi="Arial" w:cs="Arial"/>
        </w:rPr>
      </w:pPr>
      <w:r>
        <w:rPr>
          <w:rFonts w:ascii="Arial" w:hAnsi="Arial" w:cs="Arial"/>
        </w:rPr>
        <w:t xml:space="preserve">W tej części Wniosku oceniający musi odnaleźć informacje pozwalające mu ocenić spełnianie standardu w zakresie ww. trzech </w:t>
      </w:r>
      <w:r w:rsidR="000079DB">
        <w:rPr>
          <w:rFonts w:ascii="Arial" w:hAnsi="Arial" w:cs="Arial"/>
        </w:rPr>
        <w:t xml:space="preserve">kryteriów. Informacje zawarte w innych częściach wniosku są informacjami pomocniczymi w tym zakresie.  </w:t>
      </w:r>
    </w:p>
    <w:p w14:paraId="7649981E" w14:textId="77777777" w:rsidR="0087322F" w:rsidRDefault="00DB7B04" w:rsidP="00E06270">
      <w:pPr>
        <w:spacing w:before="120" w:after="120" w:line="271" w:lineRule="auto"/>
        <w:rPr>
          <w:rFonts w:ascii="Arial" w:hAnsi="Arial" w:cs="Arial"/>
        </w:rPr>
      </w:pPr>
      <w:r w:rsidRPr="001E02BA">
        <w:rPr>
          <w:rFonts w:ascii="Arial" w:hAnsi="Arial" w:cs="Arial"/>
        </w:rPr>
        <w:t>Ocena standardu w zakresie kryterium 4. Wskaźniki realizacji projektu zostały podane w</w:t>
      </w:r>
      <w:r w:rsidR="00E06270">
        <w:rPr>
          <w:rFonts w:ascii="Arial" w:hAnsi="Arial" w:cs="Arial"/>
        </w:rPr>
        <w:t> </w:t>
      </w:r>
      <w:r w:rsidRPr="001E02BA">
        <w:rPr>
          <w:rFonts w:ascii="Arial" w:hAnsi="Arial" w:cs="Arial"/>
        </w:rPr>
        <w:t xml:space="preserve">podziale na płeć odbywa się na podstawie danych zawartych w </w:t>
      </w:r>
      <w:r w:rsidR="009E2DBA">
        <w:rPr>
          <w:rFonts w:ascii="Arial" w:hAnsi="Arial" w:cs="Arial"/>
        </w:rPr>
        <w:t>sekcji</w:t>
      </w:r>
      <w:r w:rsidR="009E2DBA" w:rsidRPr="001E02BA">
        <w:rPr>
          <w:rFonts w:ascii="Arial" w:hAnsi="Arial" w:cs="Arial"/>
        </w:rPr>
        <w:t xml:space="preserve"> </w:t>
      </w:r>
      <w:r w:rsidRPr="001E02BA">
        <w:rPr>
          <w:rFonts w:ascii="Arial" w:hAnsi="Arial" w:cs="Arial"/>
          <w:b/>
        </w:rPr>
        <w:t>Wskaźniki</w:t>
      </w:r>
      <w:r w:rsidR="00721077">
        <w:rPr>
          <w:rFonts w:ascii="Arial" w:hAnsi="Arial" w:cs="Arial"/>
        </w:rPr>
        <w:t xml:space="preserve">, </w:t>
      </w:r>
      <w:r w:rsidRPr="001E02BA">
        <w:rPr>
          <w:rFonts w:ascii="Arial" w:hAnsi="Arial" w:cs="Arial"/>
        </w:rPr>
        <w:t xml:space="preserve"> natomiast w zakresie kryterium nr 5 We wniosku o dofinansowanie projektu wskazano, jakie działania zostaną podjęte w celu zapewnienia równościowego zarządzania projektem </w:t>
      </w:r>
      <w:r w:rsidR="00332D2B" w:rsidRPr="006E1F5C">
        <w:rPr>
          <w:rFonts w:ascii="Arial" w:hAnsi="Arial" w:cs="Arial"/>
        </w:rPr>
        <w:t xml:space="preserve">odbywa się na podstawie </w:t>
      </w:r>
      <w:r w:rsidR="00332D2B">
        <w:rPr>
          <w:rFonts w:ascii="Arial" w:hAnsi="Arial" w:cs="Arial"/>
        </w:rPr>
        <w:t>informacji wskazanych w opisie sposobu zarządzania w projekcie</w:t>
      </w:r>
      <w:r w:rsidR="009E2DBA">
        <w:rPr>
          <w:rFonts w:ascii="Arial" w:hAnsi="Arial" w:cs="Arial"/>
        </w:rPr>
        <w:t xml:space="preserve"> w sekcji </w:t>
      </w:r>
      <w:r w:rsidR="00EF1785" w:rsidRPr="003E797F">
        <w:rPr>
          <w:rFonts w:ascii="Arial" w:hAnsi="Arial" w:cs="Arial"/>
          <w:b/>
        </w:rPr>
        <w:t>Potencjał do realizacji projektu.</w:t>
      </w:r>
      <w:r w:rsidR="00332D2B" w:rsidRPr="006E1F5C">
        <w:rPr>
          <w:rFonts w:ascii="Arial" w:hAnsi="Arial" w:cs="Arial"/>
        </w:rPr>
        <w:t xml:space="preserve"> </w:t>
      </w:r>
    </w:p>
    <w:p w14:paraId="005D9BC2" w14:textId="77777777" w:rsidR="0087322F" w:rsidRPr="001E02BA" w:rsidRDefault="00DB7B04" w:rsidP="00E06270">
      <w:pPr>
        <w:spacing w:before="120" w:after="120" w:line="271" w:lineRule="auto"/>
        <w:rPr>
          <w:rFonts w:ascii="Arial" w:hAnsi="Arial" w:cs="Arial"/>
        </w:rPr>
      </w:pPr>
      <w:r w:rsidRPr="001E02BA">
        <w:rPr>
          <w:rFonts w:ascii="Arial" w:hAnsi="Arial" w:cs="Arial"/>
        </w:rPr>
        <w:t>Punktowe kryteria oceny standardu minimum nie obwiązuj</w:t>
      </w:r>
      <w:r w:rsidR="00D7401D">
        <w:rPr>
          <w:rFonts w:ascii="Arial" w:hAnsi="Arial" w:cs="Arial"/>
        </w:rPr>
        <w:t>ą</w:t>
      </w:r>
      <w:r w:rsidRPr="001E02BA">
        <w:rPr>
          <w:rFonts w:ascii="Arial" w:hAnsi="Arial" w:cs="Arial"/>
        </w:rPr>
        <w:t xml:space="preserve"> projektów, które należą do </w:t>
      </w:r>
      <w:r w:rsidRPr="001E02BA">
        <w:rPr>
          <w:rFonts w:ascii="Arial" w:hAnsi="Arial" w:cs="Arial"/>
          <w:b/>
        </w:rPr>
        <w:t>wyjątków</w:t>
      </w:r>
      <w:r w:rsidRPr="001E02BA">
        <w:rPr>
          <w:rFonts w:ascii="Arial" w:hAnsi="Arial" w:cs="Arial"/>
        </w:rPr>
        <w:t xml:space="preserve">.  Decyzja o zakwalifikowaniu danego projektu do wyjątku należy do </w:t>
      </w:r>
      <w:r w:rsidR="006E5582">
        <w:rPr>
          <w:rFonts w:ascii="Arial" w:hAnsi="Arial" w:cs="Arial"/>
        </w:rPr>
        <w:t xml:space="preserve">ION </w:t>
      </w:r>
      <w:r w:rsidRPr="001E02BA">
        <w:rPr>
          <w:rFonts w:ascii="Arial" w:hAnsi="Arial" w:cs="Arial"/>
        </w:rPr>
        <w:t xml:space="preserve">oceniającej wniosek o dofinansowanie projektu. </w:t>
      </w:r>
      <w:r w:rsidR="00D7401D">
        <w:rPr>
          <w:rFonts w:ascii="Arial" w:hAnsi="Arial" w:cs="Arial"/>
        </w:rPr>
        <w:t>O</w:t>
      </w:r>
      <w:r w:rsidRPr="001E02BA">
        <w:rPr>
          <w:rFonts w:ascii="Arial" w:hAnsi="Arial" w:cs="Arial"/>
        </w:rPr>
        <w:t xml:space="preserve">znacza to, że musisz dobrze uzasadnić czy </w:t>
      </w:r>
      <w:r w:rsidR="00D7401D">
        <w:rPr>
          <w:rFonts w:ascii="Arial" w:hAnsi="Arial" w:cs="Arial"/>
        </w:rPr>
        <w:t xml:space="preserve">Twój projekt </w:t>
      </w:r>
      <w:r w:rsidRPr="001E02BA">
        <w:rPr>
          <w:rFonts w:ascii="Arial" w:hAnsi="Arial" w:cs="Arial"/>
        </w:rPr>
        <w:t>wpis</w:t>
      </w:r>
      <w:r w:rsidR="00D7401D">
        <w:rPr>
          <w:rFonts w:ascii="Arial" w:hAnsi="Arial" w:cs="Arial"/>
        </w:rPr>
        <w:t>uje</w:t>
      </w:r>
      <w:r w:rsidRPr="001E02BA">
        <w:rPr>
          <w:rFonts w:ascii="Arial" w:hAnsi="Arial" w:cs="Arial"/>
        </w:rPr>
        <w:t xml:space="preserve"> się w jeden z dwóch zdefiniowanych wyjątków. W przypadku gdy tak jest w tej części wniosku nadal wpisujesz</w:t>
      </w:r>
      <w:r w:rsidR="00332D2B" w:rsidRPr="00332D2B">
        <w:rPr>
          <w:rFonts w:ascii="Arial" w:hAnsi="Arial" w:cs="Arial"/>
        </w:rPr>
        <w:t xml:space="preserve">: </w:t>
      </w:r>
      <w:r w:rsidRPr="001E02BA">
        <w:rPr>
          <w:rFonts w:ascii="Arial" w:hAnsi="Arial" w:cs="Arial"/>
        </w:rPr>
        <w:t xml:space="preserve"> </w:t>
      </w:r>
      <w:r w:rsidR="00332D2B" w:rsidRPr="00332D2B">
        <w:rPr>
          <w:rFonts w:ascii="Arial" w:hAnsi="Arial" w:cs="Arial"/>
        </w:rPr>
        <w:t>„</w:t>
      </w:r>
      <w:r w:rsidRPr="001E02BA">
        <w:rPr>
          <w:rFonts w:ascii="Arial" w:hAnsi="Arial" w:cs="Arial"/>
        </w:rPr>
        <w:t>projekt jest zgodny z zasadą równości kobiet i mężczyzn i stanowi wyjątek od tej zasady</w:t>
      </w:r>
      <w:r w:rsidR="00721077">
        <w:rPr>
          <w:rFonts w:ascii="Arial" w:hAnsi="Arial" w:cs="Arial"/>
        </w:rPr>
        <w:t>,</w:t>
      </w:r>
      <w:r w:rsidRPr="001E02BA">
        <w:rPr>
          <w:rFonts w:ascii="Arial" w:hAnsi="Arial" w:cs="Arial"/>
        </w:rPr>
        <w:t xml:space="preserve"> ponieważ ….[…uzasadnienie…]”. </w:t>
      </w:r>
    </w:p>
    <w:p w14:paraId="222D0179" w14:textId="77777777" w:rsidR="0087322F" w:rsidRDefault="00DB7B04" w:rsidP="00E06270">
      <w:pPr>
        <w:spacing w:before="120" w:after="120" w:line="271" w:lineRule="auto"/>
        <w:rPr>
          <w:rFonts w:ascii="Arial" w:hAnsi="Arial" w:cs="Arial"/>
        </w:rPr>
      </w:pPr>
      <w:r w:rsidRPr="001E02BA">
        <w:rPr>
          <w:rFonts w:ascii="Arial" w:hAnsi="Arial" w:cs="Arial"/>
        </w:rPr>
        <w:t>Czym są wyjątki od standardu? Wyjątki stanowią projekty, w których niestosowanie standardu minimum wynika z:</w:t>
      </w:r>
    </w:p>
    <w:p w14:paraId="339E47F1" w14:textId="77777777" w:rsidR="0087322F" w:rsidRDefault="00721077" w:rsidP="00E06270">
      <w:pPr>
        <w:pStyle w:val="Akapitzlist"/>
        <w:numPr>
          <w:ilvl w:val="0"/>
          <w:numId w:val="29"/>
        </w:numPr>
        <w:tabs>
          <w:tab w:val="left" w:pos="284"/>
        </w:tabs>
        <w:spacing w:before="120" w:after="120" w:line="271" w:lineRule="auto"/>
        <w:ind w:left="0" w:firstLine="0"/>
        <w:contextualSpacing w:val="0"/>
      </w:pPr>
      <w:r w:rsidRPr="00B15B85">
        <w:rPr>
          <w:rFonts w:ascii="Arial" w:hAnsi="Arial" w:cs="Arial"/>
          <w:b/>
        </w:rPr>
        <w:lastRenderedPageBreak/>
        <w:t>P</w:t>
      </w:r>
      <w:r w:rsidR="00DB7B04" w:rsidRPr="00B15B85">
        <w:rPr>
          <w:rFonts w:ascii="Arial" w:hAnsi="Arial" w:cs="Arial"/>
          <w:b/>
        </w:rPr>
        <w:t>rofilu działalności wnioskodawców ze względu na ograniczenia statutowe</w:t>
      </w:r>
      <w:r w:rsidR="00DB7B04" w:rsidRPr="00B15B85">
        <w:rPr>
          <w:rFonts w:ascii="Arial" w:hAnsi="Arial" w:cs="Arial"/>
        </w:rPr>
        <w:t xml:space="preserve"> (na przykład Stowarzyszenie Samotnych Ojców lub teren zakładu karnego)</w:t>
      </w:r>
      <w:r w:rsidR="00332D2B" w:rsidRPr="00B15B85">
        <w:rPr>
          <w:rFonts w:ascii="Arial" w:hAnsi="Arial" w:cs="Arial"/>
        </w:rPr>
        <w:t>.</w:t>
      </w:r>
      <w:r w:rsidR="00DB7B04" w:rsidRPr="00B15B85">
        <w:rPr>
          <w:rFonts w:ascii="Arial" w:hAnsi="Arial" w:cs="Arial"/>
        </w:rPr>
        <w:t xml:space="preserve"> Profil działalności wnioskodawców oznacza, że w statucie (lub innym równoważnym dokumencie) istnieje jednoznaczny zapis, iż wnioskodawca przewiduje w ramach swojej działalności wsparcie skierowane tylko do jednej z płci. W przypadku tego wyjątku, statut może być zweryfikowany przed podpisaniem umowy o dofinansowanie projektu. Natomiast, na etapie przygotowania wniosku o dofinansowanie projektu, musi</w:t>
      </w:r>
      <w:r w:rsidR="00D7401D">
        <w:rPr>
          <w:rFonts w:ascii="Arial" w:hAnsi="Arial" w:cs="Arial"/>
        </w:rPr>
        <w:t>sz</w:t>
      </w:r>
      <w:r w:rsidR="00DB7B04" w:rsidRPr="00B15B85">
        <w:rPr>
          <w:rFonts w:ascii="Arial" w:hAnsi="Arial" w:cs="Arial"/>
        </w:rPr>
        <w:t xml:space="preserve"> w tej części wskazać, że dzieje się tak ze względu na ograniczenia wynikające z profilu działalności. Musisz te</w:t>
      </w:r>
      <w:r w:rsidR="00D7401D">
        <w:rPr>
          <w:rFonts w:ascii="Arial" w:hAnsi="Arial" w:cs="Arial"/>
        </w:rPr>
        <w:t>ż</w:t>
      </w:r>
      <w:r w:rsidR="00DB7B04" w:rsidRPr="00B15B85">
        <w:rPr>
          <w:rFonts w:ascii="Arial" w:hAnsi="Arial" w:cs="Arial"/>
        </w:rPr>
        <w:t xml:space="preserve"> opisać ten status tak</w:t>
      </w:r>
      <w:r>
        <w:rPr>
          <w:rFonts w:ascii="Arial" w:hAnsi="Arial" w:cs="Arial"/>
        </w:rPr>
        <w:t>,</w:t>
      </w:r>
      <w:r w:rsidR="00DB7B04" w:rsidRPr="00B15B85">
        <w:rPr>
          <w:rFonts w:ascii="Arial" w:hAnsi="Arial" w:cs="Arial"/>
        </w:rPr>
        <w:t xml:space="preserve"> aby oceniający nie miał wątpliwości </w:t>
      </w:r>
      <w:r w:rsidR="00D7401D">
        <w:rPr>
          <w:rFonts w:ascii="Arial" w:hAnsi="Arial" w:cs="Arial"/>
        </w:rPr>
        <w:t>d</w:t>
      </w:r>
      <w:r w:rsidR="00DB7B04" w:rsidRPr="00B15B85">
        <w:rPr>
          <w:rFonts w:ascii="Arial" w:hAnsi="Arial" w:cs="Arial"/>
        </w:rPr>
        <w:t>o tego czy jesteś takim podmiotem.</w:t>
      </w:r>
    </w:p>
    <w:p w14:paraId="5A3AA744" w14:textId="77777777" w:rsidR="0087322F" w:rsidRPr="00B15B85" w:rsidRDefault="006E5582" w:rsidP="00E06270">
      <w:pPr>
        <w:pStyle w:val="Akapitzlist"/>
        <w:numPr>
          <w:ilvl w:val="0"/>
          <w:numId w:val="29"/>
        </w:numPr>
        <w:tabs>
          <w:tab w:val="left" w:pos="284"/>
        </w:tabs>
        <w:spacing w:before="120" w:after="120" w:line="271" w:lineRule="auto"/>
        <w:ind w:left="0" w:firstLine="0"/>
        <w:contextualSpacing w:val="0"/>
        <w:rPr>
          <w:rFonts w:ascii="Arial" w:hAnsi="Arial" w:cs="Arial"/>
        </w:rPr>
      </w:pPr>
      <w:r>
        <w:rPr>
          <w:rFonts w:ascii="Arial" w:hAnsi="Arial" w:cs="Arial"/>
          <w:b/>
        </w:rPr>
        <w:t>Z</w:t>
      </w:r>
      <w:r w:rsidR="00DB7B04" w:rsidRPr="00B15B85">
        <w:rPr>
          <w:rFonts w:ascii="Arial" w:hAnsi="Arial" w:cs="Arial"/>
          <w:b/>
        </w:rPr>
        <w:t>amkniętej rekrutacji</w:t>
      </w:r>
      <w:r w:rsidR="000353FA" w:rsidRPr="00B15B85">
        <w:rPr>
          <w:rFonts w:ascii="Arial" w:hAnsi="Arial" w:cs="Arial"/>
          <w:b/>
        </w:rPr>
        <w:t xml:space="preserve">. </w:t>
      </w:r>
      <w:r w:rsidR="000353FA" w:rsidRPr="001629E5">
        <w:rPr>
          <w:rFonts w:ascii="Arial" w:hAnsi="Arial" w:cs="Arial"/>
        </w:rPr>
        <w:t>P</w:t>
      </w:r>
      <w:r w:rsidR="00DB7B04" w:rsidRPr="001629E5">
        <w:rPr>
          <w:rFonts w:ascii="Arial" w:hAnsi="Arial" w:cs="Arial"/>
        </w:rPr>
        <w:t xml:space="preserve">rzez </w:t>
      </w:r>
      <w:r w:rsidR="00DB7B04" w:rsidRPr="00B15B85">
        <w:rPr>
          <w:rFonts w:ascii="Arial" w:hAnsi="Arial" w:cs="Arial"/>
        </w:rPr>
        <w:t>zamkniętą rekrutację należy rozumieć sytuację, gdy projekt obejmuje wsparciem - ze względu na swój zasięg oddziaływania - wszystkie osoby w</w:t>
      </w:r>
      <w:r w:rsidR="003E797F">
        <w:rPr>
          <w:rFonts w:ascii="Arial" w:hAnsi="Arial" w:cs="Arial"/>
        </w:rPr>
        <w:t> </w:t>
      </w:r>
      <w:r w:rsidR="00DB7B04" w:rsidRPr="00B15B85">
        <w:rPr>
          <w:rFonts w:ascii="Arial" w:hAnsi="Arial" w:cs="Arial"/>
        </w:rPr>
        <w:t>ramach konkretnego podmiotu, wyodrębnionej organizacyjnie części danego podmiotu lub konkretnej grupy podmiotów wskazanych we wniosku o dofinansowanie projektu. Przykładem może być skierowanie projektu wyłącznie do pracowników działu projektowania w firmie produkującej odzież, pod warunkiem, że wsparciem zostaną objęte wszystkie osoby pracujące w tym dziale lub skierowanie wsparcia do 27 pracowników całego przedsiębiorstwa – pod warunkiem, że wszystkie osoby z tego przedsiębiorstwa zostaną objęte wsparciem. W treści wniosku o dofinansowanie projektu musisz wi</w:t>
      </w:r>
      <w:r w:rsidR="00D7401D">
        <w:rPr>
          <w:rFonts w:ascii="Arial" w:hAnsi="Arial" w:cs="Arial"/>
        </w:rPr>
        <w:t>ę</w:t>
      </w:r>
      <w:r w:rsidR="00DB7B04" w:rsidRPr="00B15B85">
        <w:rPr>
          <w:rFonts w:ascii="Arial" w:hAnsi="Arial" w:cs="Arial"/>
        </w:rPr>
        <w:t xml:space="preserve">c podać informacje, że ten projekt należy do wyjątku od standardu minimum ze względu na zamkniętą rekrutację - wraz z uzasadnieniem. </w:t>
      </w:r>
    </w:p>
    <w:p w14:paraId="172FB6D2" w14:textId="77777777" w:rsidR="0087322F" w:rsidRPr="001E02BA" w:rsidRDefault="00DB7B04" w:rsidP="00E06270">
      <w:pPr>
        <w:spacing w:before="120" w:after="120" w:line="271" w:lineRule="auto"/>
        <w:rPr>
          <w:rFonts w:ascii="Arial" w:hAnsi="Arial" w:cs="Arial"/>
        </w:rPr>
      </w:pPr>
      <w:r w:rsidRPr="001E02BA">
        <w:rPr>
          <w:rFonts w:ascii="Arial" w:hAnsi="Arial" w:cs="Arial"/>
        </w:rPr>
        <w:t>W celu potwierdzenia, że dany projekt należy do wyjątku, powinno się wymienić z</w:t>
      </w:r>
      <w:r w:rsidR="00D7401D">
        <w:rPr>
          <w:rFonts w:ascii="Arial" w:hAnsi="Arial" w:cs="Arial"/>
        </w:rPr>
        <w:t> </w:t>
      </w:r>
      <w:r w:rsidRPr="001E02BA">
        <w:rPr>
          <w:rFonts w:ascii="Arial" w:hAnsi="Arial" w:cs="Arial"/>
        </w:rPr>
        <w:t xml:space="preserve">indywidualnej nazwy podmiot lub podmioty, do których jest skierowane wsparcie w ramach projektu. </w:t>
      </w:r>
    </w:p>
    <w:p w14:paraId="1C8544F9" w14:textId="77777777" w:rsidR="0087322F" w:rsidRPr="001E02BA" w:rsidRDefault="000353FA" w:rsidP="00E06270">
      <w:pPr>
        <w:spacing w:before="120" w:after="120" w:line="271" w:lineRule="auto"/>
        <w:rPr>
          <w:rFonts w:ascii="Arial" w:hAnsi="Arial" w:cs="Arial"/>
        </w:rPr>
      </w:pPr>
      <w:r w:rsidRPr="001629E5">
        <w:rPr>
          <w:rFonts w:ascii="Arial" w:hAnsi="Arial" w:cs="Arial"/>
          <w:b/>
        </w:rPr>
        <w:t>WAŻNE!</w:t>
      </w:r>
      <w:r w:rsidR="00DB7B04" w:rsidRPr="001E02BA">
        <w:rPr>
          <w:rFonts w:ascii="Arial" w:hAnsi="Arial" w:cs="Arial"/>
        </w:rPr>
        <w:t xml:space="preserve"> </w:t>
      </w:r>
      <w:r w:rsidR="00A00A07">
        <w:rPr>
          <w:rFonts w:ascii="Arial" w:hAnsi="Arial" w:cs="Arial"/>
        </w:rPr>
        <w:t>Jeśli planujesz realizację</w:t>
      </w:r>
      <w:r w:rsidR="00DB7B04" w:rsidRPr="001E02BA">
        <w:rPr>
          <w:rFonts w:ascii="Arial" w:hAnsi="Arial" w:cs="Arial"/>
        </w:rPr>
        <w:t xml:space="preserve"> projekt</w:t>
      </w:r>
      <w:r w:rsidR="00A00A07">
        <w:rPr>
          <w:rFonts w:ascii="Arial" w:hAnsi="Arial" w:cs="Arial"/>
        </w:rPr>
        <w:t>u</w:t>
      </w:r>
      <w:r w:rsidR="00DB7B04" w:rsidRPr="001E02BA">
        <w:rPr>
          <w:rFonts w:ascii="Arial" w:hAnsi="Arial" w:cs="Arial"/>
        </w:rPr>
        <w:t xml:space="preserve"> któr</w:t>
      </w:r>
      <w:r w:rsidR="00A00A07">
        <w:rPr>
          <w:rFonts w:ascii="Arial" w:hAnsi="Arial" w:cs="Arial"/>
        </w:rPr>
        <w:t>y</w:t>
      </w:r>
      <w:r w:rsidR="00DB7B04" w:rsidRPr="001E02BA">
        <w:rPr>
          <w:rFonts w:ascii="Arial" w:hAnsi="Arial" w:cs="Arial"/>
        </w:rPr>
        <w:t xml:space="preserve"> należ</w:t>
      </w:r>
      <w:r w:rsidR="00A00A07">
        <w:rPr>
          <w:rFonts w:ascii="Arial" w:hAnsi="Arial" w:cs="Arial"/>
        </w:rPr>
        <w:t>y</w:t>
      </w:r>
      <w:r w:rsidR="00DB7B04" w:rsidRPr="001E02BA">
        <w:rPr>
          <w:rFonts w:ascii="Arial" w:hAnsi="Arial" w:cs="Arial"/>
        </w:rPr>
        <w:t xml:space="preserve"> do wyjątków, </w:t>
      </w:r>
      <w:r w:rsidR="00A00A07">
        <w:rPr>
          <w:rFonts w:ascii="Arial" w:hAnsi="Arial" w:cs="Arial"/>
        </w:rPr>
        <w:t xml:space="preserve">zalecane jest </w:t>
      </w:r>
      <w:r w:rsidR="00DB7B04" w:rsidRPr="001E02BA">
        <w:rPr>
          <w:rFonts w:ascii="Arial" w:hAnsi="Arial" w:cs="Arial"/>
        </w:rPr>
        <w:t>zaplanowa</w:t>
      </w:r>
      <w:r w:rsidR="00A00A07">
        <w:rPr>
          <w:rFonts w:ascii="Arial" w:hAnsi="Arial" w:cs="Arial"/>
        </w:rPr>
        <w:t xml:space="preserve">nie </w:t>
      </w:r>
      <w:r w:rsidR="00DB7B04" w:rsidRPr="001E02BA">
        <w:rPr>
          <w:rFonts w:ascii="Arial" w:hAnsi="Arial" w:cs="Arial"/>
        </w:rPr>
        <w:t>działa</w:t>
      </w:r>
      <w:r w:rsidR="00A00A07">
        <w:rPr>
          <w:rFonts w:ascii="Arial" w:hAnsi="Arial" w:cs="Arial"/>
        </w:rPr>
        <w:t>ń</w:t>
      </w:r>
      <w:r w:rsidR="00DB7B04" w:rsidRPr="001E02BA">
        <w:rPr>
          <w:rFonts w:ascii="Arial" w:hAnsi="Arial" w:cs="Arial"/>
        </w:rPr>
        <w:t xml:space="preserve"> zapewniając</w:t>
      </w:r>
      <w:r w:rsidR="00A00A07">
        <w:rPr>
          <w:rFonts w:ascii="Arial" w:hAnsi="Arial" w:cs="Arial"/>
        </w:rPr>
        <w:t>ych</w:t>
      </w:r>
      <w:r w:rsidR="00DB7B04" w:rsidRPr="001E02BA">
        <w:rPr>
          <w:rFonts w:ascii="Arial" w:hAnsi="Arial" w:cs="Arial"/>
        </w:rPr>
        <w:t xml:space="preserve"> przestrzeganie zasady równości kobiet i mężczyzn – pomimo,</w:t>
      </w:r>
      <w:r w:rsidR="00332D2B">
        <w:rPr>
          <w:rFonts w:ascii="Arial" w:hAnsi="Arial" w:cs="Arial"/>
        </w:rPr>
        <w:t xml:space="preserve"> </w:t>
      </w:r>
      <w:r w:rsidR="00DB7B04" w:rsidRPr="001E02BA">
        <w:rPr>
          <w:rFonts w:ascii="Arial" w:hAnsi="Arial" w:cs="Arial"/>
        </w:rPr>
        <w:t>że nie będą one przedmiotem oceny za pomocą kryteriów oceny ze standardu minimum.</w:t>
      </w:r>
    </w:p>
    <w:p w14:paraId="3FB3BE27" w14:textId="77777777" w:rsidR="000B6070" w:rsidRDefault="008F5439" w:rsidP="00E06270">
      <w:pPr>
        <w:spacing w:before="120" w:after="120" w:line="271" w:lineRule="auto"/>
        <w:rPr>
          <w:rFonts w:ascii="Arial" w:hAnsi="Arial" w:cs="Arial"/>
        </w:rPr>
      </w:pPr>
      <w:r w:rsidRPr="00B808CF">
        <w:rPr>
          <w:rFonts w:ascii="Arial" w:hAnsi="Arial" w:cs="Arial"/>
          <w:b/>
        </w:rPr>
        <w:t>Komponent</w:t>
      </w:r>
      <w:r w:rsidRPr="00B808CF">
        <w:rPr>
          <w:rFonts w:ascii="Arial" w:eastAsia="MyriadPro-Regular" w:hAnsi="Arial" w:cs="Arial"/>
          <w:b/>
        </w:rPr>
        <w:t xml:space="preserve"> </w:t>
      </w:r>
      <w:r>
        <w:rPr>
          <w:rFonts w:ascii="Arial" w:eastAsia="MyriadPro-Regular" w:hAnsi="Arial" w:cs="Arial"/>
          <w:b/>
        </w:rPr>
        <w:t xml:space="preserve">- </w:t>
      </w:r>
      <w:r w:rsidRPr="00B808CF">
        <w:rPr>
          <w:rFonts w:ascii="Arial" w:eastAsia="MyriadPro-Regular" w:hAnsi="Arial" w:cs="Arial"/>
          <w:b/>
        </w:rPr>
        <w:t>Zgodność z zasadą równości szans i niedyskryminacji, w tym dostępności dla osób</w:t>
      </w:r>
      <w:r w:rsidR="000A0C5A">
        <w:rPr>
          <w:rFonts w:ascii="Arial" w:eastAsia="MyriadPro-Regular" w:hAnsi="Arial" w:cs="Arial"/>
          <w:b/>
        </w:rPr>
        <w:t xml:space="preserve"> z niepełnosprawnościami</w:t>
      </w:r>
      <w:r w:rsidR="000B6070">
        <w:rPr>
          <w:rFonts w:ascii="Arial" w:eastAsia="MyriadPro-Regular" w:hAnsi="Arial" w:cs="Arial"/>
          <w:b/>
        </w:rPr>
        <w:t xml:space="preserve"> oraz zgodność z Konwencją o</w:t>
      </w:r>
      <w:r w:rsidR="00A00A07">
        <w:rPr>
          <w:rFonts w:ascii="Arial" w:eastAsia="MyriadPro-Regular" w:hAnsi="Arial" w:cs="Arial"/>
          <w:b/>
        </w:rPr>
        <w:t> </w:t>
      </w:r>
      <w:r w:rsidR="000B6070">
        <w:rPr>
          <w:rFonts w:ascii="Arial" w:eastAsia="MyriadPro-Regular" w:hAnsi="Arial" w:cs="Arial"/>
          <w:b/>
        </w:rPr>
        <w:t xml:space="preserve">Prawach Osób </w:t>
      </w:r>
      <w:r w:rsidR="00494DA4">
        <w:rPr>
          <w:rFonts w:ascii="Arial" w:eastAsia="MyriadPro-Regular" w:hAnsi="Arial" w:cs="Arial"/>
          <w:b/>
        </w:rPr>
        <w:t xml:space="preserve">Niepełnosprawnych </w:t>
      </w:r>
      <w:r w:rsidRPr="00212B27">
        <w:rPr>
          <w:rFonts w:ascii="Arial" w:hAnsi="Arial" w:cs="Arial"/>
        </w:rPr>
        <w:t xml:space="preserve">- pole zawierające </w:t>
      </w:r>
      <w:r w:rsidR="00F34AA9">
        <w:rPr>
          <w:rFonts w:ascii="Arial" w:hAnsi="Arial" w:cs="Arial"/>
        </w:rPr>
        <w:t xml:space="preserve">maksymalnie </w:t>
      </w:r>
      <w:r w:rsidRPr="00212B27">
        <w:rPr>
          <w:rFonts w:ascii="Arial" w:hAnsi="Arial" w:cs="Arial"/>
        </w:rPr>
        <w:t>4000 znaków</w:t>
      </w:r>
      <w:r>
        <w:rPr>
          <w:rFonts w:ascii="Arial" w:hAnsi="Arial" w:cs="Arial"/>
        </w:rPr>
        <w:t>.</w:t>
      </w:r>
      <w:r w:rsidR="000A0C5A">
        <w:rPr>
          <w:rFonts w:ascii="Arial" w:hAnsi="Arial" w:cs="Arial"/>
        </w:rPr>
        <w:t xml:space="preserve"> W</w:t>
      </w:r>
      <w:r w:rsidR="00AE4926">
        <w:rPr>
          <w:rFonts w:ascii="Arial" w:hAnsi="Arial" w:cs="Arial"/>
        </w:rPr>
        <w:t> </w:t>
      </w:r>
      <w:r w:rsidR="000A0C5A">
        <w:rPr>
          <w:rFonts w:ascii="Arial" w:hAnsi="Arial" w:cs="Arial"/>
        </w:rPr>
        <w:t>ramach tego pola musisz opisać w jaki sposób zapewnisz równy dostęp dla wszystkich osób, w tym w</w:t>
      </w:r>
      <w:r w:rsidR="00A00A07">
        <w:rPr>
          <w:rFonts w:ascii="Arial" w:hAnsi="Arial" w:cs="Arial"/>
        </w:rPr>
        <w:t> </w:t>
      </w:r>
      <w:r w:rsidR="000A0C5A">
        <w:rPr>
          <w:rFonts w:ascii="Arial" w:hAnsi="Arial" w:cs="Arial"/>
        </w:rPr>
        <w:t xml:space="preserve">szczególności dla </w:t>
      </w:r>
      <w:r w:rsidR="000A0C5A" w:rsidRPr="00B808CF">
        <w:rPr>
          <w:rFonts w:ascii="Arial" w:eastAsia="MyriadPro-Regular" w:hAnsi="Arial" w:cs="Arial"/>
        </w:rPr>
        <w:t>osób z</w:t>
      </w:r>
      <w:r w:rsidR="000A0C5A">
        <w:rPr>
          <w:rFonts w:ascii="Arial" w:eastAsia="MyriadPro-Regular" w:hAnsi="Arial" w:cs="Arial"/>
        </w:rPr>
        <w:t> </w:t>
      </w:r>
      <w:r w:rsidR="000A0C5A" w:rsidRPr="00B808CF">
        <w:rPr>
          <w:rFonts w:ascii="Arial" w:eastAsia="MyriadPro-Regular" w:hAnsi="Arial" w:cs="Arial"/>
        </w:rPr>
        <w:t>niepełnosprawnościami lub innych osób o cechach, które mogą stanowić przesłanki dyskryminacji.</w:t>
      </w:r>
      <w:r w:rsidR="000A0C5A">
        <w:rPr>
          <w:rFonts w:ascii="Arial" w:eastAsia="MyriadPro-Regular" w:hAnsi="Arial" w:cs="Arial"/>
        </w:rPr>
        <w:t xml:space="preserve"> </w:t>
      </w:r>
      <w:r w:rsidR="000B6070">
        <w:rPr>
          <w:rFonts w:ascii="Arial" w:eastAsia="MyriadPro-Regular" w:hAnsi="Arial" w:cs="Arial"/>
        </w:rPr>
        <w:t xml:space="preserve">Musisz jednoznacznie wskazać </w:t>
      </w:r>
      <w:r w:rsidR="000B6070">
        <w:rPr>
          <w:rFonts w:ascii="Arial" w:hAnsi="Arial" w:cs="Arial"/>
        </w:rPr>
        <w:t>w jaki sposób projekt realizuje założenia zasady dostępności dla osób z</w:t>
      </w:r>
      <w:r w:rsidR="000B6070">
        <w:t xml:space="preserve"> </w:t>
      </w:r>
      <w:r w:rsidR="000B6070">
        <w:rPr>
          <w:rFonts w:ascii="Arial" w:hAnsi="Arial" w:cs="Arial"/>
        </w:rPr>
        <w:t xml:space="preserve">niepełnosprawnościami i ma pozytywny wpływ w tym obszarze lub wskazać że projekt w tym aspekcie jest neutralny wskazując odpowiednie uzasadnienie (tj. </w:t>
      </w:r>
      <w:r w:rsidR="000B6070" w:rsidRPr="00A85E61">
        <w:rPr>
          <w:rFonts w:ascii="Arial" w:hAnsi="Arial" w:cs="Arial"/>
        </w:rPr>
        <w:t>uzasadnienie, dlaczego produkt projektu nie będ</w:t>
      </w:r>
      <w:r w:rsidR="000B6070">
        <w:rPr>
          <w:rFonts w:ascii="Arial" w:hAnsi="Arial" w:cs="Arial"/>
        </w:rPr>
        <w:t xml:space="preserve">zie spełniał zasady dostępności). </w:t>
      </w:r>
      <w:r w:rsidR="000B6070" w:rsidRPr="00B808CF">
        <w:rPr>
          <w:rFonts w:ascii="Arial" w:eastAsia="MyriadPro-Regular" w:hAnsi="Arial" w:cs="Arial"/>
        </w:rPr>
        <w:t>W przypadku projektu, którego produkty/usługi nie mają bezpośrednich użytkowników dopuszczalne jest uznanie, że mają one charakter neutralny wobec zasady równości szans i</w:t>
      </w:r>
      <w:r w:rsidR="000B6070">
        <w:rPr>
          <w:rFonts w:ascii="Arial" w:eastAsia="MyriadPro-Regular" w:hAnsi="Arial" w:cs="Arial"/>
        </w:rPr>
        <w:t> </w:t>
      </w:r>
      <w:r w:rsidR="000B6070" w:rsidRPr="00B808CF">
        <w:rPr>
          <w:rFonts w:ascii="Arial" w:eastAsia="MyriadPro-Regular" w:hAnsi="Arial" w:cs="Arial"/>
        </w:rPr>
        <w:t>niedyskryminacji</w:t>
      </w:r>
      <w:r w:rsidR="000B6070">
        <w:rPr>
          <w:rFonts w:ascii="Arial" w:hAnsi="Arial" w:cs="Arial"/>
        </w:rPr>
        <w:t>.</w:t>
      </w:r>
    </w:p>
    <w:p w14:paraId="6D92B2C2" w14:textId="77777777" w:rsidR="000A0C5A" w:rsidRPr="00B808CF" w:rsidRDefault="000B6070" w:rsidP="00E06270">
      <w:pPr>
        <w:spacing w:before="120" w:after="120" w:line="271" w:lineRule="auto"/>
        <w:rPr>
          <w:rFonts w:ascii="Arial" w:eastAsia="MyriadPro-Regular" w:hAnsi="Arial" w:cs="Arial"/>
        </w:rPr>
      </w:pPr>
      <w:r>
        <w:rPr>
          <w:rFonts w:ascii="Arial" w:hAnsi="Arial" w:cs="Arial"/>
        </w:rPr>
        <w:t xml:space="preserve">Zarówno pozytywny wpływ jak i neutralny nie możesz opisać jednozadaniowo – poprzez samą deklarację. Pamiętaj żeby odwołać się do aspektów zarówno rekrutacji projektu, dostępu jego </w:t>
      </w:r>
      <w:r w:rsidR="00494DA4">
        <w:rPr>
          <w:rFonts w:ascii="Arial" w:hAnsi="Arial" w:cs="Arial"/>
        </w:rPr>
        <w:t xml:space="preserve">oraz dostępu jego usług/ działań </w:t>
      </w:r>
      <w:r>
        <w:rPr>
          <w:rFonts w:ascii="Arial" w:hAnsi="Arial" w:cs="Arial"/>
        </w:rPr>
        <w:t xml:space="preserve">oraz zidentyfikowanych barier w innych częściach wniosku. </w:t>
      </w:r>
      <w:r w:rsidRPr="00A85E61">
        <w:rPr>
          <w:rFonts w:ascii="Arial" w:hAnsi="Arial" w:cs="Arial"/>
        </w:rPr>
        <w:t>Decyzja w zakresie dostosowania danego produktu (w postaci oferowanego wsparcia) do</w:t>
      </w:r>
      <w:r>
        <w:rPr>
          <w:rFonts w:ascii="Arial" w:hAnsi="Arial" w:cs="Arial"/>
        </w:rPr>
        <w:t> </w:t>
      </w:r>
      <w:r w:rsidRPr="00A85E61">
        <w:rPr>
          <w:rFonts w:ascii="Arial" w:hAnsi="Arial" w:cs="Arial"/>
        </w:rPr>
        <w:t xml:space="preserve">potrzeb osób z niepełnosprawnościami powinna być każdorazowo poprzedzona analizą dostępności do potrzeb potencjalnych użytkowników danego produktu projektu i możliwością wystąpienia wśród nich osób z </w:t>
      </w:r>
      <w:r w:rsidRPr="00A85E61">
        <w:rPr>
          <w:rFonts w:ascii="Arial" w:hAnsi="Arial" w:cs="Arial"/>
        </w:rPr>
        <w:lastRenderedPageBreak/>
        <w:t>niepełnosprawnościami</w:t>
      </w:r>
      <w:r>
        <w:rPr>
          <w:rFonts w:ascii="Arial" w:hAnsi="Arial" w:cs="Arial"/>
        </w:rPr>
        <w:t xml:space="preserve"> (to powinno zostać opisane przez ciebie w części </w:t>
      </w:r>
      <w:r w:rsidRPr="006E1F5C">
        <w:rPr>
          <w:rFonts w:ascii="Arial" w:hAnsi="Arial" w:cs="Arial"/>
          <w:b/>
        </w:rPr>
        <w:t>Grupa docelowa</w:t>
      </w:r>
      <w:r>
        <w:rPr>
          <w:rFonts w:ascii="Arial" w:hAnsi="Arial" w:cs="Arial"/>
          <w:b/>
        </w:rPr>
        <w:t>)</w:t>
      </w:r>
      <w:r w:rsidR="00494DA4">
        <w:rPr>
          <w:rFonts w:ascii="Arial" w:hAnsi="Arial" w:cs="Arial"/>
          <w:b/>
        </w:rPr>
        <w:t>.</w:t>
      </w:r>
    </w:p>
    <w:p w14:paraId="2FE0BF74" w14:textId="77777777" w:rsidR="0087322F" w:rsidRDefault="000A0C5A" w:rsidP="00E06270">
      <w:pPr>
        <w:spacing w:before="120" w:after="120" w:line="271" w:lineRule="auto"/>
        <w:rPr>
          <w:rFonts w:ascii="Arial" w:hAnsi="Arial" w:cs="Arial"/>
        </w:rPr>
      </w:pPr>
      <w:r>
        <w:rPr>
          <w:rFonts w:ascii="Arial" w:hAnsi="Arial" w:cs="Arial"/>
        </w:rPr>
        <w:t xml:space="preserve">Opis musi gwarantować, że </w:t>
      </w:r>
      <w:r w:rsidR="00DB7B04" w:rsidRPr="001E02BA">
        <w:rPr>
          <w:rFonts w:ascii="Arial" w:hAnsi="Arial" w:cs="Arial"/>
        </w:rPr>
        <w:t>w toku realizacji projektu zasada równości szans i</w:t>
      </w:r>
      <w:r w:rsidR="00A00A07">
        <w:rPr>
          <w:rFonts w:ascii="Arial" w:hAnsi="Arial" w:cs="Arial"/>
        </w:rPr>
        <w:t> </w:t>
      </w:r>
      <w:r w:rsidR="00DB7B04" w:rsidRPr="001E02BA">
        <w:rPr>
          <w:rFonts w:ascii="Arial" w:hAnsi="Arial" w:cs="Arial"/>
        </w:rPr>
        <w:t>niedyskryminacji ze względu na płeć, rasę, kolor skóry, pochodzenie etniczne lub społeczne, cechy genetyczne, język, religię lub przekonania, poglądy polityczne lub wszelkie inne poglądy, przynależność do mniejszości narodowej, majątek, urodzenie, niepełnosprawność, wiek lub orientację seksualną nie zostanie naruszona</w:t>
      </w:r>
      <w:r>
        <w:rPr>
          <w:rFonts w:ascii="Arial" w:hAnsi="Arial" w:cs="Arial"/>
        </w:rPr>
        <w:t xml:space="preserve"> a </w:t>
      </w:r>
      <w:r w:rsidR="00DB7B04" w:rsidRPr="001E02BA">
        <w:rPr>
          <w:rFonts w:ascii="Arial" w:hAnsi="Arial" w:cs="Arial"/>
        </w:rPr>
        <w:t>wszystkie produkty projektu będą dostępne dla osób z niepełnosprawnościami zgodnie ze standardami dostępności adekwatnymi do zakresu realizowanego projektu (w tym z koncepcją uniwersalnego projektowania), stanowiącymi załącznik do Wytycznych dotyczących realizacji zasad równościowych w ramach funduszy unijnych na lata 2021-2027</w:t>
      </w:r>
      <w:r w:rsidR="000B6070">
        <w:rPr>
          <w:rFonts w:ascii="Arial" w:hAnsi="Arial" w:cs="Arial"/>
        </w:rPr>
        <w:t xml:space="preserve"> (</w:t>
      </w:r>
      <w:r>
        <w:rPr>
          <w:rFonts w:ascii="Arial" w:hAnsi="Arial" w:cs="Arial"/>
        </w:rPr>
        <w:t xml:space="preserve">o ile dotyczy). </w:t>
      </w:r>
    </w:p>
    <w:p w14:paraId="5C1D8C19" w14:textId="77777777" w:rsidR="0087322F" w:rsidRPr="001E02BA" w:rsidRDefault="00DB7B04" w:rsidP="00E06270">
      <w:pPr>
        <w:spacing w:before="120" w:after="120" w:line="271" w:lineRule="auto"/>
        <w:rPr>
          <w:rFonts w:ascii="Arial" w:hAnsi="Arial" w:cs="Arial"/>
          <w:b/>
        </w:rPr>
      </w:pPr>
      <w:r w:rsidRPr="001E02BA">
        <w:rPr>
          <w:rFonts w:ascii="Arial" w:hAnsi="Arial" w:cs="Arial"/>
          <w:b/>
        </w:rPr>
        <w:t xml:space="preserve">WAŻNE! </w:t>
      </w:r>
      <w:r w:rsidRPr="001E02BA">
        <w:rPr>
          <w:rFonts w:ascii="Arial" w:hAnsi="Arial" w:cs="Arial"/>
        </w:rPr>
        <w:t xml:space="preserve">Oprócz opisu wpływu realizacji projektu na ww. polityki </w:t>
      </w:r>
      <w:r w:rsidR="00494DA4" w:rsidRPr="00494DA4">
        <w:rPr>
          <w:rFonts w:ascii="Arial" w:hAnsi="Arial" w:cs="Arial"/>
        </w:rPr>
        <w:t>p</w:t>
      </w:r>
      <w:r w:rsidRPr="001E02BA">
        <w:rPr>
          <w:rFonts w:ascii="Arial" w:hAnsi="Arial" w:cs="Arial"/>
        </w:rPr>
        <w:t>otwierdź bezpośrednio</w:t>
      </w:r>
      <w:r w:rsidR="00494DA4">
        <w:rPr>
          <w:rFonts w:ascii="Arial" w:hAnsi="Arial" w:cs="Arial"/>
        </w:rPr>
        <w:t xml:space="preserve"> w</w:t>
      </w:r>
      <w:r w:rsidR="00A00A07">
        <w:rPr>
          <w:rFonts w:ascii="Arial" w:hAnsi="Arial" w:cs="Arial"/>
        </w:rPr>
        <w:t> </w:t>
      </w:r>
      <w:r w:rsidR="00494DA4">
        <w:rPr>
          <w:rFonts w:ascii="Arial" w:hAnsi="Arial" w:cs="Arial"/>
        </w:rPr>
        <w:t>treści wniosku</w:t>
      </w:r>
      <w:r w:rsidRPr="001E02BA">
        <w:rPr>
          <w:rFonts w:ascii="Arial" w:hAnsi="Arial" w:cs="Arial"/>
        </w:rPr>
        <w:t xml:space="preserve">, że projekt jest zgodny z </w:t>
      </w:r>
      <w:r w:rsidRPr="001E02BA">
        <w:rPr>
          <w:rFonts w:ascii="Arial" w:eastAsia="MyriadPro-Regular" w:hAnsi="Arial" w:cs="Arial"/>
        </w:rPr>
        <w:t xml:space="preserve"> Konwencją o Prawach Osób Niepełnosprawnych</w:t>
      </w:r>
      <w:r w:rsidR="00494DA4">
        <w:rPr>
          <w:rFonts w:ascii="Arial" w:eastAsia="MyriadPro-Regular" w:hAnsi="Arial" w:cs="Arial"/>
        </w:rPr>
        <w:t>. Możesz tego nie zrobić jedynie w przypadku projektów, których zakres i zawartość są neutralne. Oceniający ten aspekt ocenia również poprzez analizę założeń projektu – czy z</w:t>
      </w:r>
      <w:r w:rsidR="00A00A07">
        <w:rPr>
          <w:rFonts w:ascii="Arial" w:eastAsia="MyriadPro-Regular" w:hAnsi="Arial" w:cs="Arial"/>
        </w:rPr>
        <w:t> </w:t>
      </w:r>
      <w:r w:rsidR="00494DA4">
        <w:rPr>
          <w:rFonts w:ascii="Arial" w:eastAsia="MyriadPro-Regular" w:hAnsi="Arial" w:cs="Arial"/>
        </w:rPr>
        <w:t>informacji zawartych we wniosku nie wynika brak sprzeczności z wymogami Konwencji.</w:t>
      </w:r>
    </w:p>
    <w:p w14:paraId="74947571" w14:textId="77777777" w:rsidR="00401BF8" w:rsidRDefault="00DB7B04" w:rsidP="00E06270">
      <w:pPr>
        <w:spacing w:before="120" w:after="120" w:line="271" w:lineRule="auto"/>
        <w:rPr>
          <w:rStyle w:val="markedcontent"/>
          <w:rFonts w:ascii="Arial" w:hAnsi="Arial" w:cs="Arial"/>
        </w:rPr>
      </w:pPr>
      <w:r w:rsidRPr="001E02BA">
        <w:rPr>
          <w:rFonts w:ascii="Arial" w:eastAsia="MyriadPro-Regular" w:hAnsi="Arial" w:cs="Arial"/>
          <w:b/>
        </w:rPr>
        <w:t>Komponent</w:t>
      </w:r>
      <w:r w:rsidR="002424AC">
        <w:rPr>
          <w:rFonts w:ascii="Arial" w:eastAsia="MyriadPro-Regular" w:hAnsi="Arial" w:cs="Arial"/>
          <w:b/>
        </w:rPr>
        <w:t xml:space="preserve"> - </w:t>
      </w:r>
      <w:r w:rsidR="004B1003" w:rsidRPr="00494DA4">
        <w:rPr>
          <w:rFonts w:ascii="Arial" w:hAnsi="Arial" w:cs="Arial"/>
          <w:b/>
          <w:iCs/>
        </w:rPr>
        <w:t>Zgodność</w:t>
      </w:r>
      <w:r w:rsidR="004B1003" w:rsidRPr="00B808CF">
        <w:rPr>
          <w:rFonts w:ascii="Arial" w:hAnsi="Arial" w:cs="Arial"/>
          <w:b/>
          <w:iCs/>
        </w:rPr>
        <w:t xml:space="preserve"> z Kartą Praw Podstawowych Unii Europejskiej</w:t>
      </w:r>
      <w:r w:rsidR="004B1003" w:rsidRPr="00B808CF">
        <w:rPr>
          <w:rFonts w:ascii="Arial" w:hAnsi="Arial" w:cs="Arial"/>
          <w:iCs/>
        </w:rPr>
        <w:t xml:space="preserve"> </w:t>
      </w:r>
      <w:r w:rsidR="003E44CE">
        <w:rPr>
          <w:rFonts w:ascii="Arial" w:hAnsi="Arial" w:cs="Arial"/>
          <w:iCs/>
        </w:rPr>
        <w:t>(KPP)</w:t>
      </w:r>
      <w:r w:rsidR="004B1003" w:rsidRPr="00B808CF">
        <w:rPr>
          <w:rFonts w:ascii="Arial" w:hAnsi="Arial" w:cs="Arial"/>
          <w:iCs/>
        </w:rPr>
        <w:t xml:space="preserve"> -</w:t>
      </w:r>
      <w:r w:rsidR="009D06D4" w:rsidRPr="00B808CF">
        <w:rPr>
          <w:rFonts w:ascii="Arial" w:hAnsi="Arial" w:cs="Arial"/>
          <w:iCs/>
        </w:rPr>
        <w:t xml:space="preserve"> pole opisowe zawierające </w:t>
      </w:r>
      <w:r w:rsidR="00F34AA9">
        <w:rPr>
          <w:rFonts w:ascii="Arial" w:hAnsi="Arial" w:cs="Arial"/>
          <w:iCs/>
        </w:rPr>
        <w:t xml:space="preserve">maksymalnie </w:t>
      </w:r>
      <w:r w:rsidR="009D06D4" w:rsidRPr="00B808CF">
        <w:rPr>
          <w:rFonts w:ascii="Arial" w:hAnsi="Arial" w:cs="Arial"/>
          <w:iCs/>
        </w:rPr>
        <w:t xml:space="preserve">4000 znaków. W tym polu </w:t>
      </w:r>
      <w:r w:rsidR="00A00A07">
        <w:rPr>
          <w:rFonts w:ascii="Arial" w:hAnsi="Arial" w:cs="Arial"/>
          <w:iCs/>
        </w:rPr>
        <w:t>potwierdź</w:t>
      </w:r>
      <w:r w:rsidR="00494DA4" w:rsidRPr="006E1F5C">
        <w:rPr>
          <w:rFonts w:ascii="Arial" w:hAnsi="Arial" w:cs="Arial"/>
        </w:rPr>
        <w:t xml:space="preserve"> bezpośrednio</w:t>
      </w:r>
      <w:r w:rsidR="00494DA4">
        <w:rPr>
          <w:rFonts w:ascii="Arial" w:hAnsi="Arial" w:cs="Arial"/>
        </w:rPr>
        <w:t xml:space="preserve"> w</w:t>
      </w:r>
      <w:r w:rsidR="00AE4926">
        <w:rPr>
          <w:rFonts w:ascii="Arial" w:hAnsi="Arial" w:cs="Arial"/>
        </w:rPr>
        <w:t> </w:t>
      </w:r>
      <w:r w:rsidR="00494DA4">
        <w:rPr>
          <w:rFonts w:ascii="Arial" w:hAnsi="Arial" w:cs="Arial"/>
        </w:rPr>
        <w:t>treści wniosku</w:t>
      </w:r>
      <w:r w:rsidR="00494DA4" w:rsidRPr="006E1F5C">
        <w:rPr>
          <w:rFonts w:ascii="Arial" w:hAnsi="Arial" w:cs="Arial"/>
        </w:rPr>
        <w:t xml:space="preserve">, że projekt jest zgodny </w:t>
      </w:r>
      <w:r w:rsidR="006E4FC1">
        <w:rPr>
          <w:rFonts w:ascii="Arial" w:hAnsi="Arial" w:cs="Arial"/>
        </w:rPr>
        <w:t>z</w:t>
      </w:r>
      <w:r w:rsidR="00862452" w:rsidRPr="00B808CF">
        <w:rPr>
          <w:rFonts w:ascii="Arial" w:hAnsi="Arial" w:cs="Arial"/>
        </w:rPr>
        <w:t xml:space="preserve"> postanowienia</w:t>
      </w:r>
      <w:r w:rsidR="00862452">
        <w:rPr>
          <w:rFonts w:ascii="Arial" w:hAnsi="Arial" w:cs="Arial"/>
        </w:rPr>
        <w:t xml:space="preserve">mi Karty praw podstawowych Unii </w:t>
      </w:r>
      <w:r w:rsidR="00862452" w:rsidRPr="00B808CF">
        <w:rPr>
          <w:rFonts w:ascii="Arial" w:hAnsi="Arial" w:cs="Arial"/>
        </w:rPr>
        <w:t>Europejskiej ( Dz. Urz. UE C 326 z 26.10.2012, str. 391) oraz został przygotowany/zostanie przygotowany i zrealizowany z  poszanowaniem praw podstawowych.</w:t>
      </w:r>
      <w:r w:rsidR="00401BF8">
        <w:rPr>
          <w:rFonts w:ascii="Arial" w:hAnsi="Arial" w:cs="Arial"/>
        </w:rPr>
        <w:t xml:space="preserve"> </w:t>
      </w:r>
      <w:r w:rsidR="00401BF8">
        <w:rPr>
          <w:rFonts w:ascii="Arial" w:hAnsi="Arial" w:cs="Arial"/>
          <w:iCs/>
        </w:rPr>
        <w:t xml:space="preserve">W celu weryfikacji sposobu spełnienia wskazanej zgodności korzystaj z </w:t>
      </w:r>
      <w:r w:rsidR="00401BF8" w:rsidRPr="004F28D5">
        <w:rPr>
          <w:rFonts w:ascii="Arial" w:hAnsi="Arial" w:cs="Arial"/>
          <w:i/>
          <w:iCs/>
        </w:rPr>
        <w:t>Wytycznych dotyczących zapewnienia poszanowania Karty praw podstawowych Unii Europejskiej</w:t>
      </w:r>
      <w:r w:rsidR="00401BF8">
        <w:rPr>
          <w:rFonts w:ascii="Arial" w:hAnsi="Arial" w:cs="Arial"/>
          <w:i/>
          <w:iCs/>
        </w:rPr>
        <w:t xml:space="preserve"> </w:t>
      </w:r>
      <w:r w:rsidR="00401BF8">
        <w:rPr>
          <w:rStyle w:val="markedcontent"/>
          <w:rFonts w:ascii="Arial" w:hAnsi="Arial" w:cs="Arial"/>
        </w:rPr>
        <w:t>(2016/C 269/01) i pytań zawartych w załączniku nr III do niniejszego dokumentu, pomogą Ci one realizować projekt w zgodzie z KPP.</w:t>
      </w:r>
    </w:p>
    <w:p w14:paraId="7E6A727F" w14:textId="77777777" w:rsidR="0087322F" w:rsidRPr="001E02BA" w:rsidRDefault="00494DA4" w:rsidP="00E06270">
      <w:pPr>
        <w:spacing w:before="120" w:after="120" w:line="271" w:lineRule="auto"/>
        <w:rPr>
          <w:rFonts w:ascii="Arial" w:hAnsi="Arial" w:cs="Arial"/>
          <w:iCs/>
        </w:rPr>
      </w:pPr>
      <w:r>
        <w:rPr>
          <w:rFonts w:ascii="Arial" w:eastAsia="MyriadPro-Regular" w:hAnsi="Arial" w:cs="Arial"/>
        </w:rPr>
        <w:t xml:space="preserve">Oceniający ten aspekt ocenia również poprzez analizę założeń projektu – czy z informacji zawartych we wniosku nie wynika brak sprzeczności z wymogami </w:t>
      </w:r>
      <w:r w:rsidR="00862452">
        <w:rPr>
          <w:rFonts w:ascii="Arial" w:eastAsia="MyriadPro-Regular" w:hAnsi="Arial" w:cs="Arial"/>
        </w:rPr>
        <w:t>KPP</w:t>
      </w:r>
      <w:r>
        <w:rPr>
          <w:rFonts w:ascii="Arial" w:eastAsia="MyriadPro-Regular" w:hAnsi="Arial" w:cs="Arial"/>
        </w:rPr>
        <w:t>.</w:t>
      </w:r>
    </w:p>
    <w:p w14:paraId="54B77B7B" w14:textId="77777777" w:rsidR="006E031F" w:rsidRPr="001E02BA" w:rsidRDefault="00862452" w:rsidP="00E06270">
      <w:pPr>
        <w:autoSpaceDE w:val="0"/>
        <w:autoSpaceDN w:val="0"/>
        <w:adjustRightInd w:val="0"/>
        <w:spacing w:before="120" w:after="120" w:line="271" w:lineRule="auto"/>
        <w:rPr>
          <w:rFonts w:ascii="Arial" w:hAnsi="Arial" w:cs="Arial"/>
        </w:rPr>
      </w:pPr>
      <w:r w:rsidRPr="006E1F5C">
        <w:rPr>
          <w:rFonts w:ascii="Arial" w:eastAsia="MyriadPro-Regular" w:hAnsi="Arial" w:cs="Arial"/>
          <w:b/>
        </w:rPr>
        <w:t>Komponent</w:t>
      </w:r>
      <w:r w:rsidR="002424AC">
        <w:rPr>
          <w:rFonts w:ascii="Arial" w:eastAsia="MyriadPro-Regular" w:hAnsi="Arial" w:cs="Arial"/>
          <w:b/>
        </w:rPr>
        <w:t xml:space="preserve"> -</w:t>
      </w:r>
      <w:r w:rsidRPr="00B808CF" w:rsidDel="00862452">
        <w:rPr>
          <w:rFonts w:ascii="Arial" w:hAnsi="Arial" w:cs="Arial"/>
          <w:iCs/>
        </w:rPr>
        <w:t xml:space="preserve"> </w:t>
      </w:r>
      <w:r w:rsidR="004B1003" w:rsidRPr="00B808CF">
        <w:rPr>
          <w:rFonts w:ascii="Arial" w:hAnsi="Arial" w:cs="Arial"/>
          <w:b/>
        </w:rPr>
        <w:t xml:space="preserve">Zgodność z zasadą zrównoważonego rozwoju </w:t>
      </w:r>
      <w:r w:rsidR="003E44CE">
        <w:rPr>
          <w:rFonts w:ascii="Arial" w:hAnsi="Arial" w:cs="Arial"/>
          <w:b/>
        </w:rPr>
        <w:t xml:space="preserve">(ZZR) </w:t>
      </w:r>
      <w:r w:rsidR="004B1003" w:rsidRPr="00B808CF">
        <w:rPr>
          <w:rFonts w:ascii="Arial" w:hAnsi="Arial" w:cs="Arial"/>
          <w:b/>
        </w:rPr>
        <w:t>oraz z zasadą „nie czyń poważnych szkód</w:t>
      </w:r>
      <w:r w:rsidR="004B1003" w:rsidRPr="00B808CF">
        <w:rPr>
          <w:rFonts w:ascii="Arial" w:hAnsi="Arial" w:cs="Arial"/>
        </w:rPr>
        <w:t xml:space="preserve">” </w:t>
      </w:r>
      <w:r w:rsidR="003E44CE">
        <w:rPr>
          <w:rFonts w:ascii="Arial" w:hAnsi="Arial" w:cs="Arial"/>
        </w:rPr>
        <w:t>(DNSH)</w:t>
      </w:r>
      <w:r w:rsidR="004B1003" w:rsidRPr="00B808CF">
        <w:rPr>
          <w:rFonts w:ascii="Arial" w:hAnsi="Arial" w:cs="Arial"/>
        </w:rPr>
        <w:t xml:space="preserve">- </w:t>
      </w:r>
      <w:r w:rsidR="009D06D4" w:rsidRPr="00B808CF">
        <w:rPr>
          <w:rFonts w:ascii="Arial" w:hAnsi="Arial" w:cs="Arial"/>
          <w:iCs/>
        </w:rPr>
        <w:t xml:space="preserve">pole opisowe zawierające </w:t>
      </w:r>
      <w:r w:rsidR="00F34AA9">
        <w:rPr>
          <w:rFonts w:ascii="Arial" w:hAnsi="Arial" w:cs="Arial"/>
          <w:iCs/>
        </w:rPr>
        <w:t xml:space="preserve">maksymalnie </w:t>
      </w:r>
      <w:r w:rsidR="009D06D4" w:rsidRPr="00B808CF">
        <w:rPr>
          <w:rFonts w:ascii="Arial" w:hAnsi="Arial" w:cs="Arial"/>
          <w:iCs/>
        </w:rPr>
        <w:t>4000 znaków. W</w:t>
      </w:r>
      <w:r w:rsidR="00AE4926">
        <w:rPr>
          <w:rFonts w:ascii="Arial" w:hAnsi="Arial" w:cs="Arial"/>
          <w:iCs/>
        </w:rPr>
        <w:t> </w:t>
      </w:r>
      <w:r w:rsidR="009D06D4" w:rsidRPr="00B808CF">
        <w:rPr>
          <w:rFonts w:ascii="Arial" w:hAnsi="Arial" w:cs="Arial"/>
          <w:iCs/>
        </w:rPr>
        <w:t xml:space="preserve">tym polu </w:t>
      </w:r>
      <w:r w:rsidR="006E031F">
        <w:rPr>
          <w:rFonts w:ascii="Arial" w:hAnsi="Arial" w:cs="Arial"/>
          <w:iCs/>
        </w:rPr>
        <w:t>wska</w:t>
      </w:r>
      <w:r w:rsidR="00612102">
        <w:rPr>
          <w:rFonts w:ascii="Arial" w:hAnsi="Arial" w:cs="Arial"/>
          <w:iCs/>
        </w:rPr>
        <w:t xml:space="preserve">ż </w:t>
      </w:r>
      <w:r w:rsidR="006E031F">
        <w:rPr>
          <w:rFonts w:ascii="Arial" w:hAnsi="Arial" w:cs="Arial"/>
          <w:iCs/>
        </w:rPr>
        <w:t>oraz uzasadni</w:t>
      </w:r>
      <w:r w:rsidR="00612102">
        <w:rPr>
          <w:rFonts w:ascii="Arial" w:hAnsi="Arial" w:cs="Arial"/>
          <w:iCs/>
        </w:rPr>
        <w:t>j</w:t>
      </w:r>
      <w:r w:rsidR="006E031F">
        <w:rPr>
          <w:rFonts w:ascii="Arial" w:hAnsi="Arial" w:cs="Arial"/>
          <w:iCs/>
        </w:rPr>
        <w:t xml:space="preserve"> że </w:t>
      </w:r>
      <w:r w:rsidR="009D06D4" w:rsidRPr="00B808CF">
        <w:rPr>
          <w:rFonts w:ascii="Arial" w:hAnsi="Arial" w:cs="Arial"/>
          <w:iCs/>
        </w:rPr>
        <w:t>p</w:t>
      </w:r>
      <w:r w:rsidR="004B1003" w:rsidRPr="00B808CF">
        <w:rPr>
          <w:rFonts w:ascii="Arial" w:hAnsi="Arial" w:cs="Arial"/>
        </w:rPr>
        <w:t>rojekt jest zgodny z</w:t>
      </w:r>
      <w:r w:rsidR="00D46D2F">
        <w:rPr>
          <w:rFonts w:ascii="Arial" w:hAnsi="Arial" w:cs="Arial"/>
        </w:rPr>
        <w:t> </w:t>
      </w:r>
      <w:r w:rsidR="004B1003" w:rsidRPr="00B808CF">
        <w:rPr>
          <w:rFonts w:ascii="Arial" w:hAnsi="Arial" w:cs="Arial"/>
        </w:rPr>
        <w:t>zasadą zrównoważonego rozwoju</w:t>
      </w:r>
      <w:r w:rsidR="006E031F">
        <w:rPr>
          <w:rFonts w:ascii="Arial" w:hAnsi="Arial" w:cs="Arial"/>
        </w:rPr>
        <w:t xml:space="preserve"> oraz zasadą DNSH. Realizacja zasady zrównoważonego rozwoju</w:t>
      </w:r>
      <w:r w:rsidR="004B1003" w:rsidRPr="00B808CF">
        <w:rPr>
          <w:rFonts w:ascii="Arial" w:hAnsi="Arial" w:cs="Arial"/>
        </w:rPr>
        <w:t xml:space="preserve"> </w:t>
      </w:r>
      <w:r w:rsidR="006E031F">
        <w:rPr>
          <w:rFonts w:ascii="Arial" w:hAnsi="Arial" w:cs="Arial"/>
        </w:rPr>
        <w:t xml:space="preserve">oznacza, że </w:t>
      </w:r>
      <w:r w:rsidR="00DB7B04" w:rsidRPr="001E02BA">
        <w:rPr>
          <w:rFonts w:ascii="Arial" w:hAnsi="Arial" w:cs="Arial"/>
        </w:rPr>
        <w:t>w planowaniu działań należy dążyć do synergii celów gospodarczych, społecznych i ochrony środowiska.</w:t>
      </w:r>
    </w:p>
    <w:p w14:paraId="1E08F594" w14:textId="77777777" w:rsidR="006E031F" w:rsidRPr="001E02BA" w:rsidRDefault="00DB7B04" w:rsidP="00E06270">
      <w:pPr>
        <w:autoSpaceDE w:val="0"/>
        <w:autoSpaceDN w:val="0"/>
        <w:adjustRightInd w:val="0"/>
        <w:spacing w:before="120" w:after="120" w:line="271" w:lineRule="auto"/>
        <w:rPr>
          <w:rFonts w:ascii="Arial" w:hAnsi="Arial" w:cs="Arial"/>
        </w:rPr>
      </w:pPr>
      <w:r w:rsidRPr="001E02BA">
        <w:rPr>
          <w:rFonts w:ascii="Arial" w:hAnsi="Arial" w:cs="Arial"/>
        </w:rPr>
        <w:t>Realizacja koncepcji zrównoważonego rozwoju powinna sprowadzać się m.in. do:</w:t>
      </w:r>
    </w:p>
    <w:p w14:paraId="58C1E4B6"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poszukiwania konsensusu pomiędzy dążeniem do maksymalizacji efektu ekonomicznego projektu a zwiększaniem efektywności wykorzystania zasobów (np. energii, wody i</w:t>
      </w:r>
      <w:r w:rsidR="00B15B85">
        <w:rPr>
          <w:rFonts w:ascii="Arial" w:hAnsi="Arial" w:cs="Arial"/>
        </w:rPr>
        <w:t> </w:t>
      </w:r>
      <w:r w:rsidRPr="001E02BA">
        <w:rPr>
          <w:rFonts w:ascii="Arial" w:hAnsi="Arial" w:cs="Arial"/>
        </w:rPr>
        <w:t xml:space="preserve">surowców mineralnych) i zmniejszeniem negatywnych oddziaływań na środowisko; </w:t>
      </w:r>
    </w:p>
    <w:p w14:paraId="217011EE"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postrzegania odpadów jako źródła zasobów (w tym zastępowania surowców pierwotnych surowcami wtórnymi, powstającymi z odpadów), w tym m.in. do dążenia do maksymalizacji wykorzystywania odpadów jako surowców, gospodarowania odpadami zgodnie z hierarchią sposobów postępowania z odpadami;</w:t>
      </w:r>
    </w:p>
    <w:p w14:paraId="636C9BF2" w14:textId="77777777" w:rsidR="006E031F" w:rsidRPr="001E02BA" w:rsidRDefault="00DB7B04" w:rsidP="006E7F2E">
      <w:pPr>
        <w:pStyle w:val="Akapitzlist"/>
        <w:numPr>
          <w:ilvl w:val="0"/>
          <w:numId w:val="24"/>
        </w:numPr>
        <w:autoSpaceDE w:val="0"/>
        <w:autoSpaceDN w:val="0"/>
        <w:adjustRightInd w:val="0"/>
        <w:spacing w:before="120" w:after="120" w:line="271" w:lineRule="auto"/>
        <w:ind w:left="263" w:hanging="218"/>
        <w:contextualSpacing w:val="0"/>
        <w:rPr>
          <w:rFonts w:ascii="Arial" w:hAnsi="Arial" w:cs="Arial"/>
        </w:rPr>
      </w:pPr>
      <w:r w:rsidRPr="001E02BA">
        <w:rPr>
          <w:rFonts w:ascii="Arial" w:hAnsi="Arial" w:cs="Arial"/>
        </w:rPr>
        <w:t>dążenia do zamykania obiegów surowcowych, a w tym maksymalizacji oszczędności wody i energii.</w:t>
      </w:r>
    </w:p>
    <w:p w14:paraId="58A76D80" w14:textId="77777777" w:rsidR="006E031F" w:rsidRDefault="00DB7B04">
      <w:pPr>
        <w:spacing w:before="120" w:after="120" w:line="271" w:lineRule="auto"/>
        <w:rPr>
          <w:rFonts w:ascii="Arial" w:hAnsi="Arial" w:cs="Arial"/>
        </w:rPr>
      </w:pPr>
      <w:r w:rsidRPr="001E02BA">
        <w:rPr>
          <w:rFonts w:ascii="Arial" w:hAnsi="Arial" w:cs="Arial"/>
        </w:rPr>
        <w:lastRenderedPageBreak/>
        <w:t xml:space="preserve">Zasada zrównoważonego rozwoju prowadzi do minimalizacji oddziaływania człowieka na środowisko. </w:t>
      </w:r>
      <w:r w:rsidR="00022DEC">
        <w:rPr>
          <w:rFonts w:ascii="Arial" w:hAnsi="Arial" w:cs="Arial"/>
        </w:rPr>
        <w:t xml:space="preserve"> </w:t>
      </w:r>
    </w:p>
    <w:p w14:paraId="2A20B87E" w14:textId="77777777" w:rsidR="00201039" w:rsidRDefault="00DB7B04" w:rsidP="00E06270">
      <w:pPr>
        <w:spacing w:before="120" w:after="120" w:line="271" w:lineRule="auto"/>
        <w:rPr>
          <w:rFonts w:ascii="Arial" w:hAnsi="Arial" w:cs="Arial"/>
        </w:rPr>
      </w:pPr>
      <w:r w:rsidRPr="001E02BA">
        <w:rPr>
          <w:rFonts w:ascii="Arial" w:hAnsi="Arial" w:cs="Arial"/>
        </w:rPr>
        <w:t xml:space="preserve">Zasada DNSH </w:t>
      </w:r>
      <w:r w:rsidR="006E031F">
        <w:rPr>
          <w:rFonts w:ascii="Arial" w:hAnsi="Arial" w:cs="Arial"/>
        </w:rPr>
        <w:t>-</w:t>
      </w:r>
      <w:r w:rsidR="006E031F" w:rsidRPr="00B808CF">
        <w:rPr>
          <w:rFonts w:ascii="Arial" w:hAnsi="Arial" w:cs="Arial"/>
        </w:rPr>
        <w:t>„nie czyń poważnych szkód” środowisku (</w:t>
      </w:r>
      <w:r w:rsidR="006E031F" w:rsidRPr="00892349">
        <w:rPr>
          <w:rFonts w:ascii="Arial" w:hAnsi="Arial" w:cs="Arial"/>
        </w:rPr>
        <w:t xml:space="preserve">„Do no </w:t>
      </w:r>
      <w:proofErr w:type="spellStart"/>
      <w:r w:rsidR="006E031F" w:rsidRPr="00892349">
        <w:rPr>
          <w:rFonts w:ascii="Arial" w:hAnsi="Arial" w:cs="Arial"/>
        </w:rPr>
        <w:t>significant</w:t>
      </w:r>
      <w:proofErr w:type="spellEnd"/>
      <w:r w:rsidR="006E031F" w:rsidRPr="00892349">
        <w:rPr>
          <w:rFonts w:ascii="Arial" w:hAnsi="Arial" w:cs="Arial"/>
        </w:rPr>
        <w:t xml:space="preserve"> </w:t>
      </w:r>
      <w:proofErr w:type="spellStart"/>
      <w:r w:rsidR="006E031F" w:rsidRPr="00892349">
        <w:rPr>
          <w:rFonts w:ascii="Arial" w:hAnsi="Arial" w:cs="Arial"/>
        </w:rPr>
        <w:t>harm</w:t>
      </w:r>
      <w:proofErr w:type="spellEnd"/>
      <w:r w:rsidR="006E031F" w:rsidRPr="00892349">
        <w:rPr>
          <w:rFonts w:ascii="Arial" w:hAnsi="Arial" w:cs="Arial"/>
        </w:rPr>
        <w:t>”</w:t>
      </w:r>
      <w:r w:rsidR="006E031F" w:rsidRPr="00B808CF">
        <w:rPr>
          <w:rFonts w:ascii="Arial" w:hAnsi="Arial" w:cs="Arial"/>
        </w:rPr>
        <w:t>)</w:t>
      </w:r>
      <w:r w:rsidR="00612102">
        <w:rPr>
          <w:rFonts w:ascii="Arial" w:hAnsi="Arial" w:cs="Arial"/>
        </w:rPr>
        <w:t xml:space="preserve"> -</w:t>
      </w:r>
      <w:r w:rsidR="006E031F">
        <w:rPr>
          <w:rFonts w:ascii="Arial" w:hAnsi="Arial" w:cs="Arial"/>
        </w:rPr>
        <w:t xml:space="preserve"> </w:t>
      </w:r>
      <w:r w:rsidRPr="001E02BA">
        <w:rPr>
          <w:rFonts w:ascii="Arial" w:hAnsi="Arial" w:cs="Arial"/>
        </w:rPr>
        <w:t xml:space="preserve">jest nową zasadą horyzontalną, obowiązkową do spełnienia dla wszystkich interwencji dofinansowywanych w ramach perspektywy </w:t>
      </w:r>
      <w:r w:rsidR="00201039">
        <w:rPr>
          <w:rFonts w:ascii="Arial" w:hAnsi="Arial" w:cs="Arial"/>
        </w:rPr>
        <w:t>2021-2027,zdefiniowaną w 6 celach środowiskowych:</w:t>
      </w:r>
      <w:r w:rsidRPr="001E02BA">
        <w:rPr>
          <w:rFonts w:ascii="Arial" w:hAnsi="Arial" w:cs="Arial"/>
        </w:rPr>
        <w:t xml:space="preserve"> </w:t>
      </w:r>
    </w:p>
    <w:p w14:paraId="44529051" w14:textId="77777777" w:rsidR="00E06270" w:rsidRDefault="00DB7B04" w:rsidP="00E06270">
      <w:pPr>
        <w:spacing w:before="120" w:after="120" w:line="271" w:lineRule="auto"/>
        <w:rPr>
          <w:rFonts w:ascii="Arial" w:hAnsi="Arial" w:cs="Arial"/>
        </w:rPr>
      </w:pPr>
      <w:r w:rsidRPr="001E02BA">
        <w:rPr>
          <w:rFonts w:ascii="Arial" w:hAnsi="Arial" w:cs="Arial"/>
        </w:rPr>
        <w:t>1) łagodzenie zmian klimatu,</w:t>
      </w:r>
      <w:r w:rsidRPr="001E02BA">
        <w:rPr>
          <w:rFonts w:ascii="Arial" w:hAnsi="Arial" w:cs="Arial"/>
        </w:rPr>
        <w:br/>
        <w:t>2) adaptacja do zmian klimatu,</w:t>
      </w:r>
      <w:r w:rsidRPr="001E02BA">
        <w:rPr>
          <w:rFonts w:ascii="Arial" w:hAnsi="Arial" w:cs="Arial"/>
        </w:rPr>
        <w:br/>
        <w:t>3) zrównoważone wykorzystanie i ochrona zasobów wodnych i morskich,</w:t>
      </w:r>
      <w:r w:rsidRPr="001E02BA">
        <w:rPr>
          <w:rFonts w:ascii="Arial" w:hAnsi="Arial" w:cs="Arial"/>
        </w:rPr>
        <w:br/>
        <w:t>4) gospodarka o obiegu zamkniętym;</w:t>
      </w:r>
      <w:r w:rsidRPr="001E02BA">
        <w:rPr>
          <w:rFonts w:ascii="Arial" w:hAnsi="Arial" w:cs="Arial"/>
        </w:rPr>
        <w:br/>
        <w:t>5) zapobieganie zanieczyszczeniu i jego kontroli,</w:t>
      </w:r>
      <w:r w:rsidRPr="001E02BA">
        <w:rPr>
          <w:rFonts w:ascii="Arial" w:hAnsi="Arial" w:cs="Arial"/>
        </w:rPr>
        <w:br/>
        <w:t>6) ochrona i odbudowa bioróżnorodności i ekosystemów.</w:t>
      </w:r>
      <w:r w:rsidR="00B15B85">
        <w:rPr>
          <w:rFonts w:ascii="Arial" w:hAnsi="Arial" w:cs="Arial"/>
        </w:rPr>
        <w:t xml:space="preserve"> </w:t>
      </w:r>
    </w:p>
    <w:p w14:paraId="2E774566" w14:textId="77777777" w:rsidR="00862452" w:rsidRDefault="009D06D4" w:rsidP="00E06270">
      <w:pPr>
        <w:spacing w:before="120" w:after="120" w:line="271" w:lineRule="auto"/>
        <w:rPr>
          <w:rFonts w:ascii="Arial" w:hAnsi="Arial" w:cs="Arial"/>
        </w:rPr>
      </w:pPr>
      <w:r w:rsidRPr="00B808CF">
        <w:rPr>
          <w:rFonts w:ascii="Arial" w:hAnsi="Arial" w:cs="Arial"/>
        </w:rPr>
        <w:t xml:space="preserve">W tej części </w:t>
      </w:r>
      <w:r w:rsidR="004B1003" w:rsidRPr="00B808CF">
        <w:rPr>
          <w:rFonts w:ascii="Arial" w:hAnsi="Arial" w:cs="Arial"/>
        </w:rPr>
        <w:t xml:space="preserve">wniosku o dofinansowanie projektu </w:t>
      </w:r>
      <w:r w:rsidR="006E031F">
        <w:rPr>
          <w:rFonts w:ascii="Arial" w:hAnsi="Arial" w:cs="Arial"/>
        </w:rPr>
        <w:t>musisz określić nie tylko wpływ projektu na te polityki (pamiętaj - zawsze pozytywny) ale i wskazać</w:t>
      </w:r>
      <w:r w:rsidRPr="00B808CF">
        <w:rPr>
          <w:rFonts w:ascii="Arial" w:hAnsi="Arial" w:cs="Arial"/>
        </w:rPr>
        <w:t xml:space="preserve"> jakie zostaną przyjęte rozwiązania </w:t>
      </w:r>
      <w:r w:rsidR="004B1003" w:rsidRPr="00B808CF">
        <w:rPr>
          <w:rFonts w:ascii="Arial" w:hAnsi="Arial" w:cs="Arial"/>
        </w:rPr>
        <w:t xml:space="preserve">minimalizujące </w:t>
      </w:r>
      <w:r w:rsidR="00201039">
        <w:rPr>
          <w:rFonts w:ascii="Arial" w:hAnsi="Arial" w:cs="Arial"/>
        </w:rPr>
        <w:t xml:space="preserve">(tam gdzie jest to możliwe) </w:t>
      </w:r>
      <w:r w:rsidR="004B1003" w:rsidRPr="00B808CF">
        <w:rPr>
          <w:rFonts w:ascii="Arial" w:hAnsi="Arial" w:cs="Arial"/>
        </w:rPr>
        <w:t>oddziaływanie działalności człowieka na środowisko takie jak np.: oszczędność energii i wody, powtórne wykorzystanie zasobów, ograniczenie wpływu na bioróżnorodność, podnoszenie świadomości ekologicznej</w:t>
      </w:r>
      <w:r w:rsidR="00862452">
        <w:rPr>
          <w:rFonts w:ascii="Arial" w:hAnsi="Arial" w:cs="Arial"/>
        </w:rPr>
        <w:t>.</w:t>
      </w:r>
      <w:r w:rsidR="006E031F">
        <w:rPr>
          <w:rFonts w:ascii="Arial" w:hAnsi="Arial" w:cs="Arial"/>
        </w:rPr>
        <w:t xml:space="preserve"> </w:t>
      </w:r>
      <w:r w:rsidR="00201039" w:rsidRPr="00201039">
        <w:rPr>
          <w:rFonts w:ascii="Arial" w:hAnsi="Arial" w:cs="Arial"/>
        </w:rPr>
        <w:t xml:space="preserve"> </w:t>
      </w:r>
      <w:r w:rsidR="00201039" w:rsidRPr="006E1F5C">
        <w:rPr>
          <w:rFonts w:ascii="Arial" w:hAnsi="Arial" w:cs="Arial"/>
        </w:rPr>
        <w:t xml:space="preserve">Aby uznać że projekt jest zgodny z </w:t>
      </w:r>
      <w:r w:rsidR="00721077">
        <w:rPr>
          <w:rFonts w:ascii="Arial" w:hAnsi="Arial" w:cs="Arial"/>
        </w:rPr>
        <w:t>zasadą</w:t>
      </w:r>
      <w:r w:rsidR="00201039" w:rsidRPr="006E1F5C">
        <w:rPr>
          <w:rFonts w:ascii="Arial" w:hAnsi="Arial" w:cs="Arial"/>
        </w:rPr>
        <w:t xml:space="preserve"> </w:t>
      </w:r>
      <w:r w:rsidR="006E031F">
        <w:rPr>
          <w:rFonts w:ascii="Arial" w:hAnsi="Arial" w:cs="Arial"/>
        </w:rPr>
        <w:t xml:space="preserve">zrównoważonego rozwoju oraz </w:t>
      </w:r>
      <w:r w:rsidR="00201039" w:rsidRPr="006E1F5C">
        <w:rPr>
          <w:rFonts w:ascii="Arial" w:hAnsi="Arial" w:cs="Arial"/>
        </w:rPr>
        <w:t>zasadą</w:t>
      </w:r>
      <w:r w:rsidR="00201039">
        <w:rPr>
          <w:rFonts w:ascii="Arial" w:hAnsi="Arial" w:cs="Arial"/>
        </w:rPr>
        <w:t xml:space="preserve"> DNSH</w:t>
      </w:r>
      <w:r w:rsidR="00201039" w:rsidRPr="006E1F5C">
        <w:rPr>
          <w:rFonts w:ascii="Arial" w:hAnsi="Arial" w:cs="Arial"/>
        </w:rPr>
        <w:t xml:space="preserve"> </w:t>
      </w:r>
      <w:r w:rsidR="006E031F">
        <w:rPr>
          <w:rFonts w:ascii="Arial" w:hAnsi="Arial" w:cs="Arial"/>
        </w:rPr>
        <w:t>opis w</w:t>
      </w:r>
      <w:r w:rsidR="00AE4926">
        <w:rPr>
          <w:rFonts w:ascii="Arial" w:hAnsi="Arial" w:cs="Arial"/>
        </w:rPr>
        <w:t> </w:t>
      </w:r>
      <w:r w:rsidR="006E031F">
        <w:rPr>
          <w:rFonts w:ascii="Arial" w:hAnsi="Arial" w:cs="Arial"/>
        </w:rPr>
        <w:t>tej części wniosku</w:t>
      </w:r>
      <w:r w:rsidR="00201039">
        <w:rPr>
          <w:rFonts w:ascii="Arial" w:hAnsi="Arial" w:cs="Arial"/>
        </w:rPr>
        <w:t xml:space="preserve"> </w:t>
      </w:r>
      <w:r w:rsidR="006E031F">
        <w:rPr>
          <w:rFonts w:ascii="Arial" w:hAnsi="Arial" w:cs="Arial"/>
        </w:rPr>
        <w:t>musi wskazywać na</w:t>
      </w:r>
      <w:r w:rsidR="00201039">
        <w:rPr>
          <w:rFonts w:ascii="Arial" w:hAnsi="Arial" w:cs="Arial"/>
        </w:rPr>
        <w:t xml:space="preserve"> pozytywny</w:t>
      </w:r>
      <w:r w:rsidR="00201039" w:rsidRPr="006E1F5C">
        <w:rPr>
          <w:rFonts w:ascii="Arial" w:hAnsi="Arial" w:cs="Arial"/>
        </w:rPr>
        <w:t xml:space="preserve"> wpływ</w:t>
      </w:r>
      <w:r w:rsidR="00201039">
        <w:rPr>
          <w:rFonts w:ascii="Arial" w:hAnsi="Arial" w:cs="Arial"/>
        </w:rPr>
        <w:t xml:space="preserve"> </w:t>
      </w:r>
      <w:r w:rsidR="006E031F">
        <w:rPr>
          <w:rFonts w:ascii="Arial" w:hAnsi="Arial" w:cs="Arial"/>
        </w:rPr>
        <w:t xml:space="preserve">wyżej </w:t>
      </w:r>
      <w:r w:rsidR="00721077">
        <w:rPr>
          <w:rFonts w:ascii="Arial" w:hAnsi="Arial" w:cs="Arial"/>
        </w:rPr>
        <w:t>wymienionej</w:t>
      </w:r>
      <w:r w:rsidR="006E031F">
        <w:rPr>
          <w:rFonts w:ascii="Arial" w:hAnsi="Arial" w:cs="Arial"/>
        </w:rPr>
        <w:t xml:space="preserve"> polityki.</w:t>
      </w:r>
      <w:r w:rsidR="00201039" w:rsidRPr="006E1F5C">
        <w:rPr>
          <w:rFonts w:ascii="Arial" w:hAnsi="Arial" w:cs="Arial"/>
        </w:rPr>
        <w:t xml:space="preserve"> </w:t>
      </w:r>
      <w:r w:rsidR="006E031F">
        <w:rPr>
          <w:rFonts w:ascii="Arial" w:hAnsi="Arial" w:cs="Arial"/>
        </w:rPr>
        <w:t>W</w:t>
      </w:r>
      <w:r w:rsidR="00AE4926">
        <w:rPr>
          <w:rFonts w:ascii="Arial" w:hAnsi="Arial" w:cs="Arial"/>
        </w:rPr>
        <w:t> </w:t>
      </w:r>
      <w:r w:rsidR="006E031F">
        <w:rPr>
          <w:rFonts w:ascii="Arial" w:hAnsi="Arial" w:cs="Arial"/>
        </w:rPr>
        <w:t>odniesieniu do zasady DSNH</w:t>
      </w:r>
      <w:r w:rsidR="00201039" w:rsidRPr="006E1F5C">
        <w:rPr>
          <w:rFonts w:ascii="Arial" w:hAnsi="Arial" w:cs="Arial"/>
        </w:rPr>
        <w:t xml:space="preserve"> projekt</w:t>
      </w:r>
      <w:r w:rsidR="006E031F">
        <w:rPr>
          <w:rFonts w:ascii="Arial" w:hAnsi="Arial" w:cs="Arial"/>
        </w:rPr>
        <w:t>y</w:t>
      </w:r>
      <w:r w:rsidR="00201039" w:rsidRPr="006E1F5C">
        <w:rPr>
          <w:rFonts w:ascii="Arial" w:hAnsi="Arial" w:cs="Arial"/>
        </w:rPr>
        <w:t xml:space="preserve"> EFS</w:t>
      </w:r>
      <w:r w:rsidR="00721077">
        <w:rPr>
          <w:rFonts w:ascii="Arial" w:hAnsi="Arial" w:cs="Arial"/>
        </w:rPr>
        <w:t>+</w:t>
      </w:r>
      <w:r w:rsidR="00201039" w:rsidRPr="006E1F5C">
        <w:rPr>
          <w:rFonts w:ascii="Arial" w:hAnsi="Arial" w:cs="Arial"/>
        </w:rPr>
        <w:t xml:space="preserve"> będą przede wszystkim </w:t>
      </w:r>
      <w:r w:rsidR="006E031F">
        <w:rPr>
          <w:rFonts w:ascii="Arial" w:hAnsi="Arial" w:cs="Arial"/>
        </w:rPr>
        <w:t xml:space="preserve">miały </w:t>
      </w:r>
      <w:r w:rsidR="00201039" w:rsidRPr="006E1F5C">
        <w:rPr>
          <w:rFonts w:ascii="Arial" w:hAnsi="Arial" w:cs="Arial"/>
        </w:rPr>
        <w:t>wpł</w:t>
      </w:r>
      <w:r w:rsidR="006E031F">
        <w:rPr>
          <w:rFonts w:ascii="Arial" w:hAnsi="Arial" w:cs="Arial"/>
        </w:rPr>
        <w:t>yw</w:t>
      </w:r>
      <w:r w:rsidR="00201039" w:rsidRPr="006E1F5C">
        <w:rPr>
          <w:rFonts w:ascii="Arial" w:hAnsi="Arial" w:cs="Arial"/>
        </w:rPr>
        <w:t xml:space="preserve"> pośredni</w:t>
      </w:r>
      <w:r w:rsidR="006E031F">
        <w:rPr>
          <w:rFonts w:ascii="Arial" w:hAnsi="Arial" w:cs="Arial"/>
        </w:rPr>
        <w:t xml:space="preserve"> na cele 1-6 tej zasady</w:t>
      </w:r>
      <w:r w:rsidR="00201039" w:rsidRPr="006E1F5C">
        <w:rPr>
          <w:rFonts w:ascii="Arial" w:hAnsi="Arial" w:cs="Arial"/>
        </w:rPr>
        <w:t xml:space="preserve">. </w:t>
      </w:r>
      <w:r w:rsidR="006E031F">
        <w:rPr>
          <w:rFonts w:ascii="Arial" w:hAnsi="Arial" w:cs="Arial"/>
        </w:rPr>
        <w:t xml:space="preserve"> Opis ten musi dotyczyć bezpośrednio lub pośrednio działań realizowanych w</w:t>
      </w:r>
      <w:r w:rsidR="00E06270">
        <w:rPr>
          <w:rFonts w:ascii="Arial" w:hAnsi="Arial" w:cs="Arial"/>
        </w:rPr>
        <w:t> </w:t>
      </w:r>
      <w:r w:rsidR="006E031F">
        <w:rPr>
          <w:rFonts w:ascii="Arial" w:hAnsi="Arial" w:cs="Arial"/>
        </w:rPr>
        <w:t xml:space="preserve">projekcie. </w:t>
      </w:r>
    </w:p>
    <w:p w14:paraId="30AE28F5" w14:textId="77777777" w:rsidR="0010654F" w:rsidRPr="00B808CF" w:rsidRDefault="00862452" w:rsidP="00E06270">
      <w:pPr>
        <w:spacing w:before="120" w:after="120" w:line="271" w:lineRule="auto"/>
        <w:rPr>
          <w:rFonts w:ascii="Arial" w:hAnsi="Arial" w:cs="Arial"/>
        </w:rPr>
      </w:pPr>
      <w:r w:rsidRPr="006E1F5C">
        <w:rPr>
          <w:rFonts w:ascii="Arial" w:hAnsi="Arial" w:cs="Arial"/>
          <w:b/>
        </w:rPr>
        <w:t xml:space="preserve">WAŻNE! </w:t>
      </w:r>
      <w:r w:rsidRPr="006E1F5C">
        <w:rPr>
          <w:rFonts w:ascii="Arial" w:hAnsi="Arial" w:cs="Arial"/>
        </w:rPr>
        <w:t xml:space="preserve">Oprócz opisu </w:t>
      </w:r>
      <w:r>
        <w:rPr>
          <w:rFonts w:ascii="Arial" w:hAnsi="Arial" w:cs="Arial"/>
        </w:rPr>
        <w:t xml:space="preserve">działań jakie zamierzasz podjąć </w:t>
      </w:r>
      <w:r w:rsidR="006E5582">
        <w:rPr>
          <w:rFonts w:ascii="Arial" w:hAnsi="Arial" w:cs="Arial"/>
        </w:rPr>
        <w:t xml:space="preserve">w zakresie </w:t>
      </w:r>
      <w:r w:rsidRPr="006E1F5C">
        <w:rPr>
          <w:rFonts w:ascii="Arial" w:hAnsi="Arial" w:cs="Arial"/>
        </w:rPr>
        <w:t>wpływu realizacji projektu na ww. polityki potwierdź bezpośrednio</w:t>
      </w:r>
      <w:r>
        <w:rPr>
          <w:rFonts w:ascii="Arial" w:hAnsi="Arial" w:cs="Arial"/>
        </w:rPr>
        <w:t xml:space="preserve"> w treści wniosku</w:t>
      </w:r>
      <w:r w:rsidRPr="006E1F5C">
        <w:rPr>
          <w:rFonts w:ascii="Arial" w:hAnsi="Arial" w:cs="Arial"/>
        </w:rPr>
        <w:t xml:space="preserve">, że </w:t>
      </w:r>
      <w:r w:rsidRPr="00B808CF">
        <w:rPr>
          <w:rFonts w:ascii="Arial" w:hAnsi="Arial" w:cs="Arial"/>
        </w:rPr>
        <w:t>planowane w</w:t>
      </w:r>
      <w:r>
        <w:rPr>
          <w:rFonts w:ascii="Arial" w:hAnsi="Arial" w:cs="Arial"/>
        </w:rPr>
        <w:t> </w:t>
      </w:r>
      <w:r w:rsidRPr="00B808CF">
        <w:rPr>
          <w:rFonts w:ascii="Arial" w:hAnsi="Arial" w:cs="Arial"/>
        </w:rPr>
        <w:t>ramach projektu działania są zgodne z zasadą „nie c</w:t>
      </w:r>
      <w:r w:rsidR="004C2D7C">
        <w:rPr>
          <w:rFonts w:ascii="Arial" w:hAnsi="Arial" w:cs="Arial"/>
        </w:rPr>
        <w:t>zyń poważnych szkód” środowisku</w:t>
      </w:r>
      <w:r w:rsidRPr="00B808CF">
        <w:rPr>
          <w:rFonts w:ascii="Arial" w:hAnsi="Arial" w:cs="Arial"/>
        </w:rPr>
        <w:t xml:space="preserve"> (DNSH).</w:t>
      </w:r>
    </w:p>
    <w:p w14:paraId="2465FCBF" w14:textId="77777777" w:rsidR="003C0E2B" w:rsidRDefault="002E6230" w:rsidP="00E06270">
      <w:pPr>
        <w:spacing w:before="120" w:after="120" w:line="271" w:lineRule="auto"/>
        <w:rPr>
          <w:rFonts w:ascii="Arial" w:hAnsi="Arial" w:cs="Arial"/>
        </w:rPr>
      </w:pPr>
      <w:r w:rsidRPr="00B808CF">
        <w:rPr>
          <w:rFonts w:ascii="Arial" w:hAnsi="Arial" w:cs="Arial"/>
          <w:b/>
        </w:rPr>
        <w:t xml:space="preserve">Komponent </w:t>
      </w:r>
      <w:r w:rsidR="001F6B9A">
        <w:rPr>
          <w:rFonts w:ascii="Arial" w:hAnsi="Arial" w:cs="Arial"/>
          <w:b/>
        </w:rPr>
        <w:t xml:space="preserve">- </w:t>
      </w:r>
      <w:r w:rsidRPr="00B808CF">
        <w:rPr>
          <w:rFonts w:ascii="Arial" w:hAnsi="Arial" w:cs="Arial"/>
          <w:b/>
        </w:rPr>
        <w:t>promocja projektu</w:t>
      </w:r>
      <w:r w:rsidRPr="00B808CF">
        <w:rPr>
          <w:rFonts w:ascii="Arial" w:hAnsi="Arial" w:cs="Arial"/>
        </w:rPr>
        <w:t xml:space="preserve"> – pole zawierające </w:t>
      </w:r>
      <w:r w:rsidR="00F34AA9">
        <w:rPr>
          <w:rFonts w:ascii="Arial" w:hAnsi="Arial" w:cs="Arial"/>
        </w:rPr>
        <w:t xml:space="preserve">maksymalnie </w:t>
      </w:r>
      <w:r w:rsidRPr="00B808CF">
        <w:rPr>
          <w:rFonts w:ascii="Arial" w:hAnsi="Arial" w:cs="Arial"/>
        </w:rPr>
        <w:t xml:space="preserve">4000 znaków. </w:t>
      </w:r>
      <w:r w:rsidR="009D06D4" w:rsidRPr="00B808CF">
        <w:rPr>
          <w:rFonts w:ascii="Arial" w:hAnsi="Arial" w:cs="Arial"/>
        </w:rPr>
        <w:t>W tym miejscu opis</w:t>
      </w:r>
      <w:r w:rsidR="00612102">
        <w:rPr>
          <w:rFonts w:ascii="Arial" w:hAnsi="Arial" w:cs="Arial"/>
        </w:rPr>
        <w:t>z</w:t>
      </w:r>
      <w:r w:rsidR="009D06D4" w:rsidRPr="00B808CF">
        <w:rPr>
          <w:rFonts w:ascii="Arial" w:hAnsi="Arial" w:cs="Arial"/>
        </w:rPr>
        <w:t xml:space="preserve"> sposób promocji projektu zarówno na etapie rekrutacji, realizacji projektu oraz upowszechniania jego efektów. Koniecznym jest wskazanie możliwości dotarcia do informacji o projekcie i oferowanym w nim wsparciu na etapie rekrutacji. </w:t>
      </w:r>
      <w:r w:rsidR="00612102">
        <w:rPr>
          <w:rFonts w:ascii="Arial" w:hAnsi="Arial" w:cs="Arial"/>
        </w:rPr>
        <w:t>O</w:t>
      </w:r>
      <w:r w:rsidR="009D06D4" w:rsidRPr="00B808CF">
        <w:rPr>
          <w:rFonts w:ascii="Arial" w:hAnsi="Arial" w:cs="Arial"/>
        </w:rPr>
        <w:t>pis</w:t>
      </w:r>
      <w:r w:rsidR="00612102">
        <w:rPr>
          <w:rFonts w:ascii="Arial" w:hAnsi="Arial" w:cs="Arial"/>
        </w:rPr>
        <w:t>z krótko</w:t>
      </w:r>
      <w:r w:rsidR="009D06D4" w:rsidRPr="00B808CF">
        <w:rPr>
          <w:rFonts w:ascii="Arial" w:hAnsi="Arial" w:cs="Arial"/>
        </w:rPr>
        <w:t xml:space="preserve"> strategię promocji z uwzględnieniem terminów, obszaru, grupy docelowej i kanałów informacyjnych.</w:t>
      </w:r>
      <w:r w:rsidR="003C0E2B">
        <w:rPr>
          <w:rFonts w:ascii="Arial" w:hAnsi="Arial" w:cs="Arial"/>
        </w:rPr>
        <w:t xml:space="preserve"> Nie zapomnij o informacji na temat:</w:t>
      </w:r>
    </w:p>
    <w:p w14:paraId="779DF8A2" w14:textId="77777777" w:rsidR="0087322F" w:rsidRDefault="00DB7B04" w:rsidP="00E06270">
      <w:pPr>
        <w:pStyle w:val="Akapitzlist"/>
        <w:numPr>
          <w:ilvl w:val="0"/>
          <w:numId w:val="26"/>
        </w:numPr>
        <w:spacing w:before="120" w:after="120" w:line="271" w:lineRule="auto"/>
        <w:contextualSpacing w:val="0"/>
        <w:rPr>
          <w:rFonts w:ascii="Arial" w:hAnsi="Arial" w:cs="Arial"/>
        </w:rPr>
      </w:pPr>
      <w:r w:rsidRPr="001E02BA">
        <w:rPr>
          <w:rFonts w:ascii="Arial" w:hAnsi="Arial" w:cs="Arial"/>
        </w:rPr>
        <w:t>zamieszczania na oficjalnych stronach internetowych (jeśli takie posiadasz) lub w</w:t>
      </w:r>
      <w:r w:rsidR="00612102">
        <w:rPr>
          <w:rFonts w:ascii="Arial" w:hAnsi="Arial" w:cs="Arial"/>
        </w:rPr>
        <w:t> </w:t>
      </w:r>
      <w:r w:rsidRPr="001E02BA">
        <w:rPr>
          <w:rFonts w:ascii="Arial" w:hAnsi="Arial" w:cs="Arial"/>
        </w:rPr>
        <w:t xml:space="preserve">mediach społecznościowych </w:t>
      </w:r>
      <w:r w:rsidR="00FA1907" w:rsidRPr="00ED7BD3">
        <w:rPr>
          <w:rFonts w:ascii="Arial" w:hAnsi="Arial" w:cs="Arial"/>
        </w:rPr>
        <w:t>(Uwaga! J</w:t>
      </w:r>
      <w:r w:rsidR="009345A7" w:rsidRPr="006E5582">
        <w:rPr>
          <w:rFonts w:ascii="Arial" w:hAnsi="Arial" w:cs="Arial"/>
        </w:rPr>
        <w:t>eżeli nie posiadasz takiego profilu, musisz go założyć (przynajmniej jeden profil)</w:t>
      </w:r>
      <w:r w:rsidR="00FA1907" w:rsidRPr="006E5582">
        <w:rPr>
          <w:rFonts w:ascii="Arial" w:hAnsi="Arial" w:cs="Arial"/>
        </w:rPr>
        <w:t>,</w:t>
      </w:r>
      <w:r w:rsidRPr="00FA1907">
        <w:rPr>
          <w:rFonts w:ascii="Arial" w:hAnsi="Arial" w:cs="Arial"/>
        </w:rPr>
        <w:t xml:space="preserve"> </w:t>
      </w:r>
      <w:r w:rsidRPr="001E02BA">
        <w:rPr>
          <w:rFonts w:ascii="Arial" w:hAnsi="Arial" w:cs="Arial"/>
        </w:rPr>
        <w:t>informacji wskazujących na cele i rezultaty projektu, które założyłeś podkreślając fakt otrzymania wsparcia finansowego z Unii</w:t>
      </w:r>
      <w:r w:rsidR="003C0E2B">
        <w:rPr>
          <w:rFonts w:ascii="Arial" w:hAnsi="Arial" w:cs="Arial"/>
        </w:rPr>
        <w:t>;</w:t>
      </w:r>
    </w:p>
    <w:p w14:paraId="02586979" w14:textId="77777777" w:rsidR="00830D58" w:rsidRPr="00ED7BD3" w:rsidRDefault="00AE4926" w:rsidP="00571603">
      <w:pPr>
        <w:spacing w:before="120" w:after="120" w:line="271" w:lineRule="auto"/>
        <w:rPr>
          <w:rFonts w:ascii="Arial" w:hAnsi="Arial" w:cs="Arial"/>
        </w:rPr>
      </w:pPr>
      <w:r w:rsidRPr="00ED7BD3">
        <w:rPr>
          <w:rFonts w:ascii="Arial" w:hAnsi="Arial" w:cs="Arial"/>
          <w:b/>
        </w:rPr>
        <w:t>Uwaga!</w:t>
      </w:r>
      <w:r w:rsidR="00830D58">
        <w:rPr>
          <w:rFonts w:ascii="Arial" w:hAnsi="Arial" w:cs="Arial"/>
        </w:rPr>
        <w:t xml:space="preserve"> </w:t>
      </w:r>
      <w:r w:rsidR="00830D58" w:rsidRPr="00ED7BD3">
        <w:rPr>
          <w:rFonts w:ascii="Arial" w:hAnsi="Arial" w:cs="Arial"/>
          <w:b/>
        </w:rPr>
        <w:t>Jeżeli posiadasz stronę internetową</w:t>
      </w:r>
      <w:r w:rsidR="00830D58">
        <w:rPr>
          <w:rFonts w:ascii="Arial" w:hAnsi="Arial" w:cs="Arial"/>
        </w:rPr>
        <w:t xml:space="preserve"> musisz na niej zamieścić wymagany, minimalny zakres informacji, który zostanie określony w umowie o dofinansowanie projektu. Ponadto, te same informacje musisz</w:t>
      </w:r>
      <w:r w:rsidR="00830D58">
        <w:rPr>
          <w:rStyle w:val="markedcontent"/>
          <w:rFonts w:ascii="Arial" w:hAnsi="Arial" w:cs="Arial"/>
        </w:rPr>
        <w:t xml:space="preserve"> także</w:t>
      </w:r>
      <w:r w:rsidR="00830D58">
        <w:t xml:space="preserve">  </w:t>
      </w:r>
      <w:r w:rsidR="00830D58">
        <w:rPr>
          <w:rStyle w:val="markedcontent"/>
          <w:rFonts w:ascii="Arial" w:hAnsi="Arial" w:cs="Arial"/>
        </w:rPr>
        <w:t xml:space="preserve">umieścić na </w:t>
      </w:r>
      <w:r w:rsidR="00830D58" w:rsidRPr="00ED7BD3">
        <w:rPr>
          <w:rStyle w:val="markedcontent"/>
          <w:rFonts w:ascii="Arial" w:hAnsi="Arial" w:cs="Arial"/>
          <w:b/>
        </w:rPr>
        <w:t>profilu w mediach społecznościowych. Jeżeli nie posiadasz takiego</w:t>
      </w:r>
      <w:r w:rsidR="00830D58" w:rsidRPr="00ED7BD3">
        <w:rPr>
          <w:b/>
        </w:rPr>
        <w:t xml:space="preserve"> </w:t>
      </w:r>
      <w:r w:rsidR="00830D58" w:rsidRPr="00ED7BD3">
        <w:rPr>
          <w:rStyle w:val="markedcontent"/>
          <w:rFonts w:ascii="Arial" w:hAnsi="Arial" w:cs="Arial"/>
          <w:b/>
        </w:rPr>
        <w:t>profilu, musisz go założyć (przynajmniej jeden profil).</w:t>
      </w:r>
      <w:r w:rsidR="00830D58">
        <w:rPr>
          <w:rStyle w:val="markedcontent"/>
          <w:rFonts w:ascii="Arial" w:hAnsi="Arial" w:cs="Arial"/>
          <w:b/>
        </w:rPr>
        <w:t xml:space="preserve"> </w:t>
      </w:r>
      <w:r>
        <w:rPr>
          <w:rStyle w:val="markedcontent"/>
          <w:rFonts w:ascii="Arial" w:hAnsi="Arial" w:cs="Arial"/>
        </w:rPr>
        <w:t>P</w:t>
      </w:r>
      <w:r w:rsidR="00830D58" w:rsidRPr="00ED7BD3">
        <w:rPr>
          <w:rStyle w:val="markedcontent"/>
          <w:rFonts w:ascii="Arial" w:hAnsi="Arial" w:cs="Arial"/>
        </w:rPr>
        <w:t>osiadanie strony internetowej nie jest obligatoryjne natomiast wymagane jest utworzenie profilu w mediach społecznościowych na potrzeby promocji projektu.</w:t>
      </w:r>
      <w:r w:rsidR="00830D58">
        <w:rPr>
          <w:rStyle w:val="markedcontent"/>
          <w:rFonts w:ascii="Arial" w:hAnsi="Arial" w:cs="Arial"/>
          <w:b/>
        </w:rPr>
        <w:t xml:space="preserve"> </w:t>
      </w:r>
    </w:p>
    <w:p w14:paraId="14D2FBEF" w14:textId="77777777" w:rsidR="0087322F" w:rsidRDefault="003C0E2B" w:rsidP="00E06270">
      <w:pPr>
        <w:pStyle w:val="Akapitzlist"/>
        <w:numPr>
          <w:ilvl w:val="0"/>
          <w:numId w:val="26"/>
        </w:numPr>
        <w:spacing w:before="120" w:after="120" w:line="271" w:lineRule="auto"/>
        <w:contextualSpacing w:val="0"/>
        <w:rPr>
          <w:rStyle w:val="markedcontent"/>
          <w:rFonts w:ascii="Arial" w:hAnsi="Arial" w:cs="Arial"/>
        </w:rPr>
      </w:pPr>
      <w:r>
        <w:rPr>
          <w:rFonts w:ascii="Arial" w:hAnsi="Arial" w:cs="Arial"/>
        </w:rPr>
        <w:t>zamieszczania</w:t>
      </w:r>
      <w:r w:rsidRPr="003C0E2B">
        <w:rPr>
          <w:rStyle w:val="Hipercze"/>
          <w:rFonts w:ascii="Arial" w:hAnsi="Arial" w:cs="Arial"/>
        </w:rPr>
        <w:t xml:space="preserve"> </w:t>
      </w:r>
      <w:r>
        <w:rPr>
          <w:rStyle w:val="markedcontent"/>
          <w:rFonts w:ascii="Arial" w:hAnsi="Arial" w:cs="Arial"/>
        </w:rPr>
        <w:t>w widoczny sposób informacji z podkreśleniem faktu otrzymania wsparcia z Unii w dokumentach</w:t>
      </w:r>
      <w:r>
        <w:t xml:space="preserve"> </w:t>
      </w:r>
      <w:r>
        <w:rPr>
          <w:rStyle w:val="markedcontent"/>
          <w:rFonts w:ascii="Arial" w:hAnsi="Arial" w:cs="Arial"/>
        </w:rPr>
        <w:t xml:space="preserve">i materiałach związanych z komunikacją dotyczących wdrażania </w:t>
      </w:r>
      <w:r w:rsidR="00186F36">
        <w:rPr>
          <w:rStyle w:val="markedcontent"/>
          <w:rFonts w:ascii="Arial" w:hAnsi="Arial" w:cs="Arial"/>
        </w:rPr>
        <w:t>projektu;</w:t>
      </w:r>
    </w:p>
    <w:p w14:paraId="7D17C369" w14:textId="77777777" w:rsidR="0087322F" w:rsidRDefault="00186F36" w:rsidP="00E06270">
      <w:pPr>
        <w:pStyle w:val="Akapitzlist"/>
        <w:numPr>
          <w:ilvl w:val="0"/>
          <w:numId w:val="26"/>
        </w:numPr>
        <w:spacing w:before="120" w:after="120" w:line="271" w:lineRule="auto"/>
        <w:contextualSpacing w:val="0"/>
        <w:rPr>
          <w:rStyle w:val="markedcontent"/>
          <w:rFonts w:ascii="Arial" w:hAnsi="Arial" w:cs="Arial"/>
        </w:rPr>
      </w:pPr>
      <w:r>
        <w:rPr>
          <w:rStyle w:val="markedcontent"/>
          <w:rFonts w:ascii="Arial" w:hAnsi="Arial" w:cs="Arial"/>
        </w:rPr>
        <w:lastRenderedPageBreak/>
        <w:t xml:space="preserve">zamieszczeniu odpowiednich tablic informacyjnych lub </w:t>
      </w:r>
      <w:r w:rsidR="00FA1907">
        <w:rPr>
          <w:rStyle w:val="markedcontent"/>
          <w:rFonts w:ascii="Arial" w:hAnsi="Arial" w:cs="Arial"/>
        </w:rPr>
        <w:t>plakatów</w:t>
      </w:r>
      <w:r>
        <w:rPr>
          <w:rStyle w:val="markedcontent"/>
          <w:rFonts w:ascii="Arial" w:hAnsi="Arial" w:cs="Arial"/>
        </w:rPr>
        <w:t xml:space="preserve"> </w:t>
      </w:r>
      <w:r w:rsidR="00FA1907">
        <w:rPr>
          <w:rStyle w:val="markedcontent"/>
          <w:rFonts w:ascii="Arial" w:hAnsi="Arial" w:cs="Arial"/>
        </w:rPr>
        <w:t xml:space="preserve">(tablic elektronicznych) </w:t>
      </w:r>
    </w:p>
    <w:p w14:paraId="13B07DD8" w14:textId="77777777" w:rsidR="003C0E2B" w:rsidRPr="001E02BA" w:rsidRDefault="003C0E2B" w:rsidP="00E06270">
      <w:pPr>
        <w:spacing w:before="120" w:after="120" w:line="271" w:lineRule="auto"/>
        <w:rPr>
          <w:rFonts w:ascii="Arial" w:hAnsi="Arial" w:cs="Arial"/>
        </w:rPr>
      </w:pPr>
      <w:r>
        <w:rPr>
          <w:rFonts w:ascii="Arial" w:hAnsi="Arial" w:cs="Arial"/>
        </w:rPr>
        <w:t xml:space="preserve">Zasady </w:t>
      </w:r>
      <w:r w:rsidR="00186F36">
        <w:rPr>
          <w:rFonts w:ascii="Arial" w:hAnsi="Arial" w:cs="Arial"/>
        </w:rPr>
        <w:t xml:space="preserve">informacji zostały wskazane we wzorze umowy o dofinansowanie oraz załączniku do niej pod nazwą: </w:t>
      </w:r>
      <w:r w:rsidR="00186F36" w:rsidRPr="006E7F2E">
        <w:rPr>
          <w:rFonts w:ascii="Arial" w:eastAsia="Calibri" w:hAnsi="Arial" w:cs="Arial"/>
          <w:i/>
        </w:rPr>
        <w:t xml:space="preserve">Wyciąg z zapisów </w:t>
      </w:r>
      <w:r w:rsidR="006E5582" w:rsidRPr="006E5582">
        <w:rPr>
          <w:rFonts w:ascii="Arial" w:eastAsia="Calibri" w:hAnsi="Arial" w:cs="Arial"/>
          <w:i/>
        </w:rPr>
        <w:t>Podręcznika wnioskodawcy i beneficjenta Funduszy Europejskich na lata 2021-2027 w zakresie informacji i promocji</w:t>
      </w:r>
      <w:r w:rsidR="00186F36">
        <w:rPr>
          <w:rFonts w:ascii="Arial" w:eastAsia="Calibri" w:hAnsi="Arial" w:cs="Arial"/>
        </w:rPr>
        <w:t>.</w:t>
      </w:r>
    </w:p>
    <w:p w14:paraId="74D8941E" w14:textId="77777777" w:rsidR="0047231B" w:rsidRDefault="009D06D4" w:rsidP="00E06270">
      <w:pPr>
        <w:spacing w:before="120" w:after="120" w:line="271" w:lineRule="auto"/>
        <w:rPr>
          <w:rFonts w:ascii="Arial" w:hAnsi="Arial" w:cs="Arial"/>
        </w:rPr>
      </w:pPr>
      <w:r w:rsidRPr="00B808CF">
        <w:rPr>
          <w:rFonts w:ascii="Arial" w:hAnsi="Arial" w:cs="Arial"/>
        </w:rPr>
        <w:t xml:space="preserve">Zgodnie z zapisami </w:t>
      </w:r>
      <w:r w:rsidRPr="00B808CF">
        <w:rPr>
          <w:rFonts w:ascii="Arial" w:hAnsi="Arial" w:cs="Arial"/>
          <w:i/>
        </w:rPr>
        <w:t xml:space="preserve">Wytycznych dotyczących kwalifikowalności wydatków na lata 2021-2027 </w:t>
      </w:r>
      <w:r w:rsidRPr="00B808CF">
        <w:rPr>
          <w:rFonts w:ascii="Arial" w:hAnsi="Arial" w:cs="Arial"/>
        </w:rPr>
        <w:t>koszty działań informacyjno-promocyjnych ujęte są w ramach kosztów pośrednich, zgodnie z</w:t>
      </w:r>
      <w:r w:rsidR="00612102">
        <w:rPr>
          <w:rFonts w:ascii="Arial" w:hAnsi="Arial" w:cs="Arial"/>
        </w:rPr>
        <w:t> </w:t>
      </w:r>
      <w:r w:rsidRPr="00B808CF">
        <w:rPr>
          <w:rFonts w:ascii="Arial" w:hAnsi="Arial" w:cs="Arial"/>
        </w:rPr>
        <w:t xml:space="preserve">treścią podrozdziału 3.12 ww. Wytycznych. </w:t>
      </w:r>
    </w:p>
    <w:p w14:paraId="33B73C22" w14:textId="344A0133" w:rsidR="00783683" w:rsidRPr="006E69C9" w:rsidRDefault="00186F36" w:rsidP="00783683">
      <w:r w:rsidRPr="00B808CF">
        <w:rPr>
          <w:rFonts w:ascii="Arial" w:hAnsi="Arial" w:cs="Arial"/>
          <w:b/>
        </w:rPr>
        <w:t xml:space="preserve">Komponent </w:t>
      </w:r>
      <w:r>
        <w:rPr>
          <w:rFonts w:ascii="Arial" w:hAnsi="Arial" w:cs="Arial"/>
          <w:b/>
        </w:rPr>
        <w:t xml:space="preserve">– pomoc publiczna/ pomoc de </w:t>
      </w:r>
      <w:proofErr w:type="spellStart"/>
      <w:r>
        <w:rPr>
          <w:rFonts w:ascii="Arial" w:hAnsi="Arial" w:cs="Arial"/>
          <w:b/>
        </w:rPr>
        <w:t>minimis</w:t>
      </w:r>
      <w:proofErr w:type="spellEnd"/>
      <w:r w:rsidRPr="00B808CF">
        <w:rPr>
          <w:rFonts w:ascii="Arial" w:hAnsi="Arial" w:cs="Arial"/>
        </w:rPr>
        <w:t xml:space="preserve"> </w:t>
      </w:r>
      <w:r w:rsidR="005F0B0B">
        <w:rPr>
          <w:rStyle w:val="Odwoanieprzypisudolnego"/>
          <w:rFonts w:ascii="Arial" w:hAnsi="Arial" w:cs="Arial"/>
        </w:rPr>
        <w:footnoteReference w:id="4"/>
      </w:r>
      <w:r w:rsidRPr="00B808CF">
        <w:rPr>
          <w:rFonts w:ascii="Arial" w:hAnsi="Arial" w:cs="Arial"/>
        </w:rPr>
        <w:t xml:space="preserve">– pole zawierające </w:t>
      </w:r>
      <w:r w:rsidR="009345A7">
        <w:rPr>
          <w:rFonts w:ascii="Arial" w:hAnsi="Arial" w:cs="Arial"/>
        </w:rPr>
        <w:t xml:space="preserve">maksymalnie </w:t>
      </w:r>
      <w:r w:rsidRPr="00B808CF">
        <w:rPr>
          <w:rFonts w:ascii="Arial" w:hAnsi="Arial" w:cs="Arial"/>
        </w:rPr>
        <w:t xml:space="preserve">4000 znaków. </w:t>
      </w:r>
      <w:r w:rsidR="00783683" w:rsidRPr="003E797F">
        <w:rPr>
          <w:rFonts w:ascii="Arial" w:hAnsi="Arial" w:cs="Arial"/>
        </w:rPr>
        <w:t>To pole służy zarówno do uzasadnienia występowania pomocy</w:t>
      </w:r>
      <w:r w:rsidR="006E5582">
        <w:rPr>
          <w:rFonts w:ascii="Arial" w:hAnsi="Arial" w:cs="Arial"/>
        </w:rPr>
        <w:t xml:space="preserve"> publicznej</w:t>
      </w:r>
      <w:r w:rsidR="00783683" w:rsidRPr="003E797F">
        <w:rPr>
          <w:rFonts w:ascii="Arial" w:hAnsi="Arial" w:cs="Arial"/>
        </w:rPr>
        <w:t xml:space="preserve">/ pomocy de </w:t>
      </w:r>
      <w:proofErr w:type="spellStart"/>
      <w:r w:rsidR="00783683" w:rsidRPr="003E797F">
        <w:rPr>
          <w:rFonts w:ascii="Arial" w:hAnsi="Arial" w:cs="Arial"/>
        </w:rPr>
        <w:t>minimis</w:t>
      </w:r>
      <w:proofErr w:type="spellEnd"/>
      <w:r w:rsidR="00783683" w:rsidRPr="003E797F">
        <w:rPr>
          <w:rFonts w:ascii="Arial" w:hAnsi="Arial" w:cs="Arial"/>
        </w:rPr>
        <w:t xml:space="preserve"> w ramach projektu jak i również do opisania uzasadnienia braku wystąpienia pomocy publicznej/ pomocy de </w:t>
      </w:r>
      <w:proofErr w:type="spellStart"/>
      <w:r w:rsidR="00783683" w:rsidRPr="003E797F">
        <w:rPr>
          <w:rFonts w:ascii="Arial" w:hAnsi="Arial" w:cs="Arial"/>
        </w:rPr>
        <w:t>minimis</w:t>
      </w:r>
      <w:proofErr w:type="spellEnd"/>
      <w:r w:rsidR="00783683" w:rsidRPr="003E797F">
        <w:rPr>
          <w:rFonts w:ascii="Arial" w:hAnsi="Arial" w:cs="Arial"/>
        </w:rPr>
        <w:t xml:space="preserve"> w przypadku projektów bez pomocy. </w:t>
      </w:r>
    </w:p>
    <w:p w14:paraId="178ABA4C" w14:textId="1D878A0B" w:rsidR="00783683" w:rsidRPr="003E797F" w:rsidRDefault="000079DB" w:rsidP="003E797F">
      <w:pPr>
        <w:spacing w:before="120" w:after="120" w:line="271" w:lineRule="auto"/>
        <w:rPr>
          <w:rFonts w:ascii="Arial" w:hAnsi="Arial" w:cs="Arial"/>
        </w:rPr>
      </w:pPr>
      <w:r w:rsidRPr="003E797F">
        <w:rPr>
          <w:rFonts w:ascii="Arial" w:hAnsi="Arial" w:cs="Arial"/>
        </w:rPr>
        <w:t xml:space="preserve">W tym miejscu </w:t>
      </w:r>
      <w:r w:rsidR="00E06F37">
        <w:rPr>
          <w:rFonts w:ascii="Arial" w:hAnsi="Arial" w:cs="Arial"/>
        </w:rPr>
        <w:t>polu</w:t>
      </w:r>
      <w:r w:rsidR="00E06F37" w:rsidRPr="003E797F">
        <w:rPr>
          <w:rFonts w:ascii="Arial" w:hAnsi="Arial" w:cs="Arial"/>
        </w:rPr>
        <w:t xml:space="preserve"> </w:t>
      </w:r>
      <w:r w:rsidRPr="003E797F">
        <w:rPr>
          <w:rFonts w:ascii="Arial" w:hAnsi="Arial" w:cs="Arial"/>
        </w:rPr>
        <w:t>dokonaj i opisz analiz</w:t>
      </w:r>
      <w:r w:rsidR="00E06F37">
        <w:rPr>
          <w:rFonts w:ascii="Arial" w:hAnsi="Arial" w:cs="Arial"/>
        </w:rPr>
        <w:t>y</w:t>
      </w:r>
      <w:r w:rsidRPr="003E797F">
        <w:rPr>
          <w:rFonts w:ascii="Arial" w:hAnsi="Arial" w:cs="Arial"/>
        </w:rPr>
        <w:t xml:space="preserve"> własnego podmiotu oraz założeń projektu w</w:t>
      </w:r>
      <w:r w:rsidR="00AE4926">
        <w:rPr>
          <w:rFonts w:ascii="Arial" w:hAnsi="Arial" w:cs="Arial"/>
        </w:rPr>
        <w:t> </w:t>
      </w:r>
      <w:r w:rsidRPr="003E797F">
        <w:rPr>
          <w:rFonts w:ascii="Arial" w:hAnsi="Arial" w:cs="Arial"/>
        </w:rPr>
        <w:t xml:space="preserve">odniesieniu </w:t>
      </w:r>
      <w:r w:rsidRPr="003E797F">
        <w:rPr>
          <w:rFonts w:ascii="Arial" w:hAnsi="Arial" w:cs="Arial"/>
          <w:b/>
        </w:rPr>
        <w:t>do występowania w projekcie</w:t>
      </w:r>
      <w:r w:rsidR="006E5582">
        <w:rPr>
          <w:rFonts w:ascii="Arial" w:hAnsi="Arial" w:cs="Arial"/>
          <w:b/>
        </w:rPr>
        <w:t>,</w:t>
      </w:r>
      <w:r w:rsidRPr="003E797F">
        <w:rPr>
          <w:rFonts w:ascii="Arial" w:hAnsi="Arial" w:cs="Arial"/>
          <w:b/>
        </w:rPr>
        <w:t xml:space="preserve"> bądź nie występowania w projekcie pomocy publicznej/pomocy de </w:t>
      </w:r>
      <w:proofErr w:type="spellStart"/>
      <w:r w:rsidRPr="003E797F">
        <w:rPr>
          <w:rFonts w:ascii="Arial" w:hAnsi="Arial" w:cs="Arial"/>
          <w:b/>
        </w:rPr>
        <w:t>minimis</w:t>
      </w:r>
      <w:proofErr w:type="spellEnd"/>
      <w:r w:rsidR="003311FF">
        <w:rPr>
          <w:rFonts w:ascii="Arial" w:hAnsi="Arial" w:cs="Arial"/>
        </w:rPr>
        <w:t>.</w:t>
      </w:r>
      <w:r w:rsidR="008F5E53" w:rsidRPr="003E797F">
        <w:rPr>
          <w:rFonts w:ascii="Arial" w:hAnsi="Arial" w:cs="Arial"/>
        </w:rPr>
        <w:t xml:space="preserve"> </w:t>
      </w:r>
      <w:r w:rsidR="003311FF">
        <w:rPr>
          <w:rFonts w:ascii="Arial" w:hAnsi="Arial" w:cs="Arial"/>
        </w:rPr>
        <w:t>W</w:t>
      </w:r>
      <w:r w:rsidR="00D95DE6">
        <w:rPr>
          <w:rFonts w:ascii="Arial" w:hAnsi="Arial" w:cs="Arial"/>
        </w:rPr>
        <w:t>ykorzystaj</w:t>
      </w:r>
      <w:r w:rsidR="008F5E53" w:rsidRPr="003E797F">
        <w:rPr>
          <w:rFonts w:ascii="Arial" w:hAnsi="Arial" w:cs="Arial"/>
        </w:rPr>
        <w:t xml:space="preserve"> w tym zakresie materiał pomocniczy</w:t>
      </w:r>
      <w:r w:rsidR="003311FF">
        <w:rPr>
          <w:rFonts w:ascii="Arial" w:hAnsi="Arial" w:cs="Arial"/>
        </w:rPr>
        <w:t xml:space="preserve">: </w:t>
      </w:r>
      <w:r w:rsidR="003311FF" w:rsidRPr="00ED7BD3">
        <w:rPr>
          <w:rFonts w:ascii="Arial" w:hAnsi="Arial" w:cs="Arial"/>
          <w:i/>
        </w:rPr>
        <w:t xml:space="preserve">Identyfikacja wystąpienia pomocy publicznej/pomocy de </w:t>
      </w:r>
      <w:proofErr w:type="spellStart"/>
      <w:r w:rsidR="003311FF" w:rsidRPr="00ED7BD3">
        <w:rPr>
          <w:rFonts w:ascii="Arial" w:hAnsi="Arial" w:cs="Arial"/>
          <w:i/>
        </w:rPr>
        <w:t>minimis</w:t>
      </w:r>
      <w:proofErr w:type="spellEnd"/>
      <w:r w:rsidR="003311FF" w:rsidRPr="00ED7BD3">
        <w:rPr>
          <w:rFonts w:ascii="Arial" w:hAnsi="Arial" w:cs="Arial"/>
          <w:i/>
        </w:rPr>
        <w:t xml:space="preserve"> w</w:t>
      </w:r>
      <w:r w:rsidR="00AE4926" w:rsidRPr="00ED7BD3">
        <w:rPr>
          <w:rFonts w:ascii="Arial" w:hAnsi="Arial" w:cs="Arial"/>
          <w:i/>
        </w:rPr>
        <w:t> </w:t>
      </w:r>
      <w:r w:rsidR="003311FF" w:rsidRPr="00ED7BD3">
        <w:rPr>
          <w:rFonts w:ascii="Arial" w:hAnsi="Arial" w:cs="Arial"/>
          <w:i/>
        </w:rPr>
        <w:t>projekcie EFS+</w:t>
      </w:r>
      <w:r w:rsidR="008F5E53" w:rsidRPr="00AE4926">
        <w:rPr>
          <w:rFonts w:ascii="Arial" w:hAnsi="Arial" w:cs="Arial"/>
        </w:rPr>
        <w:t>,</w:t>
      </w:r>
      <w:r w:rsidR="008F5E53" w:rsidRPr="003E797F">
        <w:rPr>
          <w:rFonts w:ascii="Arial" w:hAnsi="Arial" w:cs="Arial"/>
        </w:rPr>
        <w:t xml:space="preserve"> stanowiący załącznik nr 1 do Instrukcji</w:t>
      </w:r>
      <w:r w:rsidRPr="003E797F">
        <w:rPr>
          <w:rFonts w:ascii="Arial" w:hAnsi="Arial" w:cs="Arial"/>
        </w:rPr>
        <w:t>. Ww. analiza musi zostać przeprowadzona w</w:t>
      </w:r>
      <w:r w:rsidR="00AE4926">
        <w:rPr>
          <w:rFonts w:ascii="Arial" w:hAnsi="Arial" w:cs="Arial"/>
        </w:rPr>
        <w:t> </w:t>
      </w:r>
      <w:r w:rsidRPr="003E797F">
        <w:rPr>
          <w:rFonts w:ascii="Arial" w:hAnsi="Arial" w:cs="Arial"/>
        </w:rPr>
        <w:t xml:space="preserve">oparciu o pięć przesłanek </w:t>
      </w:r>
      <w:r w:rsidR="008F5E53" w:rsidRPr="003E797F">
        <w:rPr>
          <w:rFonts w:ascii="Arial" w:hAnsi="Arial" w:cs="Arial"/>
        </w:rPr>
        <w:t xml:space="preserve">występowania </w:t>
      </w:r>
      <w:r w:rsidRPr="003E797F">
        <w:rPr>
          <w:rFonts w:ascii="Arial" w:hAnsi="Arial" w:cs="Arial"/>
        </w:rPr>
        <w:t>pomocy publicznej</w:t>
      </w:r>
      <w:r w:rsidR="008F5E53" w:rsidRPr="003E797F">
        <w:rPr>
          <w:rFonts w:ascii="Arial" w:hAnsi="Arial" w:cs="Arial"/>
        </w:rPr>
        <w:t xml:space="preserve">, wskaż je wszystkie w tym polu i oznacz czy przesłanka jest spełniona czy nie (udzielając przy niej odpowiedzi – TAK lub NIE ). Za każdym razem gdy odpowiesz NIE musisz zawrzeć uzasadnienie takiego stanu rzeczy. </w:t>
      </w:r>
    </w:p>
    <w:p w14:paraId="4019B633" w14:textId="2F9F8038" w:rsidR="008F5E53" w:rsidRPr="00ED7BD3" w:rsidRDefault="008F5E53" w:rsidP="003E797F">
      <w:pPr>
        <w:spacing w:before="120" w:after="120" w:line="271" w:lineRule="auto"/>
        <w:rPr>
          <w:rFonts w:ascii="Arial" w:hAnsi="Arial" w:cs="Arial"/>
        </w:rPr>
      </w:pPr>
      <w:r w:rsidRPr="00ED7BD3">
        <w:rPr>
          <w:rFonts w:ascii="Arial" w:hAnsi="Arial" w:cs="Arial"/>
        </w:rPr>
        <w:t xml:space="preserve">Po opisie dokonanej analizy musisz jasno zdefiniować – </w:t>
      </w:r>
      <w:r w:rsidRPr="00ED7BD3">
        <w:rPr>
          <w:rFonts w:ascii="Arial" w:hAnsi="Arial" w:cs="Arial"/>
          <w:b/>
        </w:rPr>
        <w:t>czy zidentyfikowałeś pomoc publiczn</w:t>
      </w:r>
      <w:r w:rsidR="00721077" w:rsidRPr="00ED7BD3">
        <w:rPr>
          <w:rFonts w:ascii="Arial" w:hAnsi="Arial" w:cs="Arial"/>
          <w:b/>
        </w:rPr>
        <w:t>ą</w:t>
      </w:r>
      <w:r w:rsidRPr="00ED7BD3">
        <w:rPr>
          <w:rFonts w:ascii="Arial" w:hAnsi="Arial" w:cs="Arial"/>
          <w:b/>
        </w:rPr>
        <w:t xml:space="preserve">/ pomoc de </w:t>
      </w:r>
      <w:proofErr w:type="spellStart"/>
      <w:r w:rsidRPr="00ED7BD3">
        <w:rPr>
          <w:rFonts w:ascii="Arial" w:hAnsi="Arial" w:cs="Arial"/>
          <w:b/>
        </w:rPr>
        <w:t>minimis</w:t>
      </w:r>
      <w:proofErr w:type="spellEnd"/>
      <w:r w:rsidRPr="00ED7BD3">
        <w:rPr>
          <w:rFonts w:ascii="Arial" w:hAnsi="Arial" w:cs="Arial"/>
          <w:b/>
        </w:rPr>
        <w:t xml:space="preserve"> w ramach projektu czy </w:t>
      </w:r>
      <w:r w:rsidR="00721077" w:rsidRPr="00ED7BD3">
        <w:rPr>
          <w:rFonts w:ascii="Arial" w:hAnsi="Arial" w:cs="Arial"/>
          <w:b/>
        </w:rPr>
        <w:t>NIE</w:t>
      </w:r>
      <w:r w:rsidRPr="00ED7BD3">
        <w:rPr>
          <w:rFonts w:ascii="Arial" w:hAnsi="Arial" w:cs="Arial"/>
        </w:rPr>
        <w:t xml:space="preserve">. Jeśli </w:t>
      </w:r>
      <w:r w:rsidR="00721077" w:rsidRPr="00ED7BD3">
        <w:rPr>
          <w:rFonts w:ascii="Arial" w:hAnsi="Arial" w:cs="Arial"/>
        </w:rPr>
        <w:t xml:space="preserve">NIE </w:t>
      </w:r>
      <w:r w:rsidRPr="00ED7BD3">
        <w:rPr>
          <w:rFonts w:ascii="Arial" w:hAnsi="Arial" w:cs="Arial"/>
        </w:rPr>
        <w:t>- to dlaczego.</w:t>
      </w:r>
    </w:p>
    <w:p w14:paraId="7C667005" w14:textId="052C9973" w:rsidR="00856454" w:rsidRPr="00856454" w:rsidRDefault="00856454" w:rsidP="00856454">
      <w:pPr>
        <w:spacing w:before="120" w:after="120" w:line="271" w:lineRule="auto"/>
        <w:rPr>
          <w:rFonts w:ascii="Arial" w:hAnsi="Arial" w:cs="Arial"/>
        </w:rPr>
      </w:pPr>
      <w:r w:rsidRPr="00856454">
        <w:rPr>
          <w:rFonts w:ascii="Arial" w:hAnsi="Arial" w:cs="Arial"/>
        </w:rPr>
        <w:t xml:space="preserve">W przypadku projektu objętego pomocą publiczną/ pomocą de </w:t>
      </w:r>
      <w:proofErr w:type="spellStart"/>
      <w:r w:rsidRPr="00856454">
        <w:rPr>
          <w:rFonts w:ascii="Arial" w:hAnsi="Arial" w:cs="Arial"/>
        </w:rPr>
        <w:t>mnimis</w:t>
      </w:r>
      <w:proofErr w:type="spellEnd"/>
      <w:r w:rsidRPr="00856454">
        <w:rPr>
          <w:rFonts w:ascii="Arial" w:hAnsi="Arial" w:cs="Arial"/>
        </w:rPr>
        <w:t xml:space="preserve"> musisz wskazać również podstawę prawną jej udzielania tj. np. Rozporządzenie Ministra Funduszy i Polityki Regionalnej z dnia 20 grudnia 2022 r. w sprawie udzielania pomocy de </w:t>
      </w:r>
      <w:proofErr w:type="spellStart"/>
      <w:r w:rsidRPr="00856454">
        <w:rPr>
          <w:rFonts w:ascii="Arial" w:hAnsi="Arial" w:cs="Arial"/>
        </w:rPr>
        <w:t>minimis</w:t>
      </w:r>
      <w:proofErr w:type="spellEnd"/>
      <w:r w:rsidRPr="00856454">
        <w:rPr>
          <w:rFonts w:ascii="Arial" w:hAnsi="Arial" w:cs="Arial"/>
        </w:rPr>
        <w:t xml:space="preserve"> oraz pomocy publicznej w ramach programów finansowanych z Europejskiego Funduszu Społecznego Plus (EFS+) na lata 2021–2027 (Dz.U.2022 </w:t>
      </w:r>
      <w:r w:rsidRPr="00B67A8C">
        <w:rPr>
          <w:rFonts w:ascii="Arial" w:hAnsi="Arial" w:cs="Arial"/>
        </w:rPr>
        <w:t xml:space="preserve">poz. </w:t>
      </w:r>
      <w:hyperlink r:id="rId9" w:history="1">
        <w:r w:rsidRPr="00492785">
          <w:rPr>
            <w:rStyle w:val="Hipercze"/>
            <w:rFonts w:ascii="Arial" w:hAnsi="Arial" w:cs="Arial"/>
            <w:color w:val="auto"/>
            <w:u w:val="none"/>
          </w:rPr>
          <w:t>2782</w:t>
        </w:r>
        <w:r w:rsidR="00B67A8C" w:rsidRPr="00492785">
          <w:rPr>
            <w:rStyle w:val="Hipercze"/>
            <w:rFonts w:ascii="Arial" w:hAnsi="Arial" w:cs="Arial"/>
            <w:color w:val="auto"/>
            <w:u w:val="none"/>
          </w:rPr>
          <w:t xml:space="preserve"> z </w:t>
        </w:r>
        <w:proofErr w:type="spellStart"/>
        <w:r w:rsidR="00B67A8C" w:rsidRPr="00492785">
          <w:rPr>
            <w:rStyle w:val="Hipercze"/>
            <w:rFonts w:ascii="Arial" w:hAnsi="Arial" w:cs="Arial"/>
            <w:color w:val="auto"/>
            <w:u w:val="none"/>
          </w:rPr>
          <w:t>późn</w:t>
        </w:r>
        <w:proofErr w:type="spellEnd"/>
        <w:r w:rsidR="00B67A8C" w:rsidRPr="00492785">
          <w:rPr>
            <w:rStyle w:val="Hipercze"/>
            <w:rFonts w:ascii="Arial" w:hAnsi="Arial" w:cs="Arial"/>
            <w:color w:val="auto"/>
            <w:u w:val="none"/>
          </w:rPr>
          <w:t xml:space="preserve">. </w:t>
        </w:r>
        <w:proofErr w:type="spellStart"/>
        <w:r w:rsidR="00B67A8C" w:rsidRPr="00492785">
          <w:rPr>
            <w:rStyle w:val="Hipercze"/>
            <w:rFonts w:ascii="Arial" w:hAnsi="Arial" w:cs="Arial"/>
            <w:color w:val="auto"/>
            <w:u w:val="none"/>
          </w:rPr>
          <w:t>zm</w:t>
        </w:r>
        <w:proofErr w:type="spellEnd"/>
        <w:r w:rsidRPr="00492785">
          <w:rPr>
            <w:rStyle w:val="Hipercze"/>
            <w:rFonts w:ascii="Arial" w:hAnsi="Arial" w:cs="Arial"/>
            <w:color w:val="auto"/>
            <w:u w:val="none"/>
          </w:rPr>
          <w:t>)</w:t>
        </w:r>
      </w:hyperlink>
      <w:r w:rsidRPr="00B67A8C">
        <w:rPr>
          <w:rFonts w:ascii="Arial" w:hAnsi="Arial" w:cs="Arial"/>
        </w:rPr>
        <w:t xml:space="preserve">. </w:t>
      </w:r>
    </w:p>
    <w:p w14:paraId="135BF004" w14:textId="4FB9A9A4" w:rsidR="00783683" w:rsidRDefault="00AE4926" w:rsidP="003E797F">
      <w:r w:rsidRPr="00ED7BD3">
        <w:rPr>
          <w:rFonts w:ascii="Arial" w:hAnsi="Arial" w:cs="Arial"/>
          <w:b/>
        </w:rPr>
        <w:t>Ważne !</w:t>
      </w:r>
      <w:r>
        <w:rPr>
          <w:rFonts w:ascii="Arial" w:hAnsi="Arial" w:cs="Arial"/>
        </w:rPr>
        <w:t xml:space="preserve"> </w:t>
      </w:r>
      <w:r w:rsidR="008F5E53" w:rsidRPr="00ED7BD3">
        <w:rPr>
          <w:rFonts w:ascii="Arial" w:hAnsi="Arial" w:cs="Arial"/>
        </w:rPr>
        <w:t>Nie zapomnij o podstaw</w:t>
      </w:r>
      <w:r w:rsidR="00783683" w:rsidRPr="00ED7BD3">
        <w:rPr>
          <w:rFonts w:ascii="Arial" w:hAnsi="Arial" w:cs="Arial"/>
        </w:rPr>
        <w:t>ie</w:t>
      </w:r>
      <w:r w:rsidR="008F5E53" w:rsidRPr="00ED7BD3">
        <w:rPr>
          <w:rFonts w:ascii="Arial" w:hAnsi="Arial" w:cs="Arial"/>
        </w:rPr>
        <w:t xml:space="preserve"> prawn</w:t>
      </w:r>
      <w:r w:rsidR="00E06F37" w:rsidRPr="00ED7BD3">
        <w:rPr>
          <w:rFonts w:ascii="Arial" w:hAnsi="Arial" w:cs="Arial"/>
        </w:rPr>
        <w:t>ej</w:t>
      </w:r>
      <w:r w:rsidR="008F5E53" w:rsidRPr="00ED7BD3">
        <w:rPr>
          <w:rFonts w:ascii="Arial" w:hAnsi="Arial" w:cs="Arial"/>
        </w:rPr>
        <w:t xml:space="preserve"> – </w:t>
      </w:r>
      <w:r w:rsidR="00783683" w:rsidRPr="00ED7BD3">
        <w:rPr>
          <w:rFonts w:ascii="Arial" w:hAnsi="Arial" w:cs="Arial"/>
        </w:rPr>
        <w:t>jest ona elementem</w:t>
      </w:r>
      <w:r w:rsidR="008F5E53" w:rsidRPr="00ED7BD3">
        <w:rPr>
          <w:rFonts w:ascii="Arial" w:hAnsi="Arial" w:cs="Arial"/>
        </w:rPr>
        <w:t xml:space="preserve"> oceny właściwego kryterium wyboru projektu związanego z wysterowaniem pomocy.</w:t>
      </w:r>
      <w:r w:rsidR="008F5E53">
        <w:t xml:space="preserve"> </w:t>
      </w:r>
    </w:p>
    <w:p w14:paraId="49138C84" w14:textId="77777777" w:rsidR="00E06270" w:rsidRDefault="005804D5" w:rsidP="00E06270">
      <w:pPr>
        <w:spacing w:before="120" w:after="120" w:line="271" w:lineRule="auto"/>
        <w:rPr>
          <w:rFonts w:ascii="Arial" w:hAnsi="Arial" w:cs="Arial"/>
        </w:rPr>
      </w:pPr>
      <w:r w:rsidRPr="00B808CF">
        <w:rPr>
          <w:rFonts w:ascii="Arial" w:hAnsi="Arial" w:cs="Arial"/>
          <w:b/>
        </w:rPr>
        <w:t xml:space="preserve">Komponent </w:t>
      </w:r>
      <w:r>
        <w:rPr>
          <w:rFonts w:ascii="Arial" w:hAnsi="Arial" w:cs="Arial"/>
          <w:b/>
        </w:rPr>
        <w:t>– zdolność finansowa podmiotu</w:t>
      </w:r>
      <w:r w:rsidR="00DB36E0">
        <w:rPr>
          <w:rFonts w:ascii="Arial" w:hAnsi="Arial" w:cs="Arial"/>
          <w:b/>
        </w:rPr>
        <w:t xml:space="preserve"> </w:t>
      </w:r>
      <w:r w:rsidRPr="00B808CF">
        <w:rPr>
          <w:rFonts w:ascii="Arial" w:hAnsi="Arial" w:cs="Arial"/>
        </w:rPr>
        <w:t xml:space="preserve">– pole zawierające </w:t>
      </w:r>
      <w:r w:rsidR="00FA1907">
        <w:rPr>
          <w:rFonts w:ascii="Arial" w:hAnsi="Arial" w:cs="Arial"/>
        </w:rPr>
        <w:t xml:space="preserve">maksymalnie </w:t>
      </w:r>
      <w:r w:rsidRPr="00B808CF">
        <w:rPr>
          <w:rFonts w:ascii="Arial" w:hAnsi="Arial" w:cs="Arial"/>
        </w:rPr>
        <w:t xml:space="preserve">4000 znaków. </w:t>
      </w:r>
      <w:r w:rsidR="00E06270">
        <w:rPr>
          <w:rFonts w:ascii="Arial" w:hAnsi="Arial" w:cs="Arial"/>
        </w:rPr>
        <w:t>W tym polu opisz jaki posiadasz potencjał finansowy tak aby oceniający mogli odnieść się do kryterium wspólnego dopuszczalności „Zdolność finansowa”. Zgodnie z</w:t>
      </w:r>
      <w:r w:rsidR="00AE4926">
        <w:rPr>
          <w:rFonts w:ascii="Arial" w:hAnsi="Arial" w:cs="Arial"/>
        </w:rPr>
        <w:t> </w:t>
      </w:r>
      <w:r w:rsidR="006E5582">
        <w:rPr>
          <w:rFonts w:ascii="Arial" w:hAnsi="Arial" w:cs="Arial"/>
        </w:rPr>
        <w:t xml:space="preserve">definicją </w:t>
      </w:r>
      <w:r w:rsidR="00E06270">
        <w:rPr>
          <w:rFonts w:ascii="Arial" w:hAnsi="Arial" w:cs="Arial"/>
        </w:rPr>
        <w:t>kryterium:</w:t>
      </w:r>
    </w:p>
    <w:p w14:paraId="0E026D3D" w14:textId="06B4BF4E" w:rsidR="00E06270" w:rsidRPr="00CB6EE2" w:rsidRDefault="00E06270" w:rsidP="00E06270">
      <w:pPr>
        <w:spacing w:before="120" w:after="120" w:line="271" w:lineRule="auto"/>
        <w:rPr>
          <w:rFonts w:ascii="Arial" w:hAnsi="Arial" w:cs="Arial"/>
        </w:rPr>
      </w:pPr>
      <w:r>
        <w:rPr>
          <w:rFonts w:ascii="Arial" w:hAnsi="Arial" w:cs="Arial"/>
        </w:rPr>
        <w:t xml:space="preserve">Musisz wykazać samodzielnie/lub w ramach partnerstwa </w:t>
      </w:r>
      <w:r w:rsidRPr="00CB6EE2">
        <w:rPr>
          <w:rFonts w:ascii="Arial" w:hAnsi="Arial" w:cs="Arial"/>
        </w:rPr>
        <w:t>(jeśli dotyczy</w:t>
      </w:r>
      <w:r>
        <w:rPr>
          <w:rFonts w:ascii="Arial" w:hAnsi="Arial" w:cs="Arial"/>
        </w:rPr>
        <w:t>), że</w:t>
      </w:r>
      <w:r w:rsidRPr="00CB6EE2">
        <w:rPr>
          <w:rFonts w:ascii="Arial" w:hAnsi="Arial" w:cs="Arial"/>
        </w:rPr>
        <w:t xml:space="preserve"> posiada</w:t>
      </w:r>
      <w:r>
        <w:rPr>
          <w:rFonts w:ascii="Arial" w:hAnsi="Arial" w:cs="Arial"/>
        </w:rPr>
        <w:t>sz</w:t>
      </w:r>
      <w:r w:rsidRPr="00CB6EE2">
        <w:rPr>
          <w:rFonts w:ascii="Arial" w:hAnsi="Arial" w:cs="Arial"/>
        </w:rPr>
        <w:t xml:space="preserve"> łączny obrót za ostatni zatwierdzony rok obrotowy zgodnie z ustawą z dnia 29 września 1994 r. o</w:t>
      </w:r>
      <w:r w:rsidR="00FD7B98">
        <w:rPr>
          <w:rFonts w:ascii="Arial" w:hAnsi="Arial" w:cs="Arial"/>
        </w:rPr>
        <w:t> </w:t>
      </w:r>
      <w:r w:rsidRPr="00CB6EE2">
        <w:rPr>
          <w:rFonts w:ascii="Arial" w:hAnsi="Arial" w:cs="Arial"/>
        </w:rPr>
        <w:t>rachunkowości (jeśli dotyczy) lub za ostatni zamknięty i zatwierdzony rok kalendarzowy, równy lub wyższy od średnich rocznych wydatków w ocenianym projekcie.</w:t>
      </w:r>
    </w:p>
    <w:p w14:paraId="0E256301" w14:textId="215CA55F" w:rsidR="00E06270" w:rsidRDefault="00E06270" w:rsidP="00E06270">
      <w:pPr>
        <w:spacing w:before="120" w:after="120" w:line="271" w:lineRule="auto"/>
        <w:rPr>
          <w:rFonts w:ascii="Arial" w:hAnsi="Arial" w:cs="Arial"/>
        </w:rPr>
      </w:pPr>
      <w:r>
        <w:rPr>
          <w:rFonts w:ascii="Arial" w:hAnsi="Arial" w:cs="Arial"/>
        </w:rPr>
        <w:t xml:space="preserve">Jeżeli jesteś podmiotem - </w:t>
      </w:r>
      <w:r w:rsidRPr="00CB6EE2">
        <w:rPr>
          <w:rFonts w:ascii="Arial" w:hAnsi="Arial" w:cs="Arial"/>
        </w:rPr>
        <w:t xml:space="preserve"> jednostką sektora finansów publicznych (JSFP) i/lub w przypadku projektu realizowanego w partnerstwie gdzie Beneficjentem – Liderem jest podmiot będący JSFP, kryterium zostaje automatycznie uznane za spełnione</w:t>
      </w:r>
      <w:r>
        <w:rPr>
          <w:rFonts w:ascii="Arial" w:hAnsi="Arial" w:cs="Arial"/>
        </w:rPr>
        <w:t>. Takie informacje muszą jednak zostać z</w:t>
      </w:r>
      <w:r w:rsidR="00E06F37">
        <w:rPr>
          <w:rFonts w:ascii="Arial" w:hAnsi="Arial" w:cs="Arial"/>
        </w:rPr>
        <w:t>a</w:t>
      </w:r>
      <w:r>
        <w:rPr>
          <w:rFonts w:ascii="Arial" w:hAnsi="Arial" w:cs="Arial"/>
        </w:rPr>
        <w:t>warte w tej sekcji.</w:t>
      </w:r>
    </w:p>
    <w:p w14:paraId="4B53C66C" w14:textId="422980D1" w:rsidR="00D95DE6" w:rsidRDefault="00E06270" w:rsidP="00E06270">
      <w:pPr>
        <w:spacing w:before="120" w:after="120" w:line="271" w:lineRule="auto"/>
        <w:rPr>
          <w:rFonts w:ascii="Arial" w:hAnsi="Arial" w:cs="Arial"/>
        </w:rPr>
      </w:pPr>
      <w:r w:rsidRPr="00CB6EE2">
        <w:rPr>
          <w:rFonts w:ascii="Arial" w:hAnsi="Arial" w:cs="Arial"/>
        </w:rPr>
        <w:lastRenderedPageBreak/>
        <w:t xml:space="preserve">W przypadku podmiotów niebędących JSFP jako obroty należy rozumieć wartość przychodów </w:t>
      </w:r>
      <w:r w:rsidR="00AC5687">
        <w:rPr>
          <w:rFonts w:ascii="Arial" w:hAnsi="Arial" w:cs="Arial"/>
        </w:rPr>
        <w:t>rozumianych</w:t>
      </w:r>
      <w:r w:rsidR="00AC5687" w:rsidRPr="00AC5687">
        <w:rPr>
          <w:rFonts w:ascii="Arial" w:hAnsi="Arial" w:cs="Arial"/>
        </w:rPr>
        <w:t xml:space="preserve"> jako sum</w:t>
      </w:r>
      <w:r w:rsidR="00AC5687">
        <w:rPr>
          <w:rFonts w:ascii="Arial" w:hAnsi="Arial" w:cs="Arial"/>
        </w:rPr>
        <w:t>a</w:t>
      </w:r>
      <w:r w:rsidR="00AC5687" w:rsidRPr="00AC5687">
        <w:rPr>
          <w:rFonts w:ascii="Arial" w:hAnsi="Arial" w:cs="Arial"/>
        </w:rPr>
        <w:t xml:space="preserve"> przychodów ze sprzedaży netto, pozostałych przychodów operacyjnych oraz przychodów finansowych </w:t>
      </w:r>
      <w:r w:rsidRPr="00CB6EE2">
        <w:rPr>
          <w:rFonts w:ascii="Arial" w:hAnsi="Arial" w:cs="Arial"/>
        </w:rPr>
        <w:t>(w tym przychodów osiągniętych z</w:t>
      </w:r>
      <w:r w:rsidR="003E797F">
        <w:rPr>
          <w:rFonts w:ascii="Arial" w:hAnsi="Arial" w:cs="Arial"/>
        </w:rPr>
        <w:t> </w:t>
      </w:r>
      <w:r w:rsidRPr="00CB6EE2">
        <w:rPr>
          <w:rFonts w:ascii="Arial" w:hAnsi="Arial" w:cs="Arial"/>
        </w:rPr>
        <w:t>tytułu otrzymanego dofinansowania na realizację projektów) osiągniętych za ostatni zatwierdzony rok obrotowy lub za ostatni zamknięty i zatwierdzony rok kalendarzowy przez danego wnioskodawcę/ partnera (jeśli dotyczy) na dzień składania wniosku o</w:t>
      </w:r>
      <w:r w:rsidR="003E797F">
        <w:rPr>
          <w:rFonts w:ascii="Arial" w:hAnsi="Arial" w:cs="Arial"/>
        </w:rPr>
        <w:t> </w:t>
      </w:r>
      <w:r w:rsidRPr="00CB6EE2">
        <w:rPr>
          <w:rFonts w:ascii="Arial" w:hAnsi="Arial" w:cs="Arial"/>
        </w:rPr>
        <w:t>dofinansowanie. W przypadku partnerstwa kilku podmiotów badany jest łączny obrót wszystkich podmiotów wchodzących w skład partnerstwa nie będących JSFP.</w:t>
      </w:r>
    </w:p>
    <w:p w14:paraId="67F00BC0" w14:textId="1139EF40" w:rsidR="00E06270" w:rsidRDefault="00D95DE6" w:rsidP="00E06270">
      <w:pPr>
        <w:spacing w:before="120" w:after="120" w:line="271" w:lineRule="auto"/>
        <w:rPr>
          <w:rFonts w:ascii="Arial" w:hAnsi="Arial" w:cs="Arial"/>
        </w:rPr>
      </w:pPr>
      <w:r>
        <w:rPr>
          <w:rFonts w:ascii="Arial" w:hAnsi="Arial" w:cs="Arial"/>
        </w:rPr>
        <w:t>Jeśli posiadasz doświadczenie w realizacji podobnych projektów, wska</w:t>
      </w:r>
      <w:r w:rsidR="005037E2">
        <w:rPr>
          <w:rFonts w:ascii="Arial" w:hAnsi="Arial" w:cs="Arial"/>
        </w:rPr>
        <w:t>ż</w:t>
      </w:r>
      <w:r>
        <w:rPr>
          <w:rFonts w:ascii="Arial" w:hAnsi="Arial" w:cs="Arial"/>
        </w:rPr>
        <w:t xml:space="preserve"> ich nazwy</w:t>
      </w:r>
      <w:r w:rsidR="005037E2">
        <w:rPr>
          <w:rFonts w:ascii="Arial" w:hAnsi="Arial" w:cs="Arial"/>
        </w:rPr>
        <w:t xml:space="preserve">, wartość budżetów oraz okres kiedy były realizowane. </w:t>
      </w:r>
      <w:r w:rsidR="0096483F">
        <w:rPr>
          <w:rFonts w:ascii="Arial" w:hAnsi="Arial" w:cs="Arial"/>
        </w:rPr>
        <w:t xml:space="preserve">Jeśli realizowałeś projekt kilka lat, wskaż jaka była jego wartość w każdym roku jego realizacji. </w:t>
      </w:r>
      <w:r w:rsidR="005037E2">
        <w:rPr>
          <w:rFonts w:ascii="Arial" w:hAnsi="Arial" w:cs="Arial"/>
        </w:rPr>
        <w:t>Informacja ta pozwoli oceniającym zweryfikować Twoją zdolność finansową.</w:t>
      </w:r>
    </w:p>
    <w:p w14:paraId="7EFFC1E0" w14:textId="5351E853" w:rsidR="0096483F" w:rsidRDefault="00E06270" w:rsidP="00E06270">
      <w:pPr>
        <w:spacing w:before="120" w:after="120" w:line="271" w:lineRule="auto"/>
        <w:rPr>
          <w:rFonts w:ascii="Arial" w:hAnsi="Arial" w:cs="Arial"/>
        </w:rPr>
      </w:pPr>
      <w:r>
        <w:rPr>
          <w:rFonts w:ascii="Arial" w:hAnsi="Arial" w:cs="Arial"/>
        </w:rPr>
        <w:t>Jeśli jesteś podmiotem JSFP w</w:t>
      </w:r>
      <w:r w:rsidR="005804D5" w:rsidRPr="00B808CF">
        <w:rPr>
          <w:rFonts w:ascii="Arial" w:hAnsi="Arial" w:cs="Arial"/>
        </w:rPr>
        <w:t xml:space="preserve"> tym miejscu </w:t>
      </w:r>
      <w:r w:rsidR="005804D5">
        <w:rPr>
          <w:rFonts w:ascii="Arial" w:hAnsi="Arial" w:cs="Arial"/>
        </w:rPr>
        <w:t>wpisz</w:t>
      </w:r>
      <w:r>
        <w:rPr>
          <w:rFonts w:ascii="Arial" w:hAnsi="Arial" w:cs="Arial"/>
        </w:rPr>
        <w:t xml:space="preserve"> taką informację. Będzie to wystraczające.</w:t>
      </w:r>
    </w:p>
    <w:p w14:paraId="34BDBB9E" w14:textId="12E99DEF" w:rsidR="0096483F" w:rsidRDefault="0096483F" w:rsidP="00E06270">
      <w:pPr>
        <w:spacing w:before="120" w:after="120" w:line="271" w:lineRule="auto"/>
        <w:rPr>
          <w:rFonts w:ascii="Arial" w:hAnsi="Arial" w:cs="Arial"/>
        </w:rPr>
      </w:pPr>
      <w:r>
        <w:rPr>
          <w:rFonts w:ascii="Arial" w:hAnsi="Arial" w:cs="Arial"/>
        </w:rPr>
        <w:t>Jeśli planujesz realizację projektu w partnerstwie określ poziom zaangażowania finansowego w projekt każdego z partnerów. Wskaż jakimi zasobami finansowymi dysponuje Twój partner</w:t>
      </w:r>
      <w:r w:rsidR="009B0690">
        <w:rPr>
          <w:rFonts w:ascii="Arial" w:hAnsi="Arial" w:cs="Arial"/>
        </w:rPr>
        <w:t>/</w:t>
      </w:r>
      <w:proofErr w:type="spellStart"/>
      <w:r w:rsidR="009B0690">
        <w:rPr>
          <w:rFonts w:ascii="Arial" w:hAnsi="Arial" w:cs="Arial"/>
        </w:rPr>
        <w:t>rzy</w:t>
      </w:r>
      <w:proofErr w:type="spellEnd"/>
      <w:r>
        <w:rPr>
          <w:rFonts w:ascii="Arial" w:hAnsi="Arial" w:cs="Arial"/>
        </w:rPr>
        <w:t xml:space="preserve"> </w:t>
      </w:r>
    </w:p>
    <w:p w14:paraId="6DD35F02" w14:textId="243D0116" w:rsidR="005804D5" w:rsidRDefault="0096483F" w:rsidP="00E06270">
      <w:pPr>
        <w:spacing w:before="120" w:after="120" w:line="271" w:lineRule="auto"/>
        <w:rPr>
          <w:rFonts w:ascii="Arial" w:hAnsi="Arial" w:cs="Arial"/>
        </w:rPr>
      </w:pPr>
      <w:r>
        <w:rPr>
          <w:rFonts w:ascii="Arial" w:hAnsi="Arial" w:cs="Arial"/>
        </w:rPr>
        <w:t xml:space="preserve">Pamiętaj, będąc liderem projektu to Ty przyjmujesz pełną odpowiedzialność za jego realizację, oznacza to że nie jest możliwa sytuacja w której nie posiadasz odpowiedniego potencjału finansowego a Twój partner wnosi jedynie wkład finansowy do projektu.  </w:t>
      </w:r>
      <w:r w:rsidRPr="00D0350D">
        <w:rPr>
          <w:rFonts w:ascii="Arial" w:hAnsi="Arial" w:cs="Arial"/>
        </w:rPr>
        <w:t>Zgodnie z art. 39 ust. 11 ustawy wdrożeniowej Wnioskodawcą</w:t>
      </w:r>
      <w:r w:rsidR="00052A90">
        <w:rPr>
          <w:rFonts w:ascii="Arial" w:hAnsi="Arial" w:cs="Arial"/>
        </w:rPr>
        <w:t xml:space="preserve"> liderem </w:t>
      </w:r>
      <w:r w:rsidRPr="00D0350D">
        <w:rPr>
          <w:rFonts w:ascii="Arial" w:hAnsi="Arial" w:cs="Arial"/>
        </w:rPr>
        <w:t xml:space="preserve">może być wyłącznie podmiot o potencjale ekonomicznym zapewniającym prawidłową realizację projektu partnerskiego. </w:t>
      </w:r>
      <w:r>
        <w:rPr>
          <w:rFonts w:ascii="Arial" w:hAnsi="Arial" w:cs="Arial"/>
        </w:rPr>
        <w:t xml:space="preserve">Wiodącą rolę w projekcie może pełnić jedynie </w:t>
      </w:r>
      <w:r w:rsidRPr="00D0350D">
        <w:rPr>
          <w:rFonts w:ascii="Arial" w:hAnsi="Arial" w:cs="Arial"/>
        </w:rPr>
        <w:t>podmiot, którego roczny obrót jest wyższy niż 50% średnich rocznych wydatków w</w:t>
      </w:r>
      <w:r>
        <w:rPr>
          <w:rFonts w:ascii="Arial" w:hAnsi="Arial" w:cs="Arial"/>
        </w:rPr>
        <w:t>skazanych w </w:t>
      </w:r>
      <w:r w:rsidRPr="00D0350D">
        <w:rPr>
          <w:rFonts w:ascii="Arial" w:hAnsi="Arial" w:cs="Arial"/>
        </w:rPr>
        <w:t>projekcie.</w:t>
      </w:r>
      <w:r w:rsidR="005804D5">
        <w:rPr>
          <w:rFonts w:ascii="Arial" w:hAnsi="Arial" w:cs="Arial"/>
        </w:rPr>
        <w:t xml:space="preserve"> </w:t>
      </w:r>
    </w:p>
    <w:p w14:paraId="3EC6AFBE"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 xml:space="preserve">Mając na uwadze definicję kryterium </w:t>
      </w:r>
      <w:r w:rsidRPr="00707563">
        <w:rPr>
          <w:rFonts w:ascii="Arial" w:hAnsi="Arial" w:cs="Arial"/>
          <w:b/>
          <w:iCs/>
        </w:rPr>
        <w:t>Zdolność finansowa</w:t>
      </w:r>
      <w:r w:rsidRPr="00707563">
        <w:rPr>
          <w:rFonts w:ascii="Arial" w:hAnsi="Arial" w:cs="Arial"/>
          <w:iCs/>
        </w:rPr>
        <w:t xml:space="preserve"> obrót wskazany w tej części wniosku o dofinansowanie musi być równy lub wyższy niż średnie roczne wydatki w projekcie.</w:t>
      </w:r>
    </w:p>
    <w:p w14:paraId="6750F42C" w14:textId="77777777" w:rsidR="00707563" w:rsidRPr="00707563" w:rsidRDefault="00707563" w:rsidP="00707563">
      <w:pPr>
        <w:spacing w:before="120" w:after="120" w:line="271" w:lineRule="auto"/>
        <w:rPr>
          <w:rFonts w:ascii="Arial" w:hAnsi="Arial" w:cs="Arial"/>
          <w:iCs/>
        </w:rPr>
      </w:pPr>
      <w:r w:rsidRPr="00707563">
        <w:rPr>
          <w:rFonts w:ascii="Arial" w:hAnsi="Arial" w:cs="Arial"/>
          <w:b/>
          <w:bCs/>
          <w:iCs/>
        </w:rPr>
        <w:t>WAŻNE!</w:t>
      </w:r>
      <w:r w:rsidRPr="00707563">
        <w:rPr>
          <w:rFonts w:ascii="Arial" w:hAnsi="Arial" w:cs="Arial"/>
          <w:iCs/>
        </w:rPr>
        <w:t xml:space="preserve"> W celu prawidłowego wyliczenia średnich rocznych wydatków w projekcie i zapewnienia odpowiedniego obrotu zastosuj następującą metodologię:</w:t>
      </w:r>
    </w:p>
    <w:p w14:paraId="27B42842" w14:textId="77777777" w:rsidR="00707563" w:rsidRPr="00707563" w:rsidRDefault="00707563" w:rsidP="00707563">
      <w:pPr>
        <w:spacing w:before="120" w:after="120" w:line="271" w:lineRule="auto"/>
        <w:rPr>
          <w:rFonts w:ascii="Arial" w:hAnsi="Arial" w:cs="Arial"/>
          <w:iCs/>
        </w:rPr>
      </w:pPr>
      <w:r w:rsidRPr="00707563">
        <w:rPr>
          <w:rFonts w:ascii="Arial" w:hAnsi="Arial" w:cs="Arial"/>
          <w:iCs/>
          <w:u w:val="single"/>
        </w:rPr>
        <w:t xml:space="preserve">W przypadku projektów, które trwają </w:t>
      </w:r>
      <w:r w:rsidRPr="00707563">
        <w:rPr>
          <w:rFonts w:ascii="Arial" w:hAnsi="Arial" w:cs="Arial"/>
          <w:b/>
          <w:bCs/>
          <w:iCs/>
          <w:u w:val="single"/>
        </w:rPr>
        <w:t>dłużej niż 12 miesięcy</w:t>
      </w:r>
      <w:r w:rsidRPr="00707563">
        <w:rPr>
          <w:rFonts w:ascii="Arial" w:hAnsi="Arial" w:cs="Arial"/>
          <w:bCs/>
          <w:iCs/>
          <w:u w:val="single"/>
        </w:rPr>
        <w:t>,</w:t>
      </w:r>
      <w:r w:rsidRPr="00707563">
        <w:rPr>
          <w:rFonts w:ascii="Arial" w:hAnsi="Arial" w:cs="Arial"/>
          <w:b/>
          <w:bCs/>
          <w:iCs/>
          <w:u w:val="single"/>
        </w:rPr>
        <w:t xml:space="preserve"> </w:t>
      </w:r>
      <w:r w:rsidRPr="00707563">
        <w:rPr>
          <w:rFonts w:ascii="Arial" w:hAnsi="Arial" w:cs="Arial"/>
          <w:iCs/>
        </w:rPr>
        <w:t>średnie roczne wydatki w projekcie należy wyliczyć podstawiając dane:</w:t>
      </w:r>
    </w:p>
    <w:p w14:paraId="45793183"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Wartość projektu ogółem / liczba miesięcy realizacji projektu = średnia kwota przeznaczona na realizację projektu na miesiąc</w:t>
      </w:r>
    </w:p>
    <w:p w14:paraId="556D37A5" w14:textId="77777777" w:rsidR="00707563" w:rsidRPr="00707563" w:rsidRDefault="00707563" w:rsidP="00707563">
      <w:pPr>
        <w:spacing w:before="120" w:after="120" w:line="271" w:lineRule="auto"/>
        <w:rPr>
          <w:rFonts w:ascii="Arial" w:hAnsi="Arial" w:cs="Arial"/>
          <w:iCs/>
        </w:rPr>
      </w:pPr>
      <w:r w:rsidRPr="00707563">
        <w:rPr>
          <w:rFonts w:ascii="Arial" w:hAnsi="Arial" w:cs="Arial"/>
          <w:iCs/>
        </w:rPr>
        <w:t xml:space="preserve">średnia kwota przeznaczona na realizację projektu na miesiąc * 12 miesięcy = </w:t>
      </w:r>
      <w:r w:rsidRPr="00707563">
        <w:rPr>
          <w:rFonts w:ascii="Arial" w:hAnsi="Arial" w:cs="Arial"/>
          <w:b/>
          <w:bCs/>
          <w:iCs/>
        </w:rPr>
        <w:t>średni roczny koszt wydatków w projekcie</w:t>
      </w:r>
    </w:p>
    <w:p w14:paraId="59FC929A" w14:textId="77777777" w:rsidR="00707563" w:rsidRPr="00707563" w:rsidRDefault="00707563" w:rsidP="00707563">
      <w:pPr>
        <w:spacing w:before="120" w:after="120" w:line="271" w:lineRule="auto"/>
        <w:rPr>
          <w:rFonts w:ascii="Arial" w:hAnsi="Arial" w:cs="Arial"/>
          <w:iCs/>
        </w:rPr>
      </w:pPr>
      <w:r w:rsidRPr="00707563">
        <w:rPr>
          <w:rFonts w:ascii="Arial" w:hAnsi="Arial" w:cs="Arial"/>
          <w:iCs/>
          <w:u w:val="single"/>
        </w:rPr>
        <w:t xml:space="preserve">W przypadku projektów, które </w:t>
      </w:r>
      <w:r w:rsidRPr="00707563">
        <w:rPr>
          <w:rFonts w:ascii="Arial" w:hAnsi="Arial" w:cs="Arial"/>
          <w:b/>
          <w:bCs/>
          <w:iCs/>
          <w:u w:val="single"/>
        </w:rPr>
        <w:t>trwają 12 miesięcy lub krócej</w:t>
      </w:r>
      <w:r w:rsidRPr="00707563">
        <w:rPr>
          <w:rFonts w:ascii="Arial" w:hAnsi="Arial" w:cs="Arial"/>
          <w:iCs/>
        </w:rPr>
        <w:t xml:space="preserve"> za średnie roczne wydatki w projekcie rozumie się </w:t>
      </w:r>
      <w:r w:rsidRPr="00707563">
        <w:rPr>
          <w:rFonts w:ascii="Arial" w:hAnsi="Arial" w:cs="Arial"/>
          <w:b/>
          <w:bCs/>
          <w:iCs/>
        </w:rPr>
        <w:t>całkowite wydatki w projekcie</w:t>
      </w:r>
      <w:r w:rsidRPr="00707563">
        <w:rPr>
          <w:rFonts w:ascii="Arial" w:hAnsi="Arial" w:cs="Arial"/>
          <w:iCs/>
        </w:rPr>
        <w:t>.</w:t>
      </w:r>
    </w:p>
    <w:p w14:paraId="38FF7405" w14:textId="77777777" w:rsidR="00707563" w:rsidRDefault="00707563" w:rsidP="00E06270">
      <w:pPr>
        <w:spacing w:before="120" w:after="120" w:line="271" w:lineRule="auto"/>
        <w:rPr>
          <w:rFonts w:ascii="Arial" w:hAnsi="Arial" w:cs="Arial"/>
        </w:rPr>
      </w:pPr>
    </w:p>
    <w:p w14:paraId="41038AC1" w14:textId="1B99C9E8" w:rsidR="00A35163" w:rsidRDefault="002424AC" w:rsidP="00AF2D1D">
      <w:pPr>
        <w:spacing w:before="120" w:after="120" w:line="271" w:lineRule="auto"/>
        <w:rPr>
          <w:rFonts w:ascii="Arial" w:hAnsi="Arial" w:cs="Arial"/>
        </w:rPr>
      </w:pPr>
      <w:r w:rsidRPr="006E7F2E">
        <w:rPr>
          <w:rFonts w:ascii="Arial" w:hAnsi="Arial" w:cs="Arial"/>
          <w:b/>
        </w:rPr>
        <w:t xml:space="preserve">Komponent </w:t>
      </w:r>
      <w:r w:rsidR="00CF7011" w:rsidRPr="006E7F2E">
        <w:rPr>
          <w:rFonts w:ascii="Arial" w:hAnsi="Arial" w:cs="Arial"/>
          <w:b/>
        </w:rPr>
        <w:t xml:space="preserve">– komunikacja </w:t>
      </w:r>
      <w:proofErr w:type="spellStart"/>
      <w:r w:rsidR="00CF7011" w:rsidRPr="006E7F2E">
        <w:rPr>
          <w:rFonts w:ascii="Arial" w:hAnsi="Arial" w:cs="Arial"/>
          <w:b/>
        </w:rPr>
        <w:t>ePUAP</w:t>
      </w:r>
      <w:proofErr w:type="spellEnd"/>
      <w:r w:rsidR="00CF7011">
        <w:rPr>
          <w:rFonts w:ascii="Arial" w:hAnsi="Arial" w:cs="Arial"/>
        </w:rPr>
        <w:t xml:space="preserve"> – pole zawierające </w:t>
      </w:r>
      <w:r w:rsidR="00FA1907">
        <w:rPr>
          <w:rFonts w:ascii="Arial" w:hAnsi="Arial" w:cs="Arial"/>
        </w:rPr>
        <w:t xml:space="preserve">maksymalnie </w:t>
      </w:r>
      <w:r w:rsidR="00AF2D1D">
        <w:rPr>
          <w:rFonts w:ascii="Arial" w:hAnsi="Arial" w:cs="Arial"/>
        </w:rPr>
        <w:t>750 znaków.</w:t>
      </w:r>
      <w:r w:rsidR="004257B7">
        <w:rPr>
          <w:rFonts w:ascii="Arial" w:hAnsi="Arial" w:cs="Arial"/>
        </w:rPr>
        <w:t xml:space="preserve"> W tym polu</w:t>
      </w:r>
      <w:r w:rsidR="00AF2D1D">
        <w:rPr>
          <w:rFonts w:ascii="Arial" w:hAnsi="Arial" w:cs="Arial"/>
        </w:rPr>
        <w:t xml:space="preserve"> </w:t>
      </w:r>
      <w:r w:rsidR="004257B7">
        <w:rPr>
          <w:rFonts w:ascii="Arial" w:hAnsi="Arial" w:cs="Arial"/>
        </w:rPr>
        <w:t xml:space="preserve">wpisz adres </w:t>
      </w:r>
      <w:r w:rsidR="00AF2D1D">
        <w:rPr>
          <w:rFonts w:ascii="Arial" w:hAnsi="Arial" w:cs="Arial"/>
        </w:rPr>
        <w:t>elektroniczn</w:t>
      </w:r>
      <w:r w:rsidR="004257B7">
        <w:rPr>
          <w:rFonts w:ascii="Arial" w:hAnsi="Arial" w:cs="Arial"/>
        </w:rPr>
        <w:t>ej</w:t>
      </w:r>
      <w:r w:rsidR="00AF2D1D">
        <w:rPr>
          <w:rFonts w:ascii="Arial" w:hAnsi="Arial" w:cs="Arial"/>
        </w:rPr>
        <w:t xml:space="preserve"> skrzynk</w:t>
      </w:r>
      <w:r w:rsidR="004257B7">
        <w:rPr>
          <w:rFonts w:ascii="Arial" w:hAnsi="Arial" w:cs="Arial"/>
        </w:rPr>
        <w:t>i</w:t>
      </w:r>
      <w:r w:rsidR="00AF2D1D">
        <w:rPr>
          <w:rFonts w:ascii="Arial" w:hAnsi="Arial" w:cs="Arial"/>
        </w:rPr>
        <w:t xml:space="preserve"> podawcz</w:t>
      </w:r>
      <w:r w:rsidR="004257B7">
        <w:rPr>
          <w:rFonts w:ascii="Arial" w:hAnsi="Arial" w:cs="Arial"/>
        </w:rPr>
        <w:t>ej</w:t>
      </w:r>
      <w:r w:rsidR="00AF2D1D">
        <w:rPr>
          <w:rFonts w:ascii="Arial" w:hAnsi="Arial" w:cs="Arial"/>
        </w:rPr>
        <w:t xml:space="preserve"> </w:t>
      </w:r>
      <w:proofErr w:type="spellStart"/>
      <w:r w:rsidR="00AF2D1D">
        <w:rPr>
          <w:rFonts w:ascii="Arial" w:hAnsi="Arial" w:cs="Arial"/>
        </w:rPr>
        <w:t>ePUAP</w:t>
      </w:r>
      <w:proofErr w:type="spellEnd"/>
      <w:r w:rsidR="00AF2D1D">
        <w:rPr>
          <w:rFonts w:ascii="Arial" w:hAnsi="Arial" w:cs="Arial"/>
        </w:rPr>
        <w:t xml:space="preserve"> . </w:t>
      </w:r>
    </w:p>
    <w:p w14:paraId="2E426990" w14:textId="77777777" w:rsidR="00A35163" w:rsidRPr="00A35163" w:rsidRDefault="00A35163" w:rsidP="00A35163">
      <w:pPr>
        <w:spacing w:before="120" w:after="120" w:line="271" w:lineRule="auto"/>
        <w:rPr>
          <w:rFonts w:ascii="Arial" w:hAnsi="Arial" w:cs="Arial"/>
        </w:rPr>
      </w:pPr>
      <w:r w:rsidRPr="00A35163">
        <w:rPr>
          <w:rFonts w:ascii="Arial" w:hAnsi="Arial" w:cs="Arial"/>
        </w:rPr>
        <w:t xml:space="preserve">Jeżeli nie posiadasz publicznej usługi rejestrowanego doręczenia (e-Doręczenia) zgodnie z ustawą z dnia 18 listopada 2020 r. o doręczeniach elektronicznych (Dz. U. z 2024 r. poz. 1045 z </w:t>
      </w:r>
      <w:proofErr w:type="spellStart"/>
      <w:r w:rsidRPr="00A35163">
        <w:rPr>
          <w:rFonts w:ascii="Arial" w:hAnsi="Arial" w:cs="Arial"/>
        </w:rPr>
        <w:t>późn</w:t>
      </w:r>
      <w:proofErr w:type="spellEnd"/>
      <w:r w:rsidRPr="00A35163">
        <w:rPr>
          <w:rFonts w:ascii="Arial" w:hAnsi="Arial" w:cs="Arial"/>
        </w:rPr>
        <w:t xml:space="preserve">. zm.), ale jesteś podmiotem publicznym zobowiązany jesteś do udostępniania i obsługi elektronicznej skrzynki podawczej na podstawie art. 16 ust. 1a ustawy z dnia 17 </w:t>
      </w:r>
      <w:r w:rsidRPr="00A35163">
        <w:rPr>
          <w:rFonts w:ascii="Arial" w:hAnsi="Arial" w:cs="Arial"/>
        </w:rPr>
        <w:lastRenderedPageBreak/>
        <w:t xml:space="preserve">lutego 2005 r. o informatyzacji działalności podmiotów realizujących zadania publiczne (Dz. U. z 2023 r. poz. 57),  lub jesteś innym podmiotem (wnioskodawcą), który posiada elektroniczną skrzynkę podawczą i wyraża wolę doręczania w taki sposób informacji, zgodnie z zapisami Regulaminu wyboru pisemne informacje o zakończeniu procesu oceny w formie elektronicznej doręcza się na elektroniczną skrzynkę podawczą </w:t>
      </w:r>
      <w:proofErr w:type="spellStart"/>
      <w:r w:rsidRPr="00A35163">
        <w:rPr>
          <w:rFonts w:ascii="Arial" w:hAnsi="Arial" w:cs="Arial"/>
        </w:rPr>
        <w:t>ePUAP</w:t>
      </w:r>
      <w:proofErr w:type="spellEnd"/>
      <w:r w:rsidRPr="00A35163">
        <w:rPr>
          <w:rFonts w:ascii="Arial" w:hAnsi="Arial" w:cs="Arial"/>
        </w:rPr>
        <w:t xml:space="preserve"> wskazaną w tym polu.</w:t>
      </w:r>
    </w:p>
    <w:p w14:paraId="44D893AD" w14:textId="77777777" w:rsidR="00A35163" w:rsidRPr="00A35163" w:rsidRDefault="00A35163" w:rsidP="00A35163">
      <w:pPr>
        <w:spacing w:before="120" w:after="120" w:line="271" w:lineRule="auto"/>
        <w:rPr>
          <w:rFonts w:ascii="Arial" w:hAnsi="Arial" w:cs="Arial"/>
        </w:rPr>
      </w:pPr>
      <w:r w:rsidRPr="00A35163">
        <w:rPr>
          <w:rFonts w:ascii="Arial" w:hAnsi="Arial" w:cs="Arial"/>
        </w:rPr>
        <w:t xml:space="preserve">Jeśli nie posiadasz elektronicznej skrzynki podawczej wpisz </w:t>
      </w:r>
      <w:r w:rsidRPr="00D31BC9">
        <w:rPr>
          <w:rFonts w:ascii="Arial" w:hAnsi="Arial" w:cs="Arial"/>
          <w:b/>
          <w:bCs/>
        </w:rPr>
        <w:t>NIE DOTYCZY.</w:t>
      </w:r>
      <w:r w:rsidRPr="00A35163">
        <w:rPr>
          <w:rFonts w:ascii="Arial" w:hAnsi="Arial" w:cs="Arial"/>
        </w:rPr>
        <w:t xml:space="preserve"> </w:t>
      </w:r>
    </w:p>
    <w:p w14:paraId="13B06731" w14:textId="77777777" w:rsidR="00122815" w:rsidRPr="00122815" w:rsidRDefault="00122815" w:rsidP="00122815">
      <w:pPr>
        <w:spacing w:before="120" w:after="120" w:line="271" w:lineRule="auto"/>
        <w:rPr>
          <w:rFonts w:ascii="Arial" w:hAnsi="Arial" w:cs="Arial"/>
        </w:rPr>
      </w:pPr>
      <w:r w:rsidRPr="00122815">
        <w:rPr>
          <w:rFonts w:ascii="Arial" w:hAnsi="Arial" w:cs="Arial"/>
        </w:rPr>
        <w:t xml:space="preserve">Jeżeli posiadasz publiczną usługę rejestrowanego doręczenia (e-Doręczenia) zgodnie z ustawą z dnia 18 listopada 2020 r. o doręczeniach elektronicznych (Dz. U. z 2024 r. poz. 1045 z </w:t>
      </w:r>
      <w:proofErr w:type="spellStart"/>
      <w:r w:rsidRPr="00122815">
        <w:rPr>
          <w:rFonts w:ascii="Arial" w:hAnsi="Arial" w:cs="Arial"/>
        </w:rPr>
        <w:t>późn</w:t>
      </w:r>
      <w:proofErr w:type="spellEnd"/>
      <w:r w:rsidRPr="00122815">
        <w:rPr>
          <w:rFonts w:ascii="Arial" w:hAnsi="Arial" w:cs="Arial"/>
        </w:rPr>
        <w:t xml:space="preserve">. zm.) w tym polu wpisz adres doręczenia elektronicznego tj. adres, na który przekazywana będzie korespondencja informująca o zakończeniu procesu oceny w formie elektronicznej nadana za pośrednictwem e-Doręczenia. </w:t>
      </w:r>
    </w:p>
    <w:p w14:paraId="717381F6" w14:textId="77777777" w:rsidR="00122815" w:rsidRPr="00122815" w:rsidRDefault="00122815" w:rsidP="00122815">
      <w:pPr>
        <w:spacing w:before="120" w:after="120" w:line="271" w:lineRule="auto"/>
        <w:rPr>
          <w:rFonts w:ascii="Arial" w:hAnsi="Arial" w:cs="Arial"/>
        </w:rPr>
      </w:pPr>
      <w:r w:rsidRPr="00122815">
        <w:rPr>
          <w:rFonts w:ascii="Arial" w:hAnsi="Arial" w:cs="Arial"/>
        </w:rPr>
        <w:t xml:space="preserve">Jeśli natomiast nie posiadasz adres doręczenia elektronicznego (e-Doręczenia) w polu tym wpisz </w:t>
      </w:r>
      <w:r w:rsidRPr="00D31BC9">
        <w:rPr>
          <w:rFonts w:ascii="Arial" w:hAnsi="Arial" w:cs="Arial"/>
          <w:b/>
          <w:bCs/>
        </w:rPr>
        <w:t>NIE DOTYCZY.</w:t>
      </w:r>
    </w:p>
    <w:p w14:paraId="75E5951B" w14:textId="7A40EA6D" w:rsidR="00397D3D" w:rsidRDefault="00626784" w:rsidP="003E797F">
      <w:pPr>
        <w:autoSpaceDE w:val="0"/>
        <w:autoSpaceDN w:val="0"/>
        <w:spacing w:before="120" w:after="200" w:line="264" w:lineRule="auto"/>
        <w:rPr>
          <w:rFonts w:ascii="Arial" w:hAnsi="Arial" w:cs="Arial"/>
        </w:rPr>
      </w:pPr>
      <w:r w:rsidRPr="00B05C71">
        <w:rPr>
          <w:rFonts w:ascii="Arial" w:hAnsi="Arial" w:cs="Arial"/>
          <w:b/>
          <w:lang w:eastAsia="pl-PL"/>
        </w:rPr>
        <w:t xml:space="preserve">Komponent – </w:t>
      </w:r>
      <w:r w:rsidR="00E06270">
        <w:rPr>
          <w:rFonts w:ascii="Arial" w:hAnsi="Arial" w:cs="Arial"/>
          <w:b/>
          <w:lang w:eastAsia="pl-PL"/>
        </w:rPr>
        <w:t xml:space="preserve">projekt partnerski  - </w:t>
      </w:r>
      <w:r w:rsidR="00E06270" w:rsidRPr="00B808CF">
        <w:rPr>
          <w:rFonts w:ascii="Arial" w:hAnsi="Arial" w:cs="Arial"/>
        </w:rPr>
        <w:t xml:space="preserve">pole zawierające </w:t>
      </w:r>
      <w:r w:rsidR="00FA1907">
        <w:rPr>
          <w:rFonts w:ascii="Arial" w:hAnsi="Arial" w:cs="Arial"/>
        </w:rPr>
        <w:t xml:space="preserve">maksymalnie </w:t>
      </w:r>
      <w:r w:rsidR="00E06270" w:rsidRPr="00B808CF">
        <w:rPr>
          <w:rFonts w:ascii="Arial" w:hAnsi="Arial" w:cs="Arial"/>
        </w:rPr>
        <w:t>4000 znaków</w:t>
      </w:r>
      <w:r w:rsidR="00E06270">
        <w:rPr>
          <w:rFonts w:ascii="Arial" w:hAnsi="Arial" w:cs="Arial"/>
        </w:rPr>
        <w:t xml:space="preserve">. </w:t>
      </w:r>
      <w:r w:rsidR="00401BF8" w:rsidRPr="003E797F">
        <w:rPr>
          <w:rFonts w:ascii="Arial" w:hAnsi="Arial" w:cs="Arial"/>
        </w:rPr>
        <w:t xml:space="preserve">Jeśli realizujesz projekt w partnerstwie </w:t>
      </w:r>
      <w:r w:rsidR="00397D3D">
        <w:rPr>
          <w:rFonts w:ascii="Arial" w:hAnsi="Arial" w:cs="Arial"/>
        </w:rPr>
        <w:t>koniecznym jest żebyś podał w tej części najważniejsze informacje pozwalające ocenić zawarte przez Ciebie partnerstwo w kontekście wymogów kryteriów wyboru projektów, w tym wskaż:</w:t>
      </w:r>
    </w:p>
    <w:p w14:paraId="0396327C" w14:textId="77777777" w:rsidR="00397D3D" w:rsidRDefault="00397D3D" w:rsidP="00397D3D">
      <w:pPr>
        <w:pStyle w:val="Akapitzlist"/>
        <w:numPr>
          <w:ilvl w:val="0"/>
          <w:numId w:val="47"/>
        </w:numPr>
        <w:spacing w:before="120" w:after="120" w:line="271" w:lineRule="auto"/>
        <w:rPr>
          <w:rFonts w:ascii="Arial" w:hAnsi="Arial" w:cs="Arial"/>
        </w:rPr>
      </w:pPr>
      <w:r>
        <w:rPr>
          <w:rFonts w:ascii="Arial" w:hAnsi="Arial" w:cs="Arial"/>
        </w:rPr>
        <w:t>fakt, że partnerstwo zostało zainicjowane przed dniem złożenia wniosku o</w:t>
      </w:r>
      <w:r w:rsidR="003E797F">
        <w:rPr>
          <w:rFonts w:ascii="Arial" w:hAnsi="Arial" w:cs="Arial"/>
        </w:rPr>
        <w:t> </w:t>
      </w:r>
      <w:r>
        <w:rPr>
          <w:rFonts w:ascii="Arial" w:hAnsi="Arial" w:cs="Arial"/>
        </w:rPr>
        <w:t xml:space="preserve">dofinansowanie – podaj datę jego zawarcia; </w:t>
      </w:r>
    </w:p>
    <w:p w14:paraId="341B7FDC" w14:textId="77777777" w:rsidR="00397D3D" w:rsidRPr="00ED38C6" w:rsidRDefault="00397D3D" w:rsidP="00397D3D">
      <w:pPr>
        <w:pStyle w:val="Akapitzlist"/>
        <w:numPr>
          <w:ilvl w:val="0"/>
          <w:numId w:val="47"/>
        </w:numPr>
        <w:spacing w:before="120" w:after="120" w:line="271" w:lineRule="auto"/>
        <w:rPr>
          <w:rFonts w:ascii="Arial" w:hAnsi="Arial" w:cs="Arial"/>
        </w:rPr>
      </w:pPr>
      <w:r w:rsidRPr="00536D8B">
        <w:rPr>
          <w:rFonts w:ascii="Arial" w:hAnsi="Arial" w:cs="Arial"/>
        </w:rPr>
        <w:t xml:space="preserve">role </w:t>
      </w:r>
      <w:r>
        <w:rPr>
          <w:rFonts w:ascii="Arial" w:hAnsi="Arial" w:cs="Arial"/>
        </w:rPr>
        <w:t xml:space="preserve">partnera/ poszczególnych partnerów </w:t>
      </w:r>
      <w:r w:rsidRPr="00536D8B">
        <w:rPr>
          <w:rFonts w:ascii="Arial" w:hAnsi="Arial" w:cs="Arial"/>
        </w:rPr>
        <w:t>w projekcie</w:t>
      </w:r>
      <w:r>
        <w:rPr>
          <w:rFonts w:ascii="Arial" w:hAnsi="Arial" w:cs="Arial"/>
        </w:rPr>
        <w:t xml:space="preserve">, w tym za </w:t>
      </w:r>
      <w:r w:rsidRPr="00536D8B">
        <w:rPr>
          <w:rFonts w:ascii="Arial" w:hAnsi="Arial" w:cs="Arial"/>
        </w:rPr>
        <w:t>jakie zadania w projekcie będzie odpowiadał</w:t>
      </w:r>
      <w:r>
        <w:rPr>
          <w:rFonts w:ascii="Arial" w:hAnsi="Arial" w:cs="Arial"/>
        </w:rPr>
        <w:t>/ jakie realizował;</w:t>
      </w:r>
      <w:r w:rsidRPr="0089172C">
        <w:t xml:space="preserve"> </w:t>
      </w:r>
    </w:p>
    <w:p w14:paraId="1E04F955" w14:textId="77777777" w:rsidR="00397D3D" w:rsidRPr="00ED38C6" w:rsidRDefault="00397D3D" w:rsidP="00397D3D">
      <w:pPr>
        <w:pStyle w:val="Akapitzlist"/>
        <w:numPr>
          <w:ilvl w:val="0"/>
          <w:numId w:val="47"/>
        </w:numPr>
        <w:spacing w:before="120" w:after="120" w:line="271" w:lineRule="auto"/>
        <w:rPr>
          <w:rFonts w:ascii="Arial" w:hAnsi="Arial" w:cs="Arial"/>
        </w:rPr>
      </w:pPr>
      <w:r w:rsidRPr="00ED38C6">
        <w:rPr>
          <w:rFonts w:ascii="Arial" w:hAnsi="Arial" w:cs="Arial"/>
        </w:rPr>
        <w:t xml:space="preserve">że przy wyborze partnera/ ów zastosowano właściwe przepisy w przypadku  podmiotów zobowiązanych do stosowania prawa zamówień publicznych na podstawie odrębnych przepisów </w:t>
      </w:r>
      <w:r>
        <w:rPr>
          <w:rFonts w:ascii="Arial" w:hAnsi="Arial" w:cs="Arial"/>
        </w:rPr>
        <w:t>- jeśli jesteś takim podmiotem napisz to oraz odnieś się do tych przepisów. Fakt zastosowania tych regulacji będzie weryfikowany przed podpisaniem umowy.</w:t>
      </w:r>
    </w:p>
    <w:p w14:paraId="3FDE06A0" w14:textId="77777777" w:rsidR="00D0350D" w:rsidRPr="003E797F" w:rsidRDefault="00397D3D">
      <w:pPr>
        <w:spacing w:before="120" w:after="120" w:line="271" w:lineRule="auto"/>
        <w:ind w:left="360"/>
        <w:rPr>
          <w:rFonts w:ascii="Arial" w:hAnsi="Arial" w:cs="Arial"/>
        </w:rPr>
      </w:pPr>
      <w:r>
        <w:rPr>
          <w:rFonts w:ascii="Arial" w:hAnsi="Arial" w:cs="Arial"/>
        </w:rPr>
        <w:t xml:space="preserve">W tym polu również musisz podać informacje uzasadniające wybór partnera jak i sam fakt realizowania projektu w formule partnerskiej. Opis uzasadnienia </w:t>
      </w:r>
      <w:r w:rsidRPr="00ED38C6">
        <w:rPr>
          <w:rFonts w:ascii="Arial" w:hAnsi="Arial" w:cs="Arial"/>
        </w:rPr>
        <w:t>powinien jednoznacznie potwierdzać, że bez udziału partnera/partnerów projekt nie byłby możliwy</w:t>
      </w:r>
      <w:r w:rsidR="005037E2">
        <w:rPr>
          <w:rFonts w:ascii="Arial" w:hAnsi="Arial" w:cs="Arial"/>
        </w:rPr>
        <w:t xml:space="preserve"> </w:t>
      </w:r>
      <w:r w:rsidRPr="00ED38C6">
        <w:rPr>
          <w:rFonts w:ascii="Arial" w:hAnsi="Arial" w:cs="Arial"/>
        </w:rPr>
        <w:t xml:space="preserve"> do zrealizowania</w:t>
      </w:r>
      <w:r>
        <w:rPr>
          <w:rFonts w:ascii="Arial" w:hAnsi="Arial" w:cs="Arial"/>
        </w:rPr>
        <w:t xml:space="preserve"> lub </w:t>
      </w:r>
      <w:r w:rsidR="005037E2">
        <w:rPr>
          <w:rFonts w:ascii="Arial" w:hAnsi="Arial" w:cs="Arial"/>
        </w:rPr>
        <w:t xml:space="preserve">jego </w:t>
      </w:r>
      <w:r w:rsidR="003311FF">
        <w:rPr>
          <w:rFonts w:ascii="Arial" w:hAnsi="Arial" w:cs="Arial"/>
        </w:rPr>
        <w:t>efektywność</w:t>
      </w:r>
      <w:r w:rsidR="005037E2">
        <w:rPr>
          <w:rFonts w:ascii="Arial" w:hAnsi="Arial" w:cs="Arial"/>
        </w:rPr>
        <w:t xml:space="preserve"> była by znacznie niższa. W</w:t>
      </w:r>
      <w:r>
        <w:rPr>
          <w:rFonts w:ascii="Arial" w:hAnsi="Arial" w:cs="Arial"/>
        </w:rPr>
        <w:t>ska</w:t>
      </w:r>
      <w:r w:rsidR="005037E2">
        <w:rPr>
          <w:rFonts w:ascii="Arial" w:hAnsi="Arial" w:cs="Arial"/>
        </w:rPr>
        <w:t>ż</w:t>
      </w:r>
      <w:r w:rsidR="00674682">
        <w:rPr>
          <w:rFonts w:ascii="Arial" w:hAnsi="Arial" w:cs="Arial"/>
        </w:rPr>
        <w:t xml:space="preserve"> </w:t>
      </w:r>
      <w:r w:rsidR="005037E2">
        <w:rPr>
          <w:rFonts w:ascii="Arial" w:hAnsi="Arial" w:cs="Arial"/>
        </w:rPr>
        <w:t>jakie</w:t>
      </w:r>
      <w:r>
        <w:rPr>
          <w:rFonts w:ascii="Arial" w:hAnsi="Arial" w:cs="Arial"/>
        </w:rPr>
        <w:t xml:space="preserve"> korzyści płyną z zawarcia partnerstw</w:t>
      </w:r>
      <w:r w:rsidR="00A86857">
        <w:rPr>
          <w:rFonts w:ascii="Arial" w:hAnsi="Arial" w:cs="Arial"/>
        </w:rPr>
        <w:t>a</w:t>
      </w:r>
      <w:r>
        <w:rPr>
          <w:rFonts w:ascii="Arial" w:hAnsi="Arial" w:cs="Arial"/>
        </w:rPr>
        <w:t xml:space="preserve"> w kontekście realizacji założonego celu projektu</w:t>
      </w:r>
      <w:r w:rsidRPr="00ED38C6">
        <w:rPr>
          <w:rFonts w:ascii="Arial" w:hAnsi="Arial" w:cs="Arial"/>
        </w:rPr>
        <w:t>.</w:t>
      </w:r>
      <w:r w:rsidR="00A86857">
        <w:rPr>
          <w:rFonts w:ascii="Arial" w:hAnsi="Arial" w:cs="Arial"/>
        </w:rPr>
        <w:t xml:space="preserve"> </w:t>
      </w:r>
    </w:p>
    <w:p w14:paraId="43B0EC4F" w14:textId="77777777" w:rsidR="00EB5730" w:rsidRPr="003E797F" w:rsidRDefault="008C176A" w:rsidP="003E797F">
      <w:pPr>
        <w:rPr>
          <w:rFonts w:ascii="Arial" w:hAnsi="Arial" w:cs="Arial"/>
        </w:rPr>
      </w:pPr>
      <w:r w:rsidRPr="00ED7BD3">
        <w:rPr>
          <w:rFonts w:ascii="Arial" w:hAnsi="Arial" w:cs="Arial"/>
          <w:b/>
        </w:rPr>
        <w:t>Pamiętaj</w:t>
      </w:r>
      <w:r w:rsidR="00A86857">
        <w:rPr>
          <w:rFonts w:ascii="Arial" w:hAnsi="Arial" w:cs="Arial"/>
          <w:b/>
        </w:rPr>
        <w:t xml:space="preserve"> </w:t>
      </w:r>
      <w:r w:rsidR="00EB5730" w:rsidRPr="00ED7BD3">
        <w:rPr>
          <w:rFonts w:ascii="Arial" w:hAnsi="Arial" w:cs="Arial"/>
          <w:b/>
        </w:rPr>
        <w:t>!</w:t>
      </w:r>
      <w:r w:rsidR="00EB5730" w:rsidRPr="003E797F">
        <w:rPr>
          <w:rFonts w:ascii="Arial" w:hAnsi="Arial" w:cs="Arial"/>
        </w:rPr>
        <w:t xml:space="preserve"> opisując partnerski sposób realizacji Twojego projektu nie zapomnij o odniesieniu się do każdego z powyższych punktów. Tylko w taki sposób oceniający będzie mógł stwierdzić, że sposób utworzenia partnerstwa w projekcie spełnia wymogi zawarte w art. 39 ust. 1-4 ustawy z dnia 28 kwietnia 2022 r. o zasadach realizacji zadań finansowanych ze środków europejskich w perspektywie finansowej 2021-2027.</w:t>
      </w:r>
    </w:p>
    <w:p w14:paraId="756677C6" w14:textId="1E5E9E29" w:rsidR="00914E61" w:rsidRDefault="00914E61" w:rsidP="00EB5730">
      <w:pPr>
        <w:autoSpaceDE w:val="0"/>
        <w:autoSpaceDN w:val="0"/>
        <w:spacing w:before="120" w:after="200" w:line="264" w:lineRule="auto"/>
        <w:rPr>
          <w:rFonts w:ascii="Arial" w:hAnsi="Arial" w:cs="Arial"/>
        </w:rPr>
      </w:pPr>
      <w:r w:rsidRPr="003E797F">
        <w:rPr>
          <w:rFonts w:ascii="Arial" w:hAnsi="Arial" w:cs="Arial"/>
          <w:b/>
        </w:rPr>
        <w:t>Komponent – opis potencjału technicznego</w:t>
      </w:r>
      <w:r>
        <w:rPr>
          <w:rFonts w:ascii="Arial" w:hAnsi="Arial" w:cs="Arial"/>
        </w:rPr>
        <w:t xml:space="preserve"> – pole opisowe zawierające </w:t>
      </w:r>
      <w:r w:rsidR="00FA1907">
        <w:rPr>
          <w:rFonts w:ascii="Arial" w:hAnsi="Arial" w:cs="Arial"/>
        </w:rPr>
        <w:t xml:space="preserve">maksymalnie </w:t>
      </w:r>
      <w:r>
        <w:rPr>
          <w:rFonts w:ascii="Arial" w:hAnsi="Arial" w:cs="Arial"/>
        </w:rPr>
        <w:t xml:space="preserve">4000 znaków. W tym polu opisz jak wygląda Twój </w:t>
      </w:r>
      <w:r w:rsidRPr="00CB3724">
        <w:rPr>
          <w:rFonts w:ascii="Arial" w:hAnsi="Arial" w:cs="Arial"/>
        </w:rPr>
        <w:t>potencjał technicz</w:t>
      </w:r>
      <w:r>
        <w:rPr>
          <w:rFonts w:ascii="Arial" w:hAnsi="Arial" w:cs="Arial"/>
        </w:rPr>
        <w:t>ny planowany do wykorzystania w</w:t>
      </w:r>
      <w:r w:rsidR="003E797F">
        <w:rPr>
          <w:rFonts w:ascii="Arial" w:hAnsi="Arial" w:cs="Arial"/>
        </w:rPr>
        <w:t> </w:t>
      </w:r>
      <w:r>
        <w:rPr>
          <w:rFonts w:ascii="Arial" w:hAnsi="Arial" w:cs="Arial"/>
        </w:rPr>
        <w:t>projekcie</w:t>
      </w:r>
      <w:r w:rsidRPr="00CB3724">
        <w:rPr>
          <w:rFonts w:ascii="Arial" w:hAnsi="Arial" w:cs="Arial"/>
        </w:rPr>
        <w:t>, w</w:t>
      </w:r>
      <w:r>
        <w:rPr>
          <w:rFonts w:ascii="Arial" w:hAnsi="Arial" w:cs="Arial"/>
        </w:rPr>
        <w:t> </w:t>
      </w:r>
      <w:r w:rsidRPr="00CB3724">
        <w:rPr>
          <w:rFonts w:ascii="Arial" w:hAnsi="Arial" w:cs="Arial"/>
        </w:rPr>
        <w:t>tym sprzętow</w:t>
      </w:r>
      <w:r>
        <w:rPr>
          <w:rFonts w:ascii="Arial" w:hAnsi="Arial" w:cs="Arial"/>
        </w:rPr>
        <w:t>y oraz jakimi</w:t>
      </w:r>
      <w:r w:rsidRPr="00CB3724">
        <w:rPr>
          <w:rFonts w:ascii="Arial" w:hAnsi="Arial" w:cs="Arial"/>
        </w:rPr>
        <w:t xml:space="preserve"> warunk</w:t>
      </w:r>
      <w:r>
        <w:rPr>
          <w:rFonts w:ascii="Arial" w:hAnsi="Arial" w:cs="Arial"/>
        </w:rPr>
        <w:t>ami</w:t>
      </w:r>
      <w:r w:rsidRPr="00CB3724">
        <w:rPr>
          <w:rFonts w:ascii="Arial" w:hAnsi="Arial" w:cs="Arial"/>
        </w:rPr>
        <w:t xml:space="preserve"> lokalowy</w:t>
      </w:r>
      <w:r>
        <w:rPr>
          <w:rFonts w:ascii="Arial" w:hAnsi="Arial" w:cs="Arial"/>
        </w:rPr>
        <w:t>mi dysponujesz Ty i</w:t>
      </w:r>
      <w:r w:rsidR="003E797F">
        <w:rPr>
          <w:rFonts w:ascii="Arial" w:hAnsi="Arial" w:cs="Arial"/>
        </w:rPr>
        <w:t> </w:t>
      </w:r>
      <w:r w:rsidRPr="00CB3724">
        <w:rPr>
          <w:rFonts w:ascii="Arial" w:hAnsi="Arial" w:cs="Arial"/>
        </w:rPr>
        <w:t>partner</w:t>
      </w:r>
      <w:r>
        <w:rPr>
          <w:rFonts w:ascii="Arial" w:hAnsi="Arial" w:cs="Arial"/>
        </w:rPr>
        <w:t>/</w:t>
      </w:r>
      <w:proofErr w:type="spellStart"/>
      <w:r>
        <w:rPr>
          <w:rFonts w:ascii="Arial" w:hAnsi="Arial" w:cs="Arial"/>
        </w:rPr>
        <w:t>rzy</w:t>
      </w:r>
      <w:proofErr w:type="spellEnd"/>
      <w:r w:rsidRPr="00CB3724">
        <w:rPr>
          <w:rFonts w:ascii="Arial" w:hAnsi="Arial" w:cs="Arial"/>
        </w:rPr>
        <w:t xml:space="preserve"> (jeśli dotyczy)</w:t>
      </w:r>
      <w:r>
        <w:rPr>
          <w:rFonts w:ascii="Arial" w:hAnsi="Arial" w:cs="Arial"/>
        </w:rPr>
        <w:t>.</w:t>
      </w:r>
      <w:r w:rsidRPr="00CB3724">
        <w:rPr>
          <w:rFonts w:ascii="Arial" w:hAnsi="Arial" w:cs="Arial"/>
        </w:rPr>
        <w:t xml:space="preserve"> </w:t>
      </w:r>
      <w:r w:rsidR="00F86656">
        <w:rPr>
          <w:rFonts w:ascii="Arial" w:hAnsi="Arial" w:cs="Arial"/>
        </w:rPr>
        <w:t>Potencjał ten to również</w:t>
      </w:r>
      <w:r w:rsidRPr="001F1875">
        <w:rPr>
          <w:rFonts w:ascii="Arial" w:hAnsi="Arial" w:cs="Arial"/>
        </w:rPr>
        <w:t xml:space="preserve"> sprzęty, przedmioty, materiały, a</w:t>
      </w:r>
      <w:r w:rsidR="00ED7BD3">
        <w:rPr>
          <w:rFonts w:ascii="Arial" w:hAnsi="Arial" w:cs="Arial"/>
        </w:rPr>
        <w:t> </w:t>
      </w:r>
      <w:r w:rsidRPr="001F1875">
        <w:rPr>
          <w:rFonts w:ascii="Arial" w:hAnsi="Arial" w:cs="Arial"/>
        </w:rPr>
        <w:t>także np. prawa autorskie, którymi organizacja dysponuje i</w:t>
      </w:r>
      <w:r>
        <w:rPr>
          <w:rFonts w:ascii="Arial" w:hAnsi="Arial" w:cs="Arial"/>
        </w:rPr>
        <w:t> </w:t>
      </w:r>
      <w:r w:rsidRPr="001F1875">
        <w:rPr>
          <w:rFonts w:ascii="Arial" w:hAnsi="Arial" w:cs="Arial"/>
        </w:rPr>
        <w:t>które zamierza wykorzystać podczas realizacji projektu</w:t>
      </w:r>
      <w:r>
        <w:rPr>
          <w:rFonts w:ascii="Arial" w:hAnsi="Arial" w:cs="Arial"/>
        </w:rPr>
        <w:t>. Uzyskane od Ciebie</w:t>
      </w:r>
      <w:r w:rsidRPr="001F1875">
        <w:rPr>
          <w:rFonts w:ascii="Arial" w:hAnsi="Arial" w:cs="Arial"/>
        </w:rPr>
        <w:t xml:space="preserve"> </w:t>
      </w:r>
      <w:r>
        <w:rPr>
          <w:rFonts w:ascii="Arial" w:hAnsi="Arial" w:cs="Arial"/>
        </w:rPr>
        <w:t>informacje pozwolą ocenić, czy Twoje zaplecze techniczne jest wystarczające aby móc realizować założenia projektowe.</w:t>
      </w:r>
    </w:p>
    <w:p w14:paraId="770DE867" w14:textId="77777777" w:rsidR="00970C5F" w:rsidRDefault="00970C5F" w:rsidP="00EB5730">
      <w:pPr>
        <w:autoSpaceDE w:val="0"/>
        <w:autoSpaceDN w:val="0"/>
        <w:spacing w:before="120" w:after="200" w:line="264" w:lineRule="auto"/>
        <w:rPr>
          <w:rFonts w:ascii="Arial" w:hAnsi="Arial" w:cs="Arial"/>
        </w:rPr>
      </w:pPr>
      <w:r w:rsidRPr="0088745B">
        <w:rPr>
          <w:rFonts w:ascii="Arial" w:hAnsi="Arial" w:cs="Arial"/>
          <w:i/>
        </w:rPr>
        <w:lastRenderedPageBreak/>
        <w:t xml:space="preserve">Przykład: </w:t>
      </w:r>
      <w:r w:rsidR="0066646E" w:rsidRPr="0088745B">
        <w:rPr>
          <w:rFonts w:ascii="Arial" w:hAnsi="Arial" w:cs="Arial"/>
          <w:i/>
        </w:rPr>
        <w:t>Wnioskodawca</w:t>
      </w:r>
      <w:r w:rsidRPr="0088745B">
        <w:rPr>
          <w:rFonts w:ascii="Arial" w:hAnsi="Arial" w:cs="Arial"/>
          <w:i/>
        </w:rPr>
        <w:t xml:space="preserve"> posiada </w:t>
      </w:r>
      <w:r w:rsidR="0066646E" w:rsidRPr="0088745B">
        <w:rPr>
          <w:rFonts w:ascii="Arial" w:hAnsi="Arial" w:cs="Arial"/>
          <w:i/>
        </w:rPr>
        <w:t>odpowiednie</w:t>
      </w:r>
      <w:r w:rsidRPr="0088745B">
        <w:rPr>
          <w:rFonts w:ascii="Arial" w:hAnsi="Arial" w:cs="Arial"/>
          <w:i/>
        </w:rPr>
        <w:t xml:space="preserve"> zaplecze </w:t>
      </w:r>
      <w:r w:rsidR="0066646E" w:rsidRPr="0088745B">
        <w:rPr>
          <w:rFonts w:ascii="Arial" w:hAnsi="Arial" w:cs="Arial"/>
          <w:i/>
        </w:rPr>
        <w:t>techniczne</w:t>
      </w:r>
      <w:r w:rsidRPr="0088745B">
        <w:rPr>
          <w:rFonts w:ascii="Arial" w:hAnsi="Arial" w:cs="Arial"/>
          <w:i/>
        </w:rPr>
        <w:t xml:space="preserve"> do </w:t>
      </w:r>
      <w:r w:rsidR="0066646E" w:rsidRPr="0088745B">
        <w:rPr>
          <w:rFonts w:ascii="Arial" w:hAnsi="Arial" w:cs="Arial"/>
          <w:i/>
        </w:rPr>
        <w:t>realizacji</w:t>
      </w:r>
      <w:r w:rsidRPr="0088745B">
        <w:rPr>
          <w:rFonts w:ascii="Arial" w:hAnsi="Arial" w:cs="Arial"/>
          <w:i/>
        </w:rPr>
        <w:t xml:space="preserve"> </w:t>
      </w:r>
      <w:r w:rsidR="0066646E" w:rsidRPr="0088745B">
        <w:rPr>
          <w:rFonts w:ascii="Arial" w:hAnsi="Arial" w:cs="Arial"/>
          <w:i/>
        </w:rPr>
        <w:t>z</w:t>
      </w:r>
      <w:r w:rsidRPr="0088745B">
        <w:rPr>
          <w:rFonts w:ascii="Arial" w:hAnsi="Arial" w:cs="Arial"/>
          <w:i/>
        </w:rPr>
        <w:t xml:space="preserve">adań </w:t>
      </w:r>
      <w:r w:rsidR="0066646E" w:rsidRPr="0088745B">
        <w:rPr>
          <w:rFonts w:ascii="Arial" w:hAnsi="Arial" w:cs="Arial"/>
          <w:i/>
        </w:rPr>
        <w:t>projektowych</w:t>
      </w:r>
      <w:r w:rsidRPr="0088745B">
        <w:rPr>
          <w:rFonts w:ascii="Arial" w:hAnsi="Arial" w:cs="Arial"/>
          <w:i/>
        </w:rPr>
        <w:t xml:space="preserve">, w tym dysponuje pomieszczeniami i </w:t>
      </w:r>
      <w:r w:rsidR="0066646E" w:rsidRPr="0088745B">
        <w:rPr>
          <w:rFonts w:ascii="Arial" w:hAnsi="Arial" w:cs="Arial"/>
          <w:i/>
        </w:rPr>
        <w:t>biurem</w:t>
      </w:r>
      <w:r w:rsidRPr="0088745B">
        <w:rPr>
          <w:rFonts w:ascii="Arial" w:hAnsi="Arial" w:cs="Arial"/>
          <w:i/>
        </w:rPr>
        <w:t xml:space="preserve"> w którym przyjmowani będą </w:t>
      </w:r>
      <w:r w:rsidR="0066646E" w:rsidRPr="0088745B">
        <w:rPr>
          <w:rFonts w:ascii="Arial" w:hAnsi="Arial" w:cs="Arial"/>
          <w:i/>
        </w:rPr>
        <w:t>uczestnicy projektu. Biuro wyposażone jest w odpowiednie sprzęty do realizacji zadań projektowych takie jak: sprzęt teleinformatyczny</w:t>
      </w:r>
      <w:r w:rsidR="0059551F">
        <w:rPr>
          <w:rFonts w:ascii="Arial" w:hAnsi="Arial" w:cs="Arial"/>
          <w:i/>
        </w:rPr>
        <w:t>, meble</w:t>
      </w:r>
      <w:r w:rsidR="0066646E" w:rsidRPr="0088745B">
        <w:rPr>
          <w:rFonts w:ascii="Arial" w:hAnsi="Arial" w:cs="Arial"/>
          <w:i/>
        </w:rPr>
        <w:t xml:space="preserve"> itp. Sprzęty posiadane przez Wnioskodawcę wykorzystywane będą</w:t>
      </w:r>
      <w:r w:rsidR="00C345F5">
        <w:rPr>
          <w:rFonts w:ascii="Arial" w:hAnsi="Arial" w:cs="Arial"/>
          <w:i/>
        </w:rPr>
        <w:t xml:space="preserve"> bezpośrednio</w:t>
      </w:r>
      <w:r w:rsidR="0066646E" w:rsidRPr="0088745B">
        <w:rPr>
          <w:rFonts w:ascii="Arial" w:hAnsi="Arial" w:cs="Arial"/>
          <w:i/>
        </w:rPr>
        <w:t xml:space="preserve"> do zadań związanych z realizacją projektu</w:t>
      </w:r>
      <w:r w:rsidR="0066646E">
        <w:rPr>
          <w:rFonts w:ascii="Arial" w:hAnsi="Arial" w:cs="Arial"/>
        </w:rPr>
        <w:t>.</w:t>
      </w:r>
    </w:p>
    <w:p w14:paraId="1C6DC02D" w14:textId="77777777" w:rsidR="004E1902" w:rsidRPr="00DC7D6E" w:rsidRDefault="004E1902" w:rsidP="004E1902">
      <w:pPr>
        <w:rPr>
          <w:rFonts w:ascii="Arial" w:hAnsi="Arial" w:cs="Arial"/>
          <w:lang w:eastAsia="pl-PL"/>
        </w:rPr>
      </w:pPr>
      <w:r w:rsidRPr="00F14D5D">
        <w:rPr>
          <w:rFonts w:ascii="Arial" w:hAnsi="Arial" w:cs="Arial"/>
          <w:b/>
          <w:bCs/>
        </w:rPr>
        <w:t>Komponent – pole dodatkowe</w:t>
      </w:r>
      <w:r w:rsidRPr="00F14D5D">
        <w:rPr>
          <w:rFonts w:ascii="Arial" w:hAnsi="Arial" w:cs="Arial"/>
        </w:rPr>
        <w:t xml:space="preserve"> - pole opisowe zawierające maksymalnie 4000 znaków. W tym polu możesz zawrzeć informacje, które nie zostały uwzględnione w inny</w:t>
      </w:r>
      <w:r>
        <w:rPr>
          <w:rFonts w:ascii="Arial" w:hAnsi="Arial" w:cs="Arial"/>
        </w:rPr>
        <w:t>ch</w:t>
      </w:r>
      <w:r w:rsidRPr="00F14D5D">
        <w:rPr>
          <w:rFonts w:ascii="Arial" w:hAnsi="Arial" w:cs="Arial"/>
        </w:rPr>
        <w:t xml:space="preserve"> polach we wniosku o dofinansowanie ze względu na wykorzystanie dostępnej ilości znaków. W przypadku, kiedy wszystkie informacje zostały ujęte w odpowiednich polach, wskaż „Nie dotyczy”.</w:t>
      </w:r>
      <w:r w:rsidRPr="00DC7D6E" w:rsidDel="00036C6F">
        <w:rPr>
          <w:rFonts w:ascii="Arial" w:hAnsi="Arial" w:cs="Arial"/>
          <w:lang w:eastAsia="pl-PL"/>
        </w:rPr>
        <w:t xml:space="preserve"> </w:t>
      </w:r>
    </w:p>
    <w:p w14:paraId="571F82A8" w14:textId="77777777" w:rsidR="002707AD" w:rsidRPr="007E0750" w:rsidRDefault="004625BC" w:rsidP="00E06270">
      <w:pPr>
        <w:pStyle w:val="Nagwek1"/>
        <w:spacing w:before="120" w:after="120" w:line="271" w:lineRule="auto"/>
        <w:rPr>
          <w:rFonts w:ascii="Arial" w:hAnsi="Arial" w:cs="Arial"/>
          <w:b/>
          <w:color w:val="auto"/>
        </w:rPr>
      </w:pPr>
      <w:bookmarkStart w:id="20" w:name="_Toc135387487"/>
      <w:r w:rsidRPr="007E0750">
        <w:rPr>
          <w:rFonts w:ascii="Arial" w:hAnsi="Arial" w:cs="Arial"/>
          <w:b/>
          <w:color w:val="auto"/>
        </w:rPr>
        <w:t>XI. Harmonogram</w:t>
      </w:r>
      <w:bookmarkEnd w:id="20"/>
    </w:p>
    <w:p w14:paraId="6EE4467D" w14:textId="77777777" w:rsidR="004625BC" w:rsidRPr="00B808CF" w:rsidRDefault="002707AD" w:rsidP="00E06270">
      <w:pPr>
        <w:spacing w:before="120" w:after="120" w:line="271" w:lineRule="auto"/>
        <w:rPr>
          <w:rFonts w:ascii="Arial" w:hAnsi="Arial" w:cs="Arial"/>
        </w:rPr>
      </w:pPr>
      <w:r w:rsidRPr="00B808CF">
        <w:rPr>
          <w:rFonts w:ascii="Arial" w:hAnsi="Arial" w:cs="Arial"/>
        </w:rPr>
        <w:t xml:space="preserve">Harmonogram jest generowany na podstawie wypełnionych danych z sekcji </w:t>
      </w:r>
      <w:r w:rsidRPr="00B808CF">
        <w:rPr>
          <w:rFonts w:ascii="Arial" w:hAnsi="Arial" w:cs="Arial"/>
          <w:b/>
          <w:i/>
        </w:rPr>
        <w:t>Informacje</w:t>
      </w:r>
      <w:r w:rsidRPr="00B808CF">
        <w:rPr>
          <w:rFonts w:ascii="Arial" w:hAnsi="Arial" w:cs="Arial"/>
        </w:rPr>
        <w:t xml:space="preserve"> </w:t>
      </w:r>
      <w:r w:rsidRPr="00B808CF">
        <w:rPr>
          <w:rFonts w:ascii="Arial" w:hAnsi="Arial" w:cs="Arial"/>
          <w:b/>
          <w:i/>
        </w:rPr>
        <w:t>o</w:t>
      </w:r>
      <w:r w:rsidR="00D46D2F">
        <w:rPr>
          <w:rFonts w:ascii="Arial" w:hAnsi="Arial" w:cs="Arial"/>
          <w:b/>
          <w:i/>
        </w:rPr>
        <w:t> </w:t>
      </w:r>
      <w:r w:rsidRPr="00B808CF">
        <w:rPr>
          <w:rFonts w:ascii="Arial" w:hAnsi="Arial" w:cs="Arial"/>
          <w:b/>
          <w:i/>
        </w:rPr>
        <w:t>projekcie</w:t>
      </w:r>
      <w:r w:rsidRPr="00B808CF">
        <w:rPr>
          <w:rFonts w:ascii="Arial" w:hAnsi="Arial" w:cs="Arial"/>
        </w:rPr>
        <w:t xml:space="preserve"> oraz </w:t>
      </w:r>
      <w:r w:rsidRPr="00B808CF">
        <w:rPr>
          <w:rFonts w:ascii="Arial" w:hAnsi="Arial" w:cs="Arial"/>
          <w:b/>
          <w:i/>
        </w:rPr>
        <w:t>Zadania</w:t>
      </w:r>
      <w:r w:rsidRPr="00B808CF">
        <w:rPr>
          <w:rFonts w:ascii="Arial" w:hAnsi="Arial" w:cs="Arial"/>
        </w:rPr>
        <w:t>.</w:t>
      </w:r>
    </w:p>
    <w:p w14:paraId="467129FD" w14:textId="77777777" w:rsidR="002C6756" w:rsidRDefault="002707AD" w:rsidP="00E06270">
      <w:pPr>
        <w:spacing w:before="120" w:after="120" w:line="271" w:lineRule="auto"/>
        <w:rPr>
          <w:rFonts w:ascii="Arial" w:hAnsi="Arial" w:cs="Arial"/>
        </w:rPr>
      </w:pPr>
      <w:r w:rsidRPr="00B808CF">
        <w:rPr>
          <w:rFonts w:ascii="Arial" w:hAnsi="Arial" w:cs="Arial"/>
        </w:rPr>
        <w:t xml:space="preserve">Do każdego z zadań możesz dodać etap, usunąć etap lub zamienić jego kolejność </w:t>
      </w:r>
      <w:r w:rsidR="00DB2412">
        <w:rPr>
          <w:rFonts w:ascii="Arial" w:hAnsi="Arial" w:cs="Arial"/>
        </w:rPr>
        <w:t xml:space="preserve">etapu </w:t>
      </w:r>
      <w:r w:rsidRPr="00B808CF">
        <w:rPr>
          <w:rFonts w:ascii="Arial" w:hAnsi="Arial" w:cs="Arial"/>
        </w:rPr>
        <w:t>na liście. Etapy dla danego zadania można określać tylko dla zakresu dat określonego w sekcji Za</w:t>
      </w:r>
      <w:r w:rsidRPr="00BA47F7">
        <w:rPr>
          <w:rFonts w:ascii="Arial" w:hAnsi="Arial" w:cs="Arial"/>
        </w:rPr>
        <w:t>dania.</w:t>
      </w:r>
      <w:r w:rsidR="00BA47F7" w:rsidRPr="00BA47F7">
        <w:rPr>
          <w:rFonts w:ascii="Arial" w:hAnsi="Arial" w:cs="Arial"/>
        </w:rPr>
        <w:t xml:space="preserve"> Oś czasu podzielona jest na lata i kwartały. Zadania możesz podzielić na etapy i</w:t>
      </w:r>
      <w:r w:rsidR="00D46D2F">
        <w:rPr>
          <w:rFonts w:ascii="Arial" w:hAnsi="Arial" w:cs="Arial"/>
        </w:rPr>
        <w:t> </w:t>
      </w:r>
      <w:r w:rsidR="00BA47F7" w:rsidRPr="00BA47F7">
        <w:rPr>
          <w:rFonts w:ascii="Arial" w:hAnsi="Arial" w:cs="Arial"/>
        </w:rPr>
        <w:t xml:space="preserve">opisać każdy etap oraz wskazać, w jakich kwartałach będzie realizowany. Aby dodać poszczególne etapy, musisz odznaczyć funkcję </w:t>
      </w:r>
      <w:r w:rsidR="00BA47F7" w:rsidRPr="006E7F2E">
        <w:rPr>
          <w:rFonts w:ascii="Arial" w:hAnsi="Arial" w:cs="Arial"/>
          <w:b/>
          <w:i/>
        </w:rPr>
        <w:t>Brak etapów</w:t>
      </w:r>
      <w:r w:rsidR="00BA47F7" w:rsidRPr="00BA47F7">
        <w:rPr>
          <w:rFonts w:ascii="Arial" w:hAnsi="Arial" w:cs="Arial"/>
        </w:rPr>
        <w:t xml:space="preserve"> w zadaniu. Wówczas pojawi się opcja umożliwiająca </w:t>
      </w:r>
      <w:r w:rsidR="00DB2412" w:rsidRPr="00BA47F7">
        <w:rPr>
          <w:rFonts w:ascii="Arial" w:hAnsi="Arial" w:cs="Arial"/>
        </w:rPr>
        <w:t>rozwini</w:t>
      </w:r>
      <w:r w:rsidR="00DB2412">
        <w:rPr>
          <w:rFonts w:ascii="Arial" w:hAnsi="Arial" w:cs="Arial"/>
        </w:rPr>
        <w:t>ę</w:t>
      </w:r>
      <w:r w:rsidR="00DB2412" w:rsidRPr="00BA47F7">
        <w:rPr>
          <w:rFonts w:ascii="Arial" w:hAnsi="Arial" w:cs="Arial"/>
        </w:rPr>
        <w:t xml:space="preserve">cie </w:t>
      </w:r>
      <w:r w:rsidR="00BA47F7" w:rsidRPr="00BA47F7">
        <w:rPr>
          <w:rFonts w:ascii="Arial" w:hAnsi="Arial" w:cs="Arial"/>
        </w:rPr>
        <w:t xml:space="preserve">zadania. Po rozwinięciu system automatycznie doda pierwszy etap zadania. Uzupełnij pole </w:t>
      </w:r>
      <w:r w:rsidR="00BA47F7" w:rsidRPr="00BA47F7">
        <w:rPr>
          <w:rFonts w:ascii="Arial" w:hAnsi="Arial" w:cs="Arial"/>
          <w:b/>
          <w:i/>
        </w:rPr>
        <w:t>Opis etapu</w:t>
      </w:r>
      <w:r w:rsidR="00BA47F7" w:rsidRPr="00BA47F7">
        <w:rPr>
          <w:rFonts w:ascii="Arial" w:hAnsi="Arial" w:cs="Arial"/>
        </w:rPr>
        <w:t>, a następnie wskaż kwartały, w których realizowany będzie etap.</w:t>
      </w:r>
    </w:p>
    <w:p w14:paraId="7E649D0F" w14:textId="77777777" w:rsidR="000A4596" w:rsidRPr="007E0750" w:rsidRDefault="000A4596" w:rsidP="00E06270">
      <w:pPr>
        <w:pStyle w:val="Nagwek1"/>
        <w:spacing w:before="120" w:after="120" w:line="271" w:lineRule="auto"/>
        <w:rPr>
          <w:rFonts w:ascii="Arial" w:hAnsi="Arial" w:cs="Arial"/>
          <w:b/>
          <w:color w:val="auto"/>
        </w:rPr>
      </w:pPr>
      <w:bookmarkStart w:id="21" w:name="_Toc135387488"/>
      <w:r w:rsidRPr="007E0750">
        <w:rPr>
          <w:rFonts w:ascii="Arial" w:hAnsi="Arial" w:cs="Arial"/>
          <w:b/>
          <w:color w:val="auto"/>
        </w:rPr>
        <w:t>XII. Oświadczenia</w:t>
      </w:r>
      <w:bookmarkEnd w:id="21"/>
    </w:p>
    <w:p w14:paraId="74EA3398" w14:textId="77777777" w:rsidR="0026491E" w:rsidRPr="00B808CF" w:rsidRDefault="0026491E" w:rsidP="00E06270">
      <w:pPr>
        <w:spacing w:before="120" w:after="120" w:line="271" w:lineRule="auto"/>
        <w:rPr>
          <w:rFonts w:ascii="Arial" w:hAnsi="Arial" w:cs="Arial"/>
        </w:rPr>
      </w:pPr>
      <w:r w:rsidRPr="00B808CF">
        <w:rPr>
          <w:rFonts w:ascii="Arial" w:hAnsi="Arial" w:cs="Arial"/>
        </w:rPr>
        <w:t>Sekcja Oświadczenia wniosku o dofinansowanie projektu zawiera zbiór oświadczeń wymaganych od wnioskodawców. Aby złożyć wymagane oświadczenia przejdź w tryb edycji sekcji, a następnie wybierz jedną z odpowiedzi znajdującej się pod każdym z oświadczeń.</w:t>
      </w:r>
    </w:p>
    <w:p w14:paraId="57CA44D4" w14:textId="2EE65C6B"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Przy </w:t>
      </w:r>
      <w:r w:rsidR="009D0E82">
        <w:rPr>
          <w:rFonts w:ascii="Arial" w:hAnsi="Arial" w:cs="Arial"/>
        </w:rPr>
        <w:t>zapisach wskazanych w tej sekcji wniosku należy wybrać opcję NIE DOTYCZY</w:t>
      </w:r>
    </w:p>
    <w:p w14:paraId="05BF678A" w14:textId="44D4869F" w:rsidR="00786842" w:rsidRPr="00B808CF" w:rsidRDefault="00786842" w:rsidP="00E06270">
      <w:pPr>
        <w:autoSpaceDE w:val="0"/>
        <w:autoSpaceDN w:val="0"/>
        <w:adjustRightInd w:val="0"/>
        <w:spacing w:before="120" w:after="120" w:line="271" w:lineRule="auto"/>
        <w:rPr>
          <w:rFonts w:ascii="Arial" w:hAnsi="Arial" w:cs="Arial"/>
        </w:rPr>
      </w:pPr>
      <w:r w:rsidRPr="00B808CF">
        <w:rPr>
          <w:rFonts w:ascii="Arial" w:hAnsi="Arial" w:cs="Arial"/>
        </w:rPr>
        <w:t xml:space="preserve">Uwaga! Aby podczas sprawdzania wniosku system uznał sekcję </w:t>
      </w:r>
      <w:r w:rsidRPr="00B808CF">
        <w:rPr>
          <w:rFonts w:ascii="Arial" w:hAnsi="Arial" w:cs="Arial"/>
          <w:b/>
          <w:bCs/>
        </w:rPr>
        <w:t xml:space="preserve">Oświadczenia </w:t>
      </w:r>
      <w:r w:rsidRPr="00B808CF">
        <w:rPr>
          <w:rFonts w:ascii="Arial" w:hAnsi="Arial" w:cs="Arial"/>
        </w:rPr>
        <w:t>za poprawną</w:t>
      </w:r>
      <w:r w:rsidR="00444AB4">
        <w:rPr>
          <w:rFonts w:ascii="Arial" w:hAnsi="Arial" w:cs="Arial"/>
        </w:rPr>
        <w:t>,</w:t>
      </w:r>
      <w:r w:rsidRPr="00B808CF">
        <w:rPr>
          <w:rFonts w:ascii="Arial" w:hAnsi="Arial" w:cs="Arial"/>
        </w:rPr>
        <w:t xml:space="preserve"> musisz udzielić odpowiedzi</w:t>
      </w:r>
      <w:r w:rsidR="009D0E82">
        <w:rPr>
          <w:rFonts w:ascii="Arial" w:hAnsi="Arial" w:cs="Arial"/>
        </w:rPr>
        <w:t>.</w:t>
      </w:r>
      <w:r w:rsidRPr="00B808CF">
        <w:rPr>
          <w:rFonts w:ascii="Arial" w:hAnsi="Arial" w:cs="Arial"/>
        </w:rPr>
        <w:t xml:space="preserve"> </w:t>
      </w:r>
    </w:p>
    <w:p w14:paraId="1AF3C98A" w14:textId="586A6A28" w:rsidR="00786842" w:rsidRPr="007E0750" w:rsidRDefault="00EA37C2" w:rsidP="00E06270">
      <w:pPr>
        <w:pStyle w:val="Nagwek1"/>
        <w:spacing w:before="120" w:after="120" w:line="271" w:lineRule="auto"/>
        <w:rPr>
          <w:rFonts w:ascii="Arial" w:hAnsi="Arial" w:cs="Arial"/>
          <w:b/>
          <w:color w:val="auto"/>
        </w:rPr>
      </w:pPr>
      <w:bookmarkStart w:id="22" w:name="_Toc135387489"/>
      <w:r w:rsidRPr="007E0750">
        <w:rPr>
          <w:rFonts w:ascii="Arial" w:hAnsi="Arial" w:cs="Arial"/>
          <w:b/>
          <w:color w:val="auto"/>
        </w:rPr>
        <w:t>XIII. Załączniki</w:t>
      </w:r>
      <w:bookmarkEnd w:id="22"/>
    </w:p>
    <w:p w14:paraId="158773A6"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Sekcja Załączniki wniosku o dofinansowanie projektu zawiera listę załączników dołączonych do wniosku. </w:t>
      </w:r>
    </w:p>
    <w:p w14:paraId="086C69D8" w14:textId="77777777" w:rsidR="00EA37C2" w:rsidRPr="00B808CF" w:rsidRDefault="00EA37C2" w:rsidP="00E06270">
      <w:pPr>
        <w:spacing w:before="120" w:after="120" w:line="271" w:lineRule="auto"/>
        <w:rPr>
          <w:rFonts w:ascii="Arial" w:hAnsi="Arial" w:cs="Arial"/>
        </w:rPr>
      </w:pPr>
      <w:r w:rsidRPr="00B808CF">
        <w:rPr>
          <w:rFonts w:ascii="Arial" w:hAnsi="Arial" w:cs="Arial"/>
        </w:rPr>
        <w:t>Po przejściu w tryb edycji sekcji kliknij przycisk Dodaj załącznik znajdujący się pod każdym z</w:t>
      </w:r>
      <w:r w:rsidR="00D46D2F">
        <w:rPr>
          <w:rFonts w:ascii="Arial" w:hAnsi="Arial" w:cs="Arial"/>
        </w:rPr>
        <w:t> </w:t>
      </w:r>
      <w:r w:rsidRPr="00B808CF">
        <w:rPr>
          <w:rFonts w:ascii="Arial" w:hAnsi="Arial" w:cs="Arial"/>
        </w:rPr>
        <w:t>załączników.</w:t>
      </w:r>
    </w:p>
    <w:p w14:paraId="42254255" w14:textId="77777777" w:rsidR="00EA37C2" w:rsidRPr="00B808CF" w:rsidRDefault="00EA37C2" w:rsidP="00E06270">
      <w:pPr>
        <w:spacing w:before="120" w:after="120" w:line="271" w:lineRule="auto"/>
        <w:rPr>
          <w:rFonts w:ascii="Arial" w:hAnsi="Arial" w:cs="Arial"/>
        </w:rPr>
      </w:pPr>
      <w:r w:rsidRPr="00B808CF">
        <w:rPr>
          <w:rFonts w:ascii="Arial" w:hAnsi="Arial" w:cs="Arial"/>
        </w:rPr>
        <w:t>Dopuszczalne są pliki z rozszerzeniami "</w:t>
      </w:r>
      <w:proofErr w:type="spellStart"/>
      <w:r w:rsidRPr="00B808CF">
        <w:rPr>
          <w:rFonts w:ascii="Arial" w:hAnsi="Arial" w:cs="Arial"/>
        </w:rPr>
        <w:t>doc</w:t>
      </w:r>
      <w:proofErr w:type="spellEnd"/>
      <w:r w:rsidRPr="00B808CF">
        <w:rPr>
          <w:rFonts w:ascii="Arial" w:hAnsi="Arial" w:cs="Arial"/>
        </w:rPr>
        <w:t>", "xls", "</w:t>
      </w:r>
      <w:proofErr w:type="spellStart"/>
      <w:r w:rsidRPr="00B808CF">
        <w:rPr>
          <w:rFonts w:ascii="Arial" w:hAnsi="Arial" w:cs="Arial"/>
        </w:rPr>
        <w:t>xlsx</w:t>
      </w:r>
      <w:proofErr w:type="spellEnd"/>
      <w:r w:rsidRPr="00B808CF">
        <w:rPr>
          <w:rFonts w:ascii="Arial" w:hAnsi="Arial" w:cs="Arial"/>
        </w:rPr>
        <w:t>", "pdf", "</w:t>
      </w:r>
      <w:proofErr w:type="spellStart"/>
      <w:r w:rsidRPr="00B808CF">
        <w:rPr>
          <w:rFonts w:ascii="Arial" w:hAnsi="Arial" w:cs="Arial"/>
        </w:rPr>
        <w:t>docx</w:t>
      </w:r>
      <w:proofErr w:type="spellEnd"/>
      <w:r w:rsidRPr="00B808CF">
        <w:rPr>
          <w:rFonts w:ascii="Arial" w:hAnsi="Arial" w:cs="Arial"/>
        </w:rPr>
        <w:t>", "</w:t>
      </w:r>
      <w:proofErr w:type="spellStart"/>
      <w:r w:rsidRPr="00B808CF">
        <w:rPr>
          <w:rFonts w:ascii="Arial" w:hAnsi="Arial" w:cs="Arial"/>
        </w:rPr>
        <w:t>png</w:t>
      </w:r>
      <w:proofErr w:type="spellEnd"/>
      <w:r w:rsidRPr="00B808CF">
        <w:rPr>
          <w:rFonts w:ascii="Arial" w:hAnsi="Arial" w:cs="Arial"/>
        </w:rPr>
        <w:t xml:space="preserve">", "jpg", "txt" oraz archiwa "zip" i "7z". Maksymalny rozmiar każdego z dołączanych plików, w tym maksymalny rozmiar archiwum, to 25 MB. </w:t>
      </w:r>
    </w:p>
    <w:p w14:paraId="2A6E9FEE" w14:textId="77777777" w:rsidR="00EA37C2" w:rsidRPr="00B808CF" w:rsidRDefault="00EA37C2" w:rsidP="00E06270">
      <w:pPr>
        <w:spacing w:before="120" w:after="120" w:line="271" w:lineRule="auto"/>
        <w:rPr>
          <w:rFonts w:ascii="Arial" w:hAnsi="Arial" w:cs="Arial"/>
        </w:rPr>
      </w:pPr>
      <w:r w:rsidRPr="00B808CF">
        <w:rPr>
          <w:rFonts w:ascii="Arial" w:hAnsi="Arial" w:cs="Arial"/>
        </w:rPr>
        <w:t xml:space="preserve">Nazwa dodanego pliku załącznika pojawi się w polu </w:t>
      </w:r>
      <w:r w:rsidRPr="00B808CF">
        <w:rPr>
          <w:rFonts w:ascii="Arial" w:hAnsi="Arial" w:cs="Arial"/>
          <w:b/>
          <w:i/>
        </w:rPr>
        <w:t>Nazwa pliku</w:t>
      </w:r>
      <w:r w:rsidRPr="00B808CF">
        <w:rPr>
          <w:rFonts w:ascii="Arial" w:hAnsi="Arial" w:cs="Arial"/>
        </w:rPr>
        <w:t xml:space="preserve">. Przyciski </w:t>
      </w:r>
      <w:r w:rsidRPr="00B808CF">
        <w:rPr>
          <w:rFonts w:ascii="Arial" w:hAnsi="Arial" w:cs="Arial"/>
          <w:b/>
          <w:i/>
        </w:rPr>
        <w:t xml:space="preserve">Pobierz załącznik </w:t>
      </w:r>
      <w:r w:rsidRPr="00B808CF">
        <w:rPr>
          <w:rFonts w:ascii="Arial" w:hAnsi="Arial" w:cs="Arial"/>
        </w:rPr>
        <w:t xml:space="preserve">lub </w:t>
      </w:r>
      <w:r w:rsidRPr="00B808CF">
        <w:rPr>
          <w:rFonts w:ascii="Arial" w:hAnsi="Arial" w:cs="Arial"/>
          <w:b/>
          <w:i/>
        </w:rPr>
        <w:t>Usuń załącznik</w:t>
      </w:r>
      <w:r w:rsidRPr="00B808CF">
        <w:rPr>
          <w:rFonts w:ascii="Arial" w:hAnsi="Arial" w:cs="Arial"/>
        </w:rPr>
        <w:t xml:space="preserve"> służą odpowiednio do pobrania lub usunięcia pliku załącznika.</w:t>
      </w:r>
    </w:p>
    <w:p w14:paraId="70FA3A43" w14:textId="77777777" w:rsidR="00EA37C2" w:rsidRDefault="002F38A5" w:rsidP="00E06270">
      <w:pPr>
        <w:spacing w:before="120" w:after="120" w:line="271" w:lineRule="auto"/>
        <w:rPr>
          <w:rFonts w:ascii="Arial" w:hAnsi="Arial" w:cs="Arial"/>
        </w:rPr>
      </w:pPr>
      <w:r>
        <w:rPr>
          <w:rFonts w:ascii="Arial" w:hAnsi="Arial" w:cs="Arial"/>
        </w:rPr>
        <w:lastRenderedPageBreak/>
        <w:t>ION</w:t>
      </w:r>
      <w:r w:rsidR="00EA37C2" w:rsidRPr="00B808CF">
        <w:rPr>
          <w:rFonts w:ascii="Arial" w:hAnsi="Arial" w:cs="Arial"/>
        </w:rPr>
        <w:t xml:space="preserve"> określa w Regulaminie </w:t>
      </w:r>
      <w:r w:rsidR="00C85A9E">
        <w:rPr>
          <w:rFonts w:ascii="Arial" w:hAnsi="Arial" w:cs="Arial"/>
        </w:rPr>
        <w:t>wyboru</w:t>
      </w:r>
      <w:r w:rsidR="00C85A9E" w:rsidRPr="00B808CF">
        <w:rPr>
          <w:rFonts w:ascii="Arial" w:hAnsi="Arial" w:cs="Arial"/>
        </w:rPr>
        <w:t xml:space="preserve"> </w:t>
      </w:r>
      <w:r w:rsidR="00EA37C2" w:rsidRPr="00B808CF">
        <w:rPr>
          <w:rFonts w:ascii="Arial" w:hAnsi="Arial" w:cs="Arial"/>
        </w:rPr>
        <w:t>jakie załączniki wymagane są do złożenia razem z wnioskiem o dofinansowanie. Określony zostanie również format pliku jak</w:t>
      </w:r>
      <w:r w:rsidR="000935CC" w:rsidRPr="00B808CF">
        <w:rPr>
          <w:rFonts w:ascii="Arial" w:hAnsi="Arial" w:cs="Arial"/>
        </w:rPr>
        <w:t>i</w:t>
      </w:r>
      <w:r w:rsidR="00EA37C2" w:rsidRPr="00B808CF">
        <w:rPr>
          <w:rFonts w:ascii="Arial" w:hAnsi="Arial" w:cs="Arial"/>
        </w:rPr>
        <w:t xml:space="preserve"> zostanie uznany za właściwy</w:t>
      </w:r>
      <w:r w:rsidR="000935CC" w:rsidRPr="00B808CF">
        <w:rPr>
          <w:rFonts w:ascii="Arial" w:hAnsi="Arial" w:cs="Arial"/>
        </w:rPr>
        <w:t xml:space="preserve"> za ION</w:t>
      </w:r>
      <w:r w:rsidR="00EA37C2" w:rsidRPr="00B808CF">
        <w:rPr>
          <w:rFonts w:ascii="Arial" w:hAnsi="Arial" w:cs="Arial"/>
        </w:rPr>
        <w:t>.</w:t>
      </w:r>
      <w:r w:rsidR="000246EC">
        <w:rPr>
          <w:rFonts w:ascii="Arial" w:hAnsi="Arial" w:cs="Arial"/>
        </w:rPr>
        <w:t xml:space="preserve"> Załączane do wniosku pliki mogą mieć charakter oświadczeń wymaganych w celu potwierdzenia spełnienia określonego kryterium wyboru projektów.</w:t>
      </w:r>
    </w:p>
    <w:p w14:paraId="4A99FD26" w14:textId="77777777" w:rsidR="000246EC" w:rsidRDefault="00BA47F7" w:rsidP="00E06270">
      <w:pPr>
        <w:spacing w:before="120" w:after="120" w:line="271" w:lineRule="auto"/>
        <w:rPr>
          <w:rFonts w:ascii="Arial" w:hAnsi="Arial" w:cs="Arial"/>
        </w:rPr>
      </w:pPr>
      <w:r w:rsidRPr="00BA47F7">
        <w:rPr>
          <w:rFonts w:ascii="Arial" w:hAnsi="Arial" w:cs="Arial"/>
        </w:rPr>
        <w:t>Oświadczenie</w:t>
      </w:r>
      <w:r w:rsidR="000246EC">
        <w:rPr>
          <w:rFonts w:ascii="Arial" w:hAnsi="Arial" w:cs="Arial"/>
        </w:rPr>
        <w:t xml:space="preserve">, o którym mowa powyżej, </w:t>
      </w:r>
      <w:r w:rsidRPr="00BA47F7">
        <w:rPr>
          <w:rFonts w:ascii="Arial" w:hAnsi="Arial" w:cs="Arial"/>
        </w:rPr>
        <w:t xml:space="preserve">musi zawierać klauzulę wskazaną w art. 47 ust. 2 ustawy wdrożeniowej o następującej treści: „Jestem świadomy/świadoma odpowiedzialności karnej za złożenie fałszywych oświadczeń”, a załącznik musi być opatrzony podpisem kwalifikowanym (poza systemem). </w:t>
      </w:r>
    </w:p>
    <w:p w14:paraId="1091685C" w14:textId="77777777" w:rsidR="002F38A5" w:rsidRDefault="00BA47F7" w:rsidP="00E06270">
      <w:pPr>
        <w:spacing w:before="120" w:after="120" w:line="271" w:lineRule="auto"/>
        <w:rPr>
          <w:rFonts w:ascii="Arial" w:hAnsi="Arial" w:cs="Arial"/>
        </w:rPr>
      </w:pPr>
      <w:r w:rsidRPr="00BA47F7">
        <w:rPr>
          <w:rFonts w:ascii="Arial" w:hAnsi="Arial" w:cs="Arial"/>
        </w:rPr>
        <w:t>Tak sporządzony dokument należy załączyć do wniosku o dofinansowanie, klikając przycisk</w:t>
      </w:r>
      <w:r w:rsidR="002F38A5">
        <w:rPr>
          <w:rFonts w:ascii="Arial" w:hAnsi="Arial" w:cs="Arial"/>
        </w:rPr>
        <w:t xml:space="preserve"> </w:t>
      </w:r>
      <w:r w:rsidRPr="00BA47F7">
        <w:rPr>
          <w:rFonts w:ascii="Arial" w:hAnsi="Arial" w:cs="Arial"/>
        </w:rPr>
        <w:t xml:space="preserve"> </w:t>
      </w:r>
      <w:r w:rsidRPr="00BA47F7">
        <w:rPr>
          <w:rFonts w:ascii="Arial" w:hAnsi="Arial" w:cs="Arial"/>
          <w:b/>
          <w:i/>
        </w:rPr>
        <w:t>Dodaj załącznik</w:t>
      </w:r>
      <w:r w:rsidRPr="00BA47F7">
        <w:rPr>
          <w:rFonts w:ascii="Arial" w:hAnsi="Arial" w:cs="Arial"/>
        </w:rPr>
        <w:t>.</w:t>
      </w:r>
    </w:p>
    <w:p w14:paraId="355D44D3" w14:textId="77777777" w:rsidR="0041681A" w:rsidRDefault="0041681A" w:rsidP="00E06270">
      <w:pPr>
        <w:spacing w:before="120" w:after="120" w:line="271" w:lineRule="auto"/>
        <w:rPr>
          <w:rFonts w:ascii="Arial" w:hAnsi="Arial" w:cs="Arial"/>
        </w:rPr>
      </w:pPr>
      <w:r w:rsidRPr="00ED7BD3">
        <w:rPr>
          <w:rFonts w:ascii="Arial" w:hAnsi="Arial" w:cs="Arial"/>
          <w:b/>
          <w:u w:val="single"/>
        </w:rPr>
        <w:t>Pamiętaj o sprawdzeniu dokumentu przed przesłaniem gotowego wniosku do ION.</w:t>
      </w:r>
      <w:r>
        <w:rPr>
          <w:rFonts w:ascii="Arial" w:hAnsi="Arial" w:cs="Arial"/>
        </w:rPr>
        <w:t xml:space="preserve"> Zw</w:t>
      </w:r>
      <w:r w:rsidRPr="0041681A">
        <w:rPr>
          <w:rFonts w:ascii="Arial" w:hAnsi="Arial" w:cs="Arial"/>
        </w:rPr>
        <w:t xml:space="preserve">róć </w:t>
      </w:r>
      <w:r>
        <w:rPr>
          <w:rFonts w:ascii="Arial" w:hAnsi="Arial" w:cs="Arial"/>
        </w:rPr>
        <w:t>u</w:t>
      </w:r>
      <w:r w:rsidRPr="0041681A">
        <w:rPr>
          <w:rFonts w:ascii="Arial" w:hAnsi="Arial" w:cs="Arial"/>
        </w:rPr>
        <w:t xml:space="preserve">wagę, że weryfikacja dokumentu nie gwarantuje przyjęcia projektu do realizacji – to będzie weryfikowane przez </w:t>
      </w:r>
      <w:r>
        <w:rPr>
          <w:rFonts w:ascii="Arial" w:hAnsi="Arial" w:cs="Arial"/>
        </w:rPr>
        <w:t>ION</w:t>
      </w:r>
      <w:r w:rsidRPr="0041681A">
        <w:rPr>
          <w:rFonts w:ascii="Arial" w:hAnsi="Arial" w:cs="Arial"/>
        </w:rPr>
        <w:t xml:space="preserve"> w trakcie oceny merytorycznej projektu. </w:t>
      </w:r>
    </w:p>
    <w:p w14:paraId="56261D5B" w14:textId="77777777" w:rsidR="00BA47F7" w:rsidRDefault="0041681A" w:rsidP="00E06270">
      <w:pPr>
        <w:spacing w:before="120" w:after="120" w:line="271" w:lineRule="auto"/>
        <w:rPr>
          <w:rFonts w:ascii="Arial" w:hAnsi="Arial" w:cs="Arial"/>
        </w:rPr>
      </w:pPr>
      <w:r w:rsidRPr="0041681A">
        <w:rPr>
          <w:rFonts w:ascii="Arial" w:hAnsi="Arial" w:cs="Arial"/>
        </w:rPr>
        <w:t xml:space="preserve">Weryfikacja dokumentu jest konieczna, aby system umożliwił przesłanie dokumentu do instytucji. Aby zweryfikować poprawność wniosku lub fiszki skorzystaj z funkcji </w:t>
      </w:r>
      <w:r w:rsidRPr="00ED7BD3">
        <w:rPr>
          <w:rFonts w:ascii="Arial" w:hAnsi="Arial" w:cs="Arial"/>
          <w:b/>
          <w:i/>
        </w:rPr>
        <w:t>Sprawdź</w:t>
      </w:r>
      <w:r w:rsidRPr="0041681A">
        <w:rPr>
          <w:rFonts w:ascii="Arial" w:hAnsi="Arial" w:cs="Arial"/>
        </w:rPr>
        <w:t xml:space="preserve"> dostępnej w menu ostatniej wersji dokumentu.</w:t>
      </w:r>
      <w:r>
        <w:rPr>
          <w:rFonts w:ascii="Arial" w:hAnsi="Arial" w:cs="Arial"/>
        </w:rPr>
        <w:t xml:space="preserve"> </w:t>
      </w:r>
    </w:p>
    <w:p w14:paraId="0F410993" w14:textId="77777777" w:rsidR="0041681A" w:rsidRDefault="0041681A" w:rsidP="00E06270">
      <w:pPr>
        <w:spacing w:before="120" w:after="120" w:line="271" w:lineRule="auto"/>
        <w:rPr>
          <w:rFonts w:ascii="Arial" w:hAnsi="Arial" w:cs="Arial"/>
        </w:rPr>
      </w:pPr>
      <w:r w:rsidRPr="0041681A">
        <w:rPr>
          <w:rFonts w:ascii="Arial" w:hAnsi="Arial" w:cs="Arial"/>
        </w:rPr>
        <w:t xml:space="preserve">Możesz także skorzystać z funkcji </w:t>
      </w:r>
      <w:r w:rsidRPr="00ED7BD3">
        <w:rPr>
          <w:rFonts w:ascii="Arial" w:hAnsi="Arial" w:cs="Arial"/>
          <w:b/>
          <w:i/>
        </w:rPr>
        <w:t>Sprawdź wniosek</w:t>
      </w:r>
      <w:r w:rsidRPr="0041681A">
        <w:rPr>
          <w:rFonts w:ascii="Arial" w:hAnsi="Arial" w:cs="Arial"/>
        </w:rPr>
        <w:t xml:space="preserve"> dostępnych odpowiednio w stopce ekranu edycji wniosku.</w:t>
      </w:r>
    </w:p>
    <w:p w14:paraId="4D18F3E4" w14:textId="77777777" w:rsidR="0041681A" w:rsidRDefault="0041681A" w:rsidP="00E06270">
      <w:pPr>
        <w:spacing w:before="120" w:after="120" w:line="271" w:lineRule="auto"/>
        <w:rPr>
          <w:rFonts w:ascii="Arial" w:hAnsi="Arial" w:cs="Arial"/>
          <w:b/>
          <w:i/>
        </w:rPr>
      </w:pPr>
      <w:r w:rsidRPr="0041681A">
        <w:rPr>
          <w:rFonts w:ascii="Arial" w:hAnsi="Arial" w:cs="Arial"/>
        </w:rPr>
        <w:t>Jeżeli przynajmniej jedna z sekcji dokumentu zawiera błędy system wyświetli komunikat o</w:t>
      </w:r>
      <w:r w:rsidR="00ED7BD3">
        <w:rPr>
          <w:rFonts w:ascii="Arial" w:hAnsi="Arial" w:cs="Arial"/>
        </w:rPr>
        <w:t> </w:t>
      </w:r>
      <w:r w:rsidRPr="0041681A">
        <w:rPr>
          <w:rFonts w:ascii="Arial" w:hAnsi="Arial" w:cs="Arial"/>
        </w:rPr>
        <w:t xml:space="preserve">błędach. Komunikat zawiera listę sekcji z błędami wraz z listą błędów na każdej sekcji. Jeżeli chcesz przejść do wybranej sekcji w celu poprawienia błędu kliknij w </w:t>
      </w:r>
      <w:r w:rsidRPr="00ED7BD3">
        <w:rPr>
          <w:rFonts w:ascii="Arial" w:hAnsi="Arial" w:cs="Arial"/>
          <w:b/>
          <w:i/>
        </w:rPr>
        <w:t>Przejdź do sekcji</w:t>
      </w:r>
      <w:r>
        <w:rPr>
          <w:rFonts w:ascii="Arial" w:hAnsi="Arial" w:cs="Arial"/>
          <w:b/>
          <w:i/>
        </w:rPr>
        <w:t>.</w:t>
      </w:r>
    </w:p>
    <w:p w14:paraId="5151411A" w14:textId="77777777" w:rsidR="000935CC" w:rsidRPr="007E0750" w:rsidRDefault="000935CC" w:rsidP="00E06270">
      <w:pPr>
        <w:pStyle w:val="Nagwek1"/>
        <w:spacing w:before="120" w:after="120" w:line="271" w:lineRule="auto"/>
        <w:rPr>
          <w:rFonts w:ascii="Arial" w:hAnsi="Arial" w:cs="Arial"/>
          <w:b/>
          <w:color w:val="auto"/>
        </w:rPr>
      </w:pPr>
      <w:bookmarkStart w:id="23" w:name="_Toc135387490"/>
      <w:r w:rsidRPr="007E0750">
        <w:rPr>
          <w:rFonts w:ascii="Arial" w:hAnsi="Arial" w:cs="Arial"/>
          <w:b/>
          <w:color w:val="auto"/>
        </w:rPr>
        <w:t>XIV. Informacje o wniosku o dofinansowanie</w:t>
      </w:r>
      <w:bookmarkEnd w:id="23"/>
    </w:p>
    <w:p w14:paraId="353B6307" w14:textId="77777777" w:rsidR="000935CC" w:rsidRDefault="000935CC" w:rsidP="00E06270">
      <w:pPr>
        <w:spacing w:before="120" w:after="120" w:line="271" w:lineRule="auto"/>
        <w:rPr>
          <w:rFonts w:ascii="Arial" w:hAnsi="Arial" w:cs="Arial"/>
        </w:rPr>
      </w:pPr>
      <w:r w:rsidRPr="00B808CF">
        <w:rPr>
          <w:rFonts w:ascii="Arial" w:hAnsi="Arial" w:cs="Arial"/>
        </w:rPr>
        <w:t xml:space="preserve">Sekcja </w:t>
      </w:r>
      <w:r w:rsidRPr="00B808CF">
        <w:rPr>
          <w:rFonts w:ascii="Arial" w:hAnsi="Arial" w:cs="Arial"/>
          <w:b/>
        </w:rPr>
        <w:t>Informacje o wniosku o dofinansowanie</w:t>
      </w:r>
      <w:r w:rsidRPr="00B808CF">
        <w:rPr>
          <w:rFonts w:ascii="Arial" w:hAnsi="Arial" w:cs="Arial"/>
        </w:rPr>
        <w:t xml:space="preserve"> jest sekcją nieedytowalną. Sekcja zawiera informacje dotyczące danej wersji wniosku, w szczególności numer wersji wniosku, unikalną sumę kontrolną wersji wniosku, datę złożenia wniosku do </w:t>
      </w:r>
      <w:r w:rsidR="002F38A5">
        <w:rPr>
          <w:rFonts w:ascii="Arial" w:hAnsi="Arial" w:cs="Arial"/>
        </w:rPr>
        <w:t>ION</w:t>
      </w:r>
      <w:r w:rsidR="002F38A5" w:rsidRPr="00B808CF">
        <w:rPr>
          <w:rFonts w:ascii="Arial" w:hAnsi="Arial" w:cs="Arial"/>
        </w:rPr>
        <w:t xml:space="preserve"> </w:t>
      </w:r>
      <w:r w:rsidRPr="00B808CF">
        <w:rPr>
          <w:rFonts w:ascii="Arial" w:hAnsi="Arial" w:cs="Arial"/>
        </w:rPr>
        <w:t xml:space="preserve">oraz sygnaturę wniosku nadaną przez </w:t>
      </w:r>
      <w:r w:rsidR="002F38A5">
        <w:rPr>
          <w:rFonts w:ascii="Arial" w:hAnsi="Arial" w:cs="Arial"/>
        </w:rPr>
        <w:t>ION</w:t>
      </w:r>
      <w:r w:rsidR="002F38A5" w:rsidRPr="00B808CF">
        <w:rPr>
          <w:rFonts w:ascii="Arial" w:hAnsi="Arial" w:cs="Arial"/>
        </w:rPr>
        <w:t xml:space="preserve"> </w:t>
      </w:r>
      <w:r w:rsidRPr="00B808CF">
        <w:rPr>
          <w:rFonts w:ascii="Arial" w:hAnsi="Arial" w:cs="Arial"/>
        </w:rPr>
        <w:t>po złożeniu wniosku. Pozostałe informacje w sekcji wskazują na aktualny status projektu oraz status obiegu dokumentu.</w:t>
      </w:r>
    </w:p>
    <w:p w14:paraId="4252E28D" w14:textId="77777777" w:rsidR="008F77BA" w:rsidRPr="008F77BA" w:rsidRDefault="0041681A">
      <w:pPr>
        <w:pStyle w:val="Nagwek1"/>
        <w:rPr>
          <w:rFonts w:ascii="Arial" w:hAnsi="Arial" w:cs="Arial"/>
          <w:b/>
          <w:color w:val="auto"/>
        </w:rPr>
      </w:pPr>
      <w:bookmarkStart w:id="24" w:name="_Toc135387491"/>
      <w:r w:rsidRPr="00ED7BD3">
        <w:rPr>
          <w:rFonts w:ascii="Arial" w:hAnsi="Arial" w:cs="Arial"/>
          <w:b/>
          <w:color w:val="auto"/>
        </w:rPr>
        <w:t>XV. Przesłanie dokumentu do instytucji</w:t>
      </w:r>
      <w:bookmarkEnd w:id="24"/>
    </w:p>
    <w:p w14:paraId="00CA215B" w14:textId="77777777" w:rsidR="0041681A" w:rsidRPr="00ED7BD3" w:rsidRDefault="0041681A" w:rsidP="0041681A">
      <w:pPr>
        <w:rPr>
          <w:rFonts w:ascii="Arial" w:hAnsi="Arial" w:cs="Arial"/>
        </w:rPr>
      </w:pPr>
      <w:r w:rsidRPr="00ED7BD3">
        <w:rPr>
          <w:rFonts w:ascii="Arial" w:hAnsi="Arial" w:cs="Arial"/>
        </w:rPr>
        <w:t>Gotowy i sprawdzony dokument możesz przesłać do ION. Jeżeli po raz pierwszy przesyłasz przygotowany wniosek pamiętaj, aby przesłać dokument przez terminem zakończenia naboru. Po tym terminie nie będziesz miał takiej możliwości.</w:t>
      </w:r>
    </w:p>
    <w:p w14:paraId="656E4346" w14:textId="2ED29ABA" w:rsidR="0041681A" w:rsidRDefault="0041681A" w:rsidP="00ED7BD3">
      <w:pPr>
        <w:rPr>
          <w:rFonts w:ascii="Arial" w:hAnsi="Arial" w:cs="Arial"/>
        </w:rPr>
      </w:pPr>
      <w:r w:rsidRPr="00ED7BD3">
        <w:rPr>
          <w:rFonts w:ascii="Arial" w:hAnsi="Arial" w:cs="Arial"/>
        </w:rPr>
        <w:t xml:space="preserve">Aby przesłać wniosek lub fiszkę do instytucji skorzystaj z funkcji </w:t>
      </w:r>
      <w:r w:rsidRPr="00ED7BD3">
        <w:rPr>
          <w:rFonts w:ascii="Arial" w:hAnsi="Arial" w:cs="Arial"/>
          <w:b/>
          <w:i/>
        </w:rPr>
        <w:t>Prześlij do instytucji</w:t>
      </w:r>
      <w:r w:rsidRPr="00ED7BD3">
        <w:rPr>
          <w:rFonts w:ascii="Arial" w:hAnsi="Arial" w:cs="Arial"/>
        </w:rPr>
        <w:t xml:space="preserve"> dostępnej w menu ostatniej wersji dokumentu. System wyświetli komunikat potwierdzający przesłanie dokumentu do instytucji. Status przesłanej wersji dokumentu, a zarazem status obiegu dokumentu, zmieni się na </w:t>
      </w:r>
      <w:r w:rsidRPr="00ED7BD3">
        <w:rPr>
          <w:rFonts w:ascii="Arial" w:hAnsi="Arial" w:cs="Arial"/>
          <w:b/>
          <w:i/>
        </w:rPr>
        <w:t>Przesłany do instytucji</w:t>
      </w:r>
      <w:r w:rsidRPr="00ED7BD3">
        <w:rPr>
          <w:rFonts w:ascii="Arial" w:hAnsi="Arial" w:cs="Arial"/>
        </w:rPr>
        <w:t>.</w:t>
      </w:r>
    </w:p>
    <w:p w14:paraId="36A6A155" w14:textId="77777777" w:rsidR="00856454" w:rsidRPr="00856454" w:rsidRDefault="00856454" w:rsidP="00856454">
      <w:pPr>
        <w:rPr>
          <w:rFonts w:ascii="Arial" w:hAnsi="Arial" w:cs="Arial"/>
        </w:rPr>
      </w:pPr>
      <w:r w:rsidRPr="00856454">
        <w:rPr>
          <w:rFonts w:ascii="Arial" w:hAnsi="Arial" w:cs="Arial"/>
        </w:rPr>
        <w:t xml:space="preserve">UWAGA !!! Funkcjonalność systemu umożliwia Wnioskodawcy pracę w systemie tj. przygotowanie wniosku jeszcze przed wystąpieniem daty rozpoczęcia naboru, jednakże nie zwalnia to Wnioskodawcy z konieczności przesłania gotowego wniosku do ION po rozpoczęciu naboru. </w:t>
      </w:r>
    </w:p>
    <w:p w14:paraId="60868EB6" w14:textId="77777777" w:rsidR="00856454" w:rsidRPr="0041681A" w:rsidRDefault="00856454" w:rsidP="00ED7BD3">
      <w:pPr>
        <w:rPr>
          <w:rFonts w:ascii="Arial" w:hAnsi="Arial" w:cs="Arial"/>
        </w:rPr>
      </w:pPr>
    </w:p>
    <w:p w14:paraId="5217BC81" w14:textId="77777777" w:rsidR="002176EA" w:rsidRDefault="002176EA" w:rsidP="00E06270">
      <w:pPr>
        <w:spacing w:before="120" w:after="120" w:line="271" w:lineRule="auto"/>
        <w:rPr>
          <w:rFonts w:ascii="Arial" w:hAnsi="Arial" w:cs="Arial"/>
        </w:rPr>
      </w:pPr>
    </w:p>
    <w:p w14:paraId="73A791A1" w14:textId="1DC3FA4A" w:rsidR="002176EA" w:rsidRDefault="002176EA" w:rsidP="00E06270">
      <w:pPr>
        <w:spacing w:before="120" w:after="120" w:line="271" w:lineRule="auto"/>
        <w:rPr>
          <w:rFonts w:ascii="Arial" w:hAnsi="Arial" w:cs="Arial"/>
        </w:rPr>
      </w:pPr>
    </w:p>
    <w:p w14:paraId="0265BB88" w14:textId="64D5ABCC" w:rsidR="00856454" w:rsidRDefault="00856454" w:rsidP="00E06270">
      <w:pPr>
        <w:spacing w:before="120" w:after="120" w:line="271" w:lineRule="auto"/>
        <w:rPr>
          <w:rFonts w:ascii="Arial" w:hAnsi="Arial" w:cs="Arial"/>
        </w:rPr>
      </w:pPr>
    </w:p>
    <w:p w14:paraId="742C930A" w14:textId="03742BAB" w:rsidR="00856454" w:rsidRDefault="00856454" w:rsidP="00E06270">
      <w:pPr>
        <w:spacing w:before="120" w:after="120" w:line="271" w:lineRule="auto"/>
        <w:rPr>
          <w:rFonts w:ascii="Arial" w:hAnsi="Arial" w:cs="Arial"/>
        </w:rPr>
      </w:pPr>
    </w:p>
    <w:p w14:paraId="1ABBF2AD" w14:textId="27BBB7D2" w:rsidR="00856454" w:rsidRDefault="00856454" w:rsidP="00E06270">
      <w:pPr>
        <w:spacing w:before="120" w:after="120" w:line="271" w:lineRule="auto"/>
        <w:rPr>
          <w:rFonts w:ascii="Arial" w:hAnsi="Arial" w:cs="Arial"/>
        </w:rPr>
      </w:pPr>
    </w:p>
    <w:p w14:paraId="6787BD3E" w14:textId="02C4E0E5" w:rsidR="00856454" w:rsidRDefault="00856454" w:rsidP="00E06270">
      <w:pPr>
        <w:spacing w:before="120" w:after="120" w:line="271" w:lineRule="auto"/>
        <w:rPr>
          <w:rFonts w:ascii="Arial" w:hAnsi="Arial" w:cs="Arial"/>
        </w:rPr>
      </w:pPr>
    </w:p>
    <w:p w14:paraId="55F47407" w14:textId="1DAD2D3A" w:rsidR="00856454" w:rsidRDefault="00856454" w:rsidP="00E06270">
      <w:pPr>
        <w:spacing w:before="120" w:after="120" w:line="271" w:lineRule="auto"/>
        <w:rPr>
          <w:rFonts w:ascii="Arial" w:hAnsi="Arial" w:cs="Arial"/>
        </w:rPr>
      </w:pPr>
    </w:p>
    <w:p w14:paraId="17ACC591" w14:textId="4BC819D7" w:rsidR="00856454" w:rsidRDefault="00856454" w:rsidP="00E06270">
      <w:pPr>
        <w:spacing w:before="120" w:after="120" w:line="271" w:lineRule="auto"/>
        <w:rPr>
          <w:rFonts w:ascii="Arial" w:hAnsi="Arial" w:cs="Arial"/>
        </w:rPr>
      </w:pPr>
    </w:p>
    <w:p w14:paraId="56943900" w14:textId="354BD953" w:rsidR="00856454" w:rsidRDefault="00856454" w:rsidP="00E06270">
      <w:pPr>
        <w:spacing w:before="120" w:after="120" w:line="271" w:lineRule="auto"/>
        <w:rPr>
          <w:rFonts w:ascii="Arial" w:hAnsi="Arial" w:cs="Arial"/>
        </w:rPr>
      </w:pPr>
    </w:p>
    <w:p w14:paraId="39DD0B10" w14:textId="5295949F" w:rsidR="00856454" w:rsidRDefault="00856454" w:rsidP="00E06270">
      <w:pPr>
        <w:spacing w:before="120" w:after="120" w:line="271" w:lineRule="auto"/>
        <w:rPr>
          <w:rFonts w:ascii="Arial" w:hAnsi="Arial" w:cs="Arial"/>
        </w:rPr>
      </w:pPr>
    </w:p>
    <w:p w14:paraId="4F736EFA" w14:textId="1BD23EAA" w:rsidR="00856454" w:rsidRDefault="00856454" w:rsidP="00E06270">
      <w:pPr>
        <w:spacing w:before="120" w:after="120" w:line="271" w:lineRule="auto"/>
        <w:rPr>
          <w:rFonts w:ascii="Arial" w:hAnsi="Arial" w:cs="Arial"/>
        </w:rPr>
      </w:pPr>
    </w:p>
    <w:p w14:paraId="6BBACBE2" w14:textId="1426A4E1" w:rsidR="00856454" w:rsidRDefault="00856454" w:rsidP="00E06270">
      <w:pPr>
        <w:spacing w:before="120" w:after="120" w:line="271" w:lineRule="auto"/>
        <w:rPr>
          <w:rFonts w:ascii="Arial" w:hAnsi="Arial" w:cs="Arial"/>
        </w:rPr>
      </w:pPr>
    </w:p>
    <w:p w14:paraId="29900F2D" w14:textId="459C6F75" w:rsidR="00856454" w:rsidRDefault="00856454" w:rsidP="00E06270">
      <w:pPr>
        <w:spacing w:before="120" w:after="120" w:line="271" w:lineRule="auto"/>
        <w:rPr>
          <w:rFonts w:ascii="Arial" w:hAnsi="Arial" w:cs="Arial"/>
        </w:rPr>
      </w:pPr>
    </w:p>
    <w:p w14:paraId="5E4B7849" w14:textId="4851D616" w:rsidR="00856454" w:rsidRDefault="00856454" w:rsidP="00E06270">
      <w:pPr>
        <w:spacing w:before="120" w:after="120" w:line="271" w:lineRule="auto"/>
        <w:rPr>
          <w:rFonts w:ascii="Arial" w:hAnsi="Arial" w:cs="Arial"/>
        </w:rPr>
      </w:pPr>
    </w:p>
    <w:p w14:paraId="7E8AB57C" w14:textId="68BE3808" w:rsidR="002176EA" w:rsidRPr="002176EA" w:rsidRDefault="002176EA" w:rsidP="00E06270">
      <w:pPr>
        <w:spacing w:before="120" w:after="120" w:line="271" w:lineRule="auto"/>
        <w:rPr>
          <w:rFonts w:ascii="Arial" w:hAnsi="Arial" w:cs="Arial"/>
          <w:u w:val="single"/>
        </w:rPr>
      </w:pPr>
      <w:r w:rsidRPr="002176EA">
        <w:rPr>
          <w:rFonts w:ascii="Arial" w:hAnsi="Arial" w:cs="Arial"/>
          <w:u w:val="single"/>
        </w:rPr>
        <w:t>Załączniki:</w:t>
      </w:r>
      <w:r w:rsidR="009D0E82">
        <w:rPr>
          <w:rStyle w:val="Odwoanieprzypisudolnego"/>
          <w:rFonts w:ascii="Arial" w:hAnsi="Arial" w:cs="Arial"/>
          <w:u w:val="single"/>
        </w:rPr>
        <w:footnoteReference w:id="5"/>
      </w:r>
    </w:p>
    <w:p w14:paraId="2A615ABF" w14:textId="7C4A47B3" w:rsidR="002176EA" w:rsidRDefault="002176EA" w:rsidP="002176EA">
      <w:pPr>
        <w:pStyle w:val="Akapitzlist"/>
        <w:numPr>
          <w:ilvl w:val="0"/>
          <w:numId w:val="60"/>
        </w:numPr>
        <w:spacing w:before="120" w:after="120" w:line="271" w:lineRule="auto"/>
        <w:rPr>
          <w:rFonts w:ascii="Arial" w:hAnsi="Arial" w:cs="Arial"/>
        </w:rPr>
      </w:pPr>
      <w:r w:rsidRPr="002176EA">
        <w:rPr>
          <w:rFonts w:ascii="Arial" w:hAnsi="Arial" w:cs="Arial"/>
        </w:rPr>
        <w:t xml:space="preserve">Identyfikacja wystąpienia pomocy publicznej/pomocy de </w:t>
      </w:r>
      <w:proofErr w:type="spellStart"/>
      <w:r w:rsidRPr="002176EA">
        <w:rPr>
          <w:rFonts w:ascii="Arial" w:hAnsi="Arial" w:cs="Arial"/>
        </w:rPr>
        <w:t>minimis</w:t>
      </w:r>
      <w:proofErr w:type="spellEnd"/>
      <w:r w:rsidRPr="002176EA">
        <w:rPr>
          <w:rFonts w:ascii="Arial" w:hAnsi="Arial" w:cs="Arial"/>
        </w:rPr>
        <w:t xml:space="preserve"> w projekcie EFS+</w:t>
      </w:r>
    </w:p>
    <w:p w14:paraId="1A9BD5F4" w14:textId="77777777" w:rsidR="00B458CB" w:rsidRDefault="00B458CB" w:rsidP="0005564E">
      <w:pPr>
        <w:spacing w:before="120" w:after="120" w:line="271" w:lineRule="auto"/>
        <w:rPr>
          <w:rFonts w:ascii="Arial" w:hAnsi="Arial" w:cs="Arial"/>
          <w:b/>
        </w:rPr>
      </w:pPr>
    </w:p>
    <w:p w14:paraId="6B32366F" w14:textId="1CDE3FC2"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Załącznik nr 1: Identyfikacja wystąpienia pomocy publicznej/pomocy de </w:t>
      </w:r>
      <w:proofErr w:type="spellStart"/>
      <w:r w:rsidRPr="005471E6">
        <w:rPr>
          <w:rFonts w:ascii="Arial" w:hAnsi="Arial" w:cs="Arial"/>
          <w:b/>
        </w:rPr>
        <w:t>minimis</w:t>
      </w:r>
      <w:proofErr w:type="spellEnd"/>
      <w:r w:rsidRPr="005471E6">
        <w:rPr>
          <w:rFonts w:ascii="Arial" w:hAnsi="Arial" w:cs="Arial"/>
          <w:b/>
        </w:rPr>
        <w:t xml:space="preserve"> w projekcie EFS+</w:t>
      </w:r>
    </w:p>
    <w:p w14:paraId="005F2110" w14:textId="1540C820" w:rsidR="0005564E" w:rsidRPr="005471E6" w:rsidRDefault="0005564E" w:rsidP="0005564E">
      <w:pPr>
        <w:spacing w:before="120" w:after="120" w:line="271" w:lineRule="auto"/>
        <w:rPr>
          <w:rFonts w:ascii="Arial" w:hAnsi="Arial" w:cs="Arial"/>
        </w:rPr>
      </w:pPr>
    </w:p>
    <w:p w14:paraId="5C84031B" w14:textId="518D7CCA" w:rsidR="0005564E" w:rsidRPr="005471E6" w:rsidRDefault="0005564E" w:rsidP="0005564E">
      <w:pPr>
        <w:spacing w:before="120" w:after="120" w:line="271" w:lineRule="auto"/>
        <w:rPr>
          <w:rFonts w:ascii="Arial" w:hAnsi="Arial" w:cs="Arial"/>
        </w:rPr>
      </w:pPr>
      <w:r w:rsidRPr="005471E6">
        <w:rPr>
          <w:rFonts w:ascii="Arial" w:hAnsi="Arial" w:cs="Arial"/>
          <w:b/>
        </w:rPr>
        <w:t xml:space="preserve">UWAGA! </w:t>
      </w:r>
      <w:r w:rsidRPr="005471E6">
        <w:rPr>
          <w:rFonts w:ascii="Arial" w:hAnsi="Arial" w:cs="Arial"/>
        </w:rPr>
        <w:t xml:space="preserve">Prawidłowa identyfikacja występowania (lub nie) pomocy publicznej/pomocy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w projekcie leży po stronie wnioskodawcy i daje ION podstawę do oceny spełnienia bądź nie spełnienia kryterium wspólnego dopuszczalności w zakresie interwencji EFS+. </w:t>
      </w:r>
    </w:p>
    <w:p w14:paraId="4F7807AA" w14:textId="1A7B2CCE" w:rsidR="0005564E" w:rsidRPr="005471E6" w:rsidRDefault="0005564E" w:rsidP="0005564E">
      <w:pPr>
        <w:spacing w:before="120" w:after="120" w:line="271" w:lineRule="auto"/>
        <w:rPr>
          <w:rFonts w:ascii="Arial" w:hAnsi="Arial" w:cs="Arial"/>
        </w:rPr>
      </w:pPr>
      <w:r w:rsidRPr="005471E6">
        <w:rPr>
          <w:rFonts w:ascii="Arial" w:hAnsi="Arial" w:cs="Arial"/>
        </w:rPr>
        <w:t xml:space="preserve">Ocena przedmiotowego kryterium: </w:t>
      </w:r>
      <w:r w:rsidRPr="005471E6">
        <w:rPr>
          <w:rFonts w:ascii="Arial" w:hAnsi="Arial" w:cs="Arial"/>
          <w:b/>
        </w:rPr>
        <w:t xml:space="preserve">Zgodność z wymogami pomocy publicznej/de </w:t>
      </w:r>
      <w:proofErr w:type="spellStart"/>
      <w:r w:rsidRPr="005471E6">
        <w:rPr>
          <w:rFonts w:ascii="Arial" w:hAnsi="Arial" w:cs="Arial"/>
          <w:b/>
        </w:rPr>
        <w:t>minimis</w:t>
      </w:r>
      <w:proofErr w:type="spellEnd"/>
      <w:r w:rsidRPr="005471E6">
        <w:rPr>
          <w:rFonts w:ascii="Arial" w:hAnsi="Arial" w:cs="Arial"/>
        </w:rPr>
        <w:t xml:space="preserve"> jest konieczna do przyznania dofinansowania. Powyższe kryterium uznane zostanie za spełnione pod warunkiem poprawności uzasadnienia wystąpienia bądź braku wystąpienia pomocy publicznej/pomocy de </w:t>
      </w:r>
      <w:proofErr w:type="spellStart"/>
      <w:r w:rsidRPr="005471E6">
        <w:rPr>
          <w:rFonts w:ascii="Arial" w:hAnsi="Arial" w:cs="Arial"/>
        </w:rPr>
        <w:t>minimis</w:t>
      </w:r>
      <w:proofErr w:type="spellEnd"/>
      <w:r w:rsidRPr="005471E6">
        <w:rPr>
          <w:rFonts w:ascii="Arial" w:hAnsi="Arial" w:cs="Arial"/>
        </w:rPr>
        <w:t xml:space="preserve"> oraz przedstawienia we wniosku o dofinansowanie odniesienia do właściwych dokumentów instytucji UE w przedmiotowym zakresie. </w:t>
      </w:r>
    </w:p>
    <w:p w14:paraId="4ACAD95A" w14:textId="027294AF" w:rsidR="0005564E" w:rsidRPr="005471E6" w:rsidRDefault="0005564E" w:rsidP="0005564E">
      <w:pPr>
        <w:spacing w:before="120" w:after="120" w:line="271" w:lineRule="auto"/>
        <w:rPr>
          <w:rFonts w:ascii="Arial" w:hAnsi="Arial" w:cs="Arial"/>
        </w:rPr>
      </w:pPr>
    </w:p>
    <w:p w14:paraId="63012E4E" w14:textId="1B0E3707" w:rsidR="0005564E" w:rsidRPr="005471E6" w:rsidRDefault="0005564E" w:rsidP="0005564E">
      <w:pPr>
        <w:spacing w:before="120" w:after="120" w:line="271" w:lineRule="auto"/>
        <w:rPr>
          <w:rFonts w:ascii="Arial" w:hAnsi="Arial" w:cs="Arial"/>
        </w:rPr>
      </w:pPr>
      <w:r w:rsidRPr="005471E6">
        <w:rPr>
          <w:rFonts w:ascii="Arial" w:hAnsi="Arial" w:cs="Arial"/>
        </w:rPr>
        <w:t xml:space="preserve">Wnioskodawco, przystępując do wypełniania wniosku o dofinansowanie powinieneś wiedzieć czy planowane do realizacji przedsięwzięcie będzie objęte regułami pomocy publicznej/de </w:t>
      </w:r>
      <w:proofErr w:type="spellStart"/>
      <w:r w:rsidRPr="005471E6">
        <w:rPr>
          <w:rFonts w:ascii="Arial" w:hAnsi="Arial" w:cs="Arial"/>
        </w:rPr>
        <w:t>minimis</w:t>
      </w:r>
      <w:proofErr w:type="spellEnd"/>
      <w:r w:rsidRPr="005471E6">
        <w:rPr>
          <w:rFonts w:ascii="Arial" w:hAnsi="Arial" w:cs="Arial"/>
        </w:rPr>
        <w:t xml:space="preserve"> czy też nie.</w:t>
      </w:r>
      <w:r w:rsidRPr="005471E6">
        <w:rPr>
          <w:rFonts w:ascii="Arial" w:hAnsi="Arial" w:cs="Arial"/>
          <w:iCs/>
        </w:rPr>
        <w:t xml:space="preserve"> </w:t>
      </w:r>
      <w:r w:rsidRPr="005471E6">
        <w:rPr>
          <w:rFonts w:ascii="Arial" w:hAnsi="Arial" w:cs="Arial"/>
        </w:rPr>
        <w:t xml:space="preserve">W celu dokonania prawidłowej identyfikacji występowania w projekcie pomocy publicznej lub pomocy de </w:t>
      </w:r>
      <w:proofErr w:type="spellStart"/>
      <w:r w:rsidRPr="005471E6">
        <w:rPr>
          <w:rFonts w:ascii="Arial" w:hAnsi="Arial" w:cs="Arial"/>
        </w:rPr>
        <w:t>minimis</w:t>
      </w:r>
      <w:proofErr w:type="spellEnd"/>
      <w:r w:rsidRPr="005471E6">
        <w:rPr>
          <w:rFonts w:ascii="Arial" w:hAnsi="Arial" w:cs="Arial"/>
        </w:rPr>
        <w:t xml:space="preserve"> powinieneś dokonać </w:t>
      </w:r>
      <w:r w:rsidRPr="005471E6">
        <w:rPr>
          <w:rFonts w:ascii="Arial" w:hAnsi="Arial" w:cs="Arial"/>
          <w:b/>
        </w:rPr>
        <w:t xml:space="preserve">analizy własnego podmiotu oraz założeń projektu </w:t>
      </w:r>
      <w:r w:rsidRPr="005471E6">
        <w:rPr>
          <w:rFonts w:ascii="Arial" w:hAnsi="Arial" w:cs="Arial"/>
        </w:rPr>
        <w:t xml:space="preserve">w oparciu o </w:t>
      </w:r>
      <w:bookmarkStart w:id="26" w:name="_Hlk134700881"/>
      <w:r w:rsidRPr="005471E6">
        <w:rPr>
          <w:rFonts w:ascii="Arial" w:hAnsi="Arial" w:cs="Arial"/>
        </w:rPr>
        <w:t>określone przesłanki pomocy publicznej</w:t>
      </w:r>
      <w:bookmarkEnd w:id="26"/>
      <w:r w:rsidRPr="005471E6">
        <w:rPr>
          <w:rFonts w:ascii="Arial" w:hAnsi="Arial" w:cs="Arial"/>
        </w:rPr>
        <w:t xml:space="preserve">. </w:t>
      </w:r>
    </w:p>
    <w:p w14:paraId="795A1503" w14:textId="12E765DF" w:rsidR="00856454" w:rsidRPr="005471E6" w:rsidRDefault="00856454" w:rsidP="00856454">
      <w:pPr>
        <w:spacing w:before="120" w:after="120" w:line="271" w:lineRule="auto"/>
        <w:rPr>
          <w:rFonts w:ascii="Arial" w:hAnsi="Arial" w:cs="Arial"/>
        </w:rPr>
      </w:pPr>
      <w:r w:rsidRPr="005471E6">
        <w:rPr>
          <w:rFonts w:ascii="Arial" w:hAnsi="Arial" w:cs="Arial"/>
        </w:rPr>
        <w:lastRenderedPageBreak/>
        <w:t xml:space="preserve">Zasady udzielania </w:t>
      </w:r>
      <w:r w:rsidRPr="005471E6">
        <w:rPr>
          <w:rFonts w:ascii="Arial" w:hAnsi="Arial" w:cs="Arial"/>
          <w:b/>
        </w:rPr>
        <w:t xml:space="preserve">pomocy publicznej oraz pomocy de </w:t>
      </w:r>
      <w:proofErr w:type="spellStart"/>
      <w:r w:rsidRPr="005471E6">
        <w:rPr>
          <w:rFonts w:ascii="Arial" w:hAnsi="Arial" w:cs="Arial"/>
          <w:b/>
        </w:rPr>
        <w:t>minimis</w:t>
      </w:r>
      <w:proofErr w:type="spellEnd"/>
      <w:r w:rsidRPr="005471E6">
        <w:rPr>
          <w:rFonts w:ascii="Arial" w:hAnsi="Arial" w:cs="Arial"/>
        </w:rPr>
        <w:t xml:space="preserve"> regulują: Rozporządzenie Ministra Funduszy i Polityki Regionalnej z dnia 20 grudnia 2022 r. w sprawie udzielania pomocy de </w:t>
      </w:r>
      <w:proofErr w:type="spellStart"/>
      <w:r w:rsidRPr="005471E6">
        <w:rPr>
          <w:rFonts w:ascii="Arial" w:hAnsi="Arial" w:cs="Arial"/>
        </w:rPr>
        <w:t>minimis</w:t>
      </w:r>
      <w:proofErr w:type="spellEnd"/>
      <w:r w:rsidRPr="005471E6">
        <w:rPr>
          <w:rFonts w:ascii="Arial" w:hAnsi="Arial" w:cs="Arial"/>
        </w:rPr>
        <w:t xml:space="preserve"> oraz pomocy publicznej w ramach programów finansowanych z Europejskiego Funduszu Społecznego Plus (EFS+) na lata 2021–2027</w:t>
      </w:r>
      <w:r>
        <w:rPr>
          <w:rFonts w:ascii="Arial" w:hAnsi="Arial" w:cs="Arial"/>
        </w:rPr>
        <w:t xml:space="preserve">, </w:t>
      </w:r>
      <w:r w:rsidRPr="001A7C42">
        <w:rPr>
          <w:rFonts w:ascii="Arial" w:hAnsi="Arial" w:cs="Arial"/>
        </w:rPr>
        <w:t xml:space="preserve">(Dz.U.2022 poz. </w:t>
      </w:r>
      <w:hyperlink r:id="rId10" w:history="1">
        <w:r w:rsidRPr="00492785">
          <w:rPr>
            <w:rStyle w:val="Hipercze"/>
            <w:rFonts w:ascii="Arial" w:hAnsi="Arial" w:cs="Arial"/>
            <w:color w:val="auto"/>
            <w:u w:val="none"/>
          </w:rPr>
          <w:t>2782</w:t>
        </w:r>
        <w:r w:rsidR="00B67A8C" w:rsidRPr="00492785">
          <w:rPr>
            <w:rStyle w:val="Hipercze"/>
            <w:rFonts w:ascii="Arial" w:hAnsi="Arial" w:cs="Arial"/>
            <w:color w:val="auto"/>
            <w:u w:val="none"/>
          </w:rPr>
          <w:t xml:space="preserve"> z </w:t>
        </w:r>
        <w:proofErr w:type="spellStart"/>
        <w:r w:rsidR="00B67A8C" w:rsidRPr="00492785">
          <w:rPr>
            <w:rStyle w:val="Hipercze"/>
            <w:rFonts w:ascii="Arial" w:hAnsi="Arial" w:cs="Arial"/>
            <w:color w:val="auto"/>
            <w:u w:val="none"/>
          </w:rPr>
          <w:t>późn</w:t>
        </w:r>
        <w:proofErr w:type="spellEnd"/>
        <w:r w:rsidR="00B67A8C" w:rsidRPr="00492785">
          <w:rPr>
            <w:rStyle w:val="Hipercze"/>
            <w:rFonts w:ascii="Arial" w:hAnsi="Arial" w:cs="Arial"/>
            <w:color w:val="auto"/>
            <w:u w:val="none"/>
          </w:rPr>
          <w:t xml:space="preserve">. </w:t>
        </w:r>
        <w:proofErr w:type="spellStart"/>
        <w:r w:rsidR="00B67A8C" w:rsidRPr="00492785">
          <w:rPr>
            <w:rStyle w:val="Hipercze"/>
            <w:rFonts w:ascii="Arial" w:hAnsi="Arial" w:cs="Arial"/>
            <w:color w:val="auto"/>
            <w:u w:val="none"/>
          </w:rPr>
          <w:t>zm</w:t>
        </w:r>
        <w:proofErr w:type="spellEnd"/>
        <w:r w:rsidRPr="00492785">
          <w:rPr>
            <w:rStyle w:val="Hipercze"/>
            <w:rFonts w:ascii="Arial" w:hAnsi="Arial" w:cs="Arial"/>
            <w:color w:val="auto"/>
            <w:u w:val="none"/>
          </w:rPr>
          <w:t>)</w:t>
        </w:r>
      </w:hyperlink>
      <w:r w:rsidR="007579E6">
        <w:rPr>
          <w:rFonts w:ascii="Arial" w:eastAsia="Calibri" w:hAnsi="Arial" w:cs="Arial"/>
        </w:rPr>
        <w:t xml:space="preserve"> </w:t>
      </w:r>
      <w:r w:rsidRPr="005471E6">
        <w:rPr>
          <w:rFonts w:ascii="Arial" w:hAnsi="Arial" w:cs="Arial"/>
        </w:rPr>
        <w:t xml:space="preserve">oraz Rozporządzenie Komisji (UE) nr </w:t>
      </w:r>
      <w:r w:rsidR="00334886" w:rsidRPr="00334886">
        <w:rPr>
          <w:rFonts w:ascii="Arial" w:hAnsi="Arial" w:cs="Arial"/>
        </w:rPr>
        <w:t xml:space="preserve">2023/2831 </w:t>
      </w:r>
      <w:r w:rsidRPr="005471E6">
        <w:rPr>
          <w:rFonts w:ascii="Arial" w:hAnsi="Arial" w:cs="Arial"/>
        </w:rPr>
        <w:t>z dnia 1</w:t>
      </w:r>
      <w:r w:rsidR="00334886">
        <w:rPr>
          <w:rFonts w:ascii="Arial" w:hAnsi="Arial" w:cs="Arial"/>
        </w:rPr>
        <w:t>3</w:t>
      </w:r>
      <w:r w:rsidRPr="005471E6">
        <w:rPr>
          <w:rFonts w:ascii="Arial" w:hAnsi="Arial" w:cs="Arial"/>
        </w:rPr>
        <w:t xml:space="preserve"> grudnia 20</w:t>
      </w:r>
      <w:r w:rsidR="00334886">
        <w:rPr>
          <w:rFonts w:ascii="Arial" w:hAnsi="Arial" w:cs="Arial"/>
        </w:rPr>
        <w:t>2</w:t>
      </w:r>
      <w:r w:rsidRPr="005471E6">
        <w:rPr>
          <w:rFonts w:ascii="Arial" w:hAnsi="Arial" w:cs="Arial"/>
        </w:rPr>
        <w:t xml:space="preserve">3 r. w sprawie stosowania art. 107 i 108 Traktatu o funkcjonowaniu Unii Europejskiej do pomocy de </w:t>
      </w:r>
      <w:proofErr w:type="spellStart"/>
      <w:r w:rsidRPr="005471E6">
        <w:rPr>
          <w:rFonts w:ascii="Arial" w:hAnsi="Arial" w:cs="Arial"/>
        </w:rPr>
        <w:t>minimis</w:t>
      </w:r>
      <w:proofErr w:type="spellEnd"/>
      <w:r w:rsidRPr="005471E6">
        <w:rPr>
          <w:rFonts w:ascii="Arial" w:hAnsi="Arial" w:cs="Arial"/>
        </w:rPr>
        <w:t xml:space="preserve"> (wskazuje ono następujące kwotowe progi pomocy, jaka może zostać uznana za wsparcie bagatelne – </w:t>
      </w:r>
      <w:r w:rsidRPr="005471E6">
        <w:rPr>
          <w:rFonts w:ascii="Arial" w:hAnsi="Arial" w:cs="Arial"/>
          <w:b/>
        </w:rPr>
        <w:t xml:space="preserve">jest to kwota </w:t>
      </w:r>
      <w:r w:rsidR="007579E6">
        <w:rPr>
          <w:rFonts w:ascii="Arial" w:hAnsi="Arial" w:cs="Arial"/>
          <w:b/>
        </w:rPr>
        <w:t>3</w:t>
      </w:r>
      <w:r w:rsidRPr="005471E6">
        <w:rPr>
          <w:rFonts w:ascii="Arial" w:hAnsi="Arial" w:cs="Arial"/>
          <w:b/>
        </w:rPr>
        <w:t>00 000 EUR</w:t>
      </w:r>
      <w:r w:rsidRPr="005471E6">
        <w:rPr>
          <w:rFonts w:ascii="Arial" w:hAnsi="Arial" w:cs="Arial"/>
        </w:rPr>
        <w:t xml:space="preserve"> w ciągu trzech</w:t>
      </w:r>
      <w:r w:rsidR="007579E6">
        <w:rPr>
          <w:rFonts w:ascii="Arial" w:hAnsi="Arial" w:cs="Arial"/>
        </w:rPr>
        <w:t xml:space="preserve"> minionych</w:t>
      </w:r>
      <w:r w:rsidRPr="005471E6">
        <w:rPr>
          <w:rFonts w:ascii="Arial" w:hAnsi="Arial" w:cs="Arial"/>
        </w:rPr>
        <w:t xml:space="preserve"> lat</w:t>
      </w:r>
      <w:r w:rsidR="007579E6">
        <w:rPr>
          <w:rFonts w:ascii="Arial" w:hAnsi="Arial" w:cs="Arial"/>
        </w:rPr>
        <w:t>.</w:t>
      </w:r>
      <w:r w:rsidRPr="005471E6">
        <w:rPr>
          <w:rFonts w:ascii="Arial" w:hAnsi="Arial" w:cs="Arial"/>
        </w:rPr>
        <w:t xml:space="preserve"> </w:t>
      </w:r>
    </w:p>
    <w:p w14:paraId="07482E66" w14:textId="2D665997" w:rsidR="0005564E" w:rsidRPr="005471E6" w:rsidRDefault="0005564E" w:rsidP="0005564E">
      <w:pPr>
        <w:spacing w:before="120" w:after="120" w:line="271" w:lineRule="auto"/>
        <w:rPr>
          <w:rFonts w:ascii="Arial" w:hAnsi="Arial" w:cs="Arial"/>
        </w:rPr>
      </w:pPr>
      <w:bookmarkStart w:id="27" w:name="_Toc45803791"/>
      <w:bookmarkStart w:id="28" w:name="_Toc45804425"/>
      <w:r w:rsidRPr="005471E6">
        <w:rPr>
          <w:rFonts w:ascii="Arial" w:hAnsi="Arial" w:cs="Arial"/>
          <w:b/>
        </w:rPr>
        <w:t xml:space="preserve">Analiza występowania w ramach projektu pomocy publicznej lub pomocy de </w:t>
      </w:r>
      <w:proofErr w:type="spellStart"/>
      <w:r w:rsidRPr="005471E6">
        <w:rPr>
          <w:rFonts w:ascii="Arial" w:hAnsi="Arial" w:cs="Arial"/>
          <w:b/>
        </w:rPr>
        <w:t>minimis</w:t>
      </w:r>
      <w:proofErr w:type="spellEnd"/>
      <w:r w:rsidRPr="005471E6">
        <w:rPr>
          <w:rFonts w:ascii="Arial" w:hAnsi="Arial" w:cs="Arial"/>
          <w:b/>
        </w:rPr>
        <w:t xml:space="preserve">, </w:t>
      </w:r>
      <w:r w:rsidRPr="005471E6">
        <w:rPr>
          <w:rFonts w:ascii="Arial" w:hAnsi="Arial" w:cs="Arial"/>
        </w:rPr>
        <w:t>w odniesieniu do własnego podmiotu</w:t>
      </w:r>
      <w:r w:rsidRPr="005471E6">
        <w:rPr>
          <w:rFonts w:ascii="Arial" w:hAnsi="Arial" w:cs="Arial"/>
          <w:b/>
        </w:rPr>
        <w:t xml:space="preserve"> polega m.in. na określeniu,</w:t>
      </w:r>
      <w:r w:rsidRPr="005471E6">
        <w:rPr>
          <w:rFonts w:ascii="Arial" w:hAnsi="Arial" w:cs="Arial"/>
        </w:rPr>
        <w:t xml:space="preserve"> </w:t>
      </w:r>
      <w:r w:rsidRPr="005471E6">
        <w:rPr>
          <w:rFonts w:ascii="Arial" w:hAnsi="Arial" w:cs="Arial"/>
          <w:b/>
        </w:rPr>
        <w:t>czy jesteś Wnioskodawco potencjalnym beneficjentem pomocy</w:t>
      </w:r>
      <w:r w:rsidRPr="005471E6">
        <w:rPr>
          <w:rFonts w:ascii="Arial" w:hAnsi="Arial" w:cs="Arial"/>
        </w:rPr>
        <w:t xml:space="preserve"> </w:t>
      </w:r>
      <w:r w:rsidRPr="005471E6">
        <w:rPr>
          <w:rFonts w:ascii="Arial" w:hAnsi="Arial" w:cs="Arial"/>
          <w:b/>
        </w:rPr>
        <w:t>zgodnie</w:t>
      </w:r>
      <w:r w:rsidRPr="005471E6">
        <w:rPr>
          <w:rFonts w:ascii="Arial" w:hAnsi="Arial" w:cs="Arial"/>
        </w:rPr>
        <w:t xml:space="preserve"> </w:t>
      </w:r>
      <w:r w:rsidRPr="005471E6">
        <w:rPr>
          <w:rFonts w:ascii="Arial" w:hAnsi="Arial" w:cs="Arial"/>
          <w:b/>
        </w:rPr>
        <w:t xml:space="preserve">ustawą z  dnia 30 kwietnia 2004 r. o postępowaniu w sprawach dotyczących pomocy publicznej. Powyższa ustawa wskazuje, iż  beneficjentem pomocy jest </w:t>
      </w:r>
      <w:r w:rsidRPr="005471E6">
        <w:rPr>
          <w:rFonts w:ascii="Arial" w:hAnsi="Arial" w:cs="Arial"/>
        </w:rPr>
        <w:t xml:space="preserve">podmiot prowadzący działalność gospodarczą, w tym podmiot prowadzący działalność w zakresie rolnictwa lub rybołówstwa, bez względu na formę </w:t>
      </w:r>
      <w:proofErr w:type="spellStart"/>
      <w:r w:rsidRPr="005471E6">
        <w:rPr>
          <w:rFonts w:ascii="Arial" w:hAnsi="Arial" w:cs="Arial"/>
        </w:rPr>
        <w:t>organizacyjno</w:t>
      </w:r>
      <w:proofErr w:type="spellEnd"/>
      <w:r w:rsidRPr="005471E6">
        <w:rPr>
          <w:rFonts w:ascii="Arial" w:hAnsi="Arial" w:cs="Arial"/>
        </w:rPr>
        <w:t xml:space="preserve"> - prawną oraz sposób finansowania.</w:t>
      </w:r>
      <w:r w:rsidRPr="005471E6">
        <w:rPr>
          <w:rFonts w:ascii="Arial" w:hAnsi="Arial" w:cs="Arial"/>
          <w:b/>
        </w:rPr>
        <w:t xml:space="preserve"> </w:t>
      </w:r>
      <w:r w:rsidRPr="005471E6">
        <w:rPr>
          <w:rFonts w:ascii="Arial" w:hAnsi="Arial" w:cs="Arial"/>
        </w:rPr>
        <w:t>Pojęcie działalności gospodarczej związane jest z oferowaniem dóbr i usług na rynku.</w:t>
      </w:r>
      <w:bookmarkEnd w:id="27"/>
      <w:bookmarkEnd w:id="28"/>
    </w:p>
    <w:p w14:paraId="7728B4C6" w14:textId="65EDD9EF" w:rsidR="0005564E" w:rsidRPr="005471E6" w:rsidRDefault="0005564E" w:rsidP="0005564E">
      <w:pPr>
        <w:spacing w:before="120" w:after="120" w:line="271" w:lineRule="auto"/>
        <w:rPr>
          <w:rFonts w:ascii="Arial" w:hAnsi="Arial" w:cs="Arial"/>
        </w:rPr>
      </w:pPr>
      <w:bookmarkStart w:id="29" w:name="_Toc45803792"/>
      <w:r w:rsidRPr="005471E6">
        <w:rPr>
          <w:rFonts w:ascii="Arial" w:hAnsi="Arial" w:cs="Arial"/>
        </w:rPr>
        <w:t xml:space="preserve">We wspólnotowym prawie konkurencji pojęcie przedsiębiorcy (i potencjalnego beneficjenta pomocy publicznej) odnosi się zatem do wszystkich podmiotów prowadzących działalność gospodarczą, bez względu na formę prawną i sposób finansowania, niezależnie od faktu, czy przepisy krajowe przyznają danemu podmiotowi status przedsiębiorcy oraz bez względu na fakt, czy jest to podmiot nastawiony na zysk czy działający na zasadzie non profit. Beneficjentami pomocy publicznej mogą być zatem nie tylko przedsiębiorstwa w rozumieniu przepisów ustawy z dnia 6 marca 2018 r. 02.07.2004r. Prawo przedsiębiorców (Dz. U. z 2023 r. poz. 221 z </w:t>
      </w:r>
      <w:proofErr w:type="spellStart"/>
      <w:r w:rsidRPr="005471E6">
        <w:rPr>
          <w:rFonts w:ascii="Arial" w:hAnsi="Arial" w:cs="Arial"/>
        </w:rPr>
        <w:t>późn</w:t>
      </w:r>
      <w:proofErr w:type="spellEnd"/>
      <w:r w:rsidRPr="005471E6">
        <w:rPr>
          <w:rFonts w:ascii="Arial" w:hAnsi="Arial" w:cs="Arial"/>
        </w:rPr>
        <w:t>. zm.).</w:t>
      </w:r>
      <w:bookmarkEnd w:id="29"/>
      <w:r w:rsidRPr="005471E6">
        <w:rPr>
          <w:rFonts w:ascii="Arial" w:hAnsi="Arial" w:cs="Arial"/>
        </w:rPr>
        <w:t xml:space="preserve"> </w:t>
      </w:r>
    </w:p>
    <w:p w14:paraId="6FAC1932" w14:textId="24D1BD78" w:rsidR="0005564E" w:rsidRPr="005471E6" w:rsidRDefault="0005564E" w:rsidP="0005564E">
      <w:pPr>
        <w:spacing w:before="120" w:after="120" w:line="271" w:lineRule="auto"/>
        <w:rPr>
          <w:rFonts w:ascii="Arial" w:hAnsi="Arial" w:cs="Arial"/>
          <w:b/>
        </w:rPr>
      </w:pPr>
      <w:bookmarkStart w:id="30" w:name="_Toc45803793"/>
      <w:r w:rsidRPr="005471E6">
        <w:rPr>
          <w:rFonts w:ascii="Arial" w:hAnsi="Arial" w:cs="Arial"/>
        </w:rPr>
        <w:t xml:space="preserve">Do grupy przedsiębiorstw zalicza się: osoby prowadzące działalność na własny rachunek (osoby fizyczne prowadzące działalność gospodarczą) oraz firmy rodzinne zajmujące się </w:t>
      </w:r>
      <w:r w:rsidRPr="005471E6">
        <w:rPr>
          <w:rFonts w:ascii="Arial" w:hAnsi="Arial" w:cs="Arial"/>
          <w:b/>
        </w:rPr>
        <w:t xml:space="preserve">rzemiosłem lub inną działalnością, a także spółkę cywilną, spółki osobowe, spółki kapitałowe, jak również stowarzyszenia, fundacje, a nawet organy administracji publicznej, jeżeli prowadzą działalność polegająca na oferowaniu na rynku towarów </w:t>
      </w:r>
      <w:r w:rsidRPr="005471E6">
        <w:rPr>
          <w:rFonts w:ascii="Arial" w:hAnsi="Arial" w:cs="Arial"/>
          <w:b/>
        </w:rPr>
        <w:br/>
        <w:t>i usług.</w:t>
      </w:r>
      <w:r w:rsidRPr="005471E6">
        <w:rPr>
          <w:rFonts w:ascii="Arial" w:hAnsi="Arial" w:cs="Arial"/>
          <w:b/>
          <w:vertAlign w:val="superscript"/>
        </w:rPr>
        <w:footnoteReference w:id="6"/>
      </w:r>
      <w:bookmarkEnd w:id="30"/>
      <w:r w:rsidRPr="005471E6">
        <w:rPr>
          <w:rFonts w:ascii="Arial" w:hAnsi="Arial" w:cs="Arial"/>
          <w:b/>
        </w:rPr>
        <w:t xml:space="preserve"> </w:t>
      </w:r>
    </w:p>
    <w:p w14:paraId="384F8A60" w14:textId="2C723CA7" w:rsidR="0005564E" w:rsidRPr="005471E6" w:rsidRDefault="0005564E" w:rsidP="0005564E">
      <w:pPr>
        <w:spacing w:before="120" w:after="120" w:line="271" w:lineRule="auto"/>
        <w:rPr>
          <w:rFonts w:ascii="Arial" w:hAnsi="Arial" w:cs="Arial"/>
        </w:rPr>
      </w:pPr>
      <w:r w:rsidRPr="005471E6">
        <w:rPr>
          <w:rFonts w:ascii="Arial" w:hAnsi="Arial" w:cs="Arial"/>
        </w:rPr>
        <w:t xml:space="preserve">Dodatkowo, Wnioskodawco przed wystąpieniem o przyznanie pomocy zobowiązany jesteś także ustalić swoje powiązania z innymi przedsiębiorstwami i zweryfikować, czy będziesz traktowany jako jedno przedsiębiorstwo łącznie z innymi przedsiębiorstwami. Limit pomocy de </w:t>
      </w:r>
      <w:proofErr w:type="spellStart"/>
      <w:r w:rsidRPr="005471E6">
        <w:rPr>
          <w:rFonts w:ascii="Arial" w:hAnsi="Arial" w:cs="Arial"/>
        </w:rPr>
        <w:t>minimis</w:t>
      </w:r>
      <w:proofErr w:type="spellEnd"/>
      <w:r w:rsidRPr="005471E6">
        <w:rPr>
          <w:rFonts w:ascii="Arial" w:hAnsi="Arial" w:cs="Arial"/>
        </w:rPr>
        <w:t xml:space="preserve"> (</w:t>
      </w:r>
      <w:r w:rsidR="00A12FCD">
        <w:rPr>
          <w:rFonts w:ascii="Arial" w:hAnsi="Arial" w:cs="Arial"/>
        </w:rPr>
        <w:t>3</w:t>
      </w:r>
      <w:r w:rsidRPr="005471E6">
        <w:rPr>
          <w:rFonts w:ascii="Arial" w:hAnsi="Arial" w:cs="Arial"/>
        </w:rPr>
        <w:t xml:space="preserve">00 tys. EUR ) obowiązuje dla jednego przedsiębiorstwa, a zatem w przypadku traktowania jako jedno przedsiębiorstwo kilka powiązanych przedsiębiorstw, uzyskana przez nie pomoc de </w:t>
      </w:r>
      <w:proofErr w:type="spellStart"/>
      <w:r w:rsidRPr="005471E6">
        <w:rPr>
          <w:rFonts w:ascii="Arial" w:hAnsi="Arial" w:cs="Arial"/>
        </w:rPr>
        <w:t>minimis</w:t>
      </w:r>
      <w:proofErr w:type="spellEnd"/>
      <w:r w:rsidRPr="005471E6">
        <w:rPr>
          <w:rFonts w:ascii="Arial" w:hAnsi="Arial" w:cs="Arial"/>
        </w:rPr>
        <w:t xml:space="preserve"> podlega sumowaniu.</w:t>
      </w:r>
    </w:p>
    <w:p w14:paraId="5E7C5E6A" w14:textId="322CC003" w:rsidR="0005564E" w:rsidRPr="005471E6" w:rsidRDefault="0005564E" w:rsidP="0005564E">
      <w:pPr>
        <w:spacing w:before="120" w:after="120" w:line="271" w:lineRule="auto"/>
        <w:rPr>
          <w:rFonts w:ascii="Arial" w:hAnsi="Arial" w:cs="Arial"/>
        </w:rPr>
      </w:pPr>
      <w:r w:rsidRPr="005471E6">
        <w:rPr>
          <w:rFonts w:ascii="Arial" w:hAnsi="Arial" w:cs="Arial"/>
        </w:rPr>
        <w:t xml:space="preserve"> „Jedno przedsiębiorstwo” to określenie stosowane do wszystkich przedsiębiorstw powiązanych w co najmniej jeden z wymienionych sposobów (art. 2 ust. 2Rozporządzenia Komisji (UE) nr </w:t>
      </w:r>
      <w:r w:rsidR="00A12FCD">
        <w:rPr>
          <w:rFonts w:ascii="Arial" w:hAnsi="Arial" w:cs="Arial"/>
        </w:rPr>
        <w:t>2023/2831</w:t>
      </w:r>
      <w:r w:rsidRPr="005471E6">
        <w:rPr>
          <w:rFonts w:ascii="Arial" w:hAnsi="Arial" w:cs="Arial"/>
        </w:rPr>
        <w:t xml:space="preserve"> z dnia 1</w:t>
      </w:r>
      <w:r w:rsidR="00A12FCD">
        <w:rPr>
          <w:rFonts w:ascii="Arial" w:hAnsi="Arial" w:cs="Arial"/>
        </w:rPr>
        <w:t>3</w:t>
      </w:r>
      <w:r w:rsidRPr="005471E6">
        <w:rPr>
          <w:rFonts w:ascii="Arial" w:hAnsi="Arial" w:cs="Arial"/>
        </w:rPr>
        <w:t xml:space="preserve"> grudnia 20</w:t>
      </w:r>
      <w:r w:rsidR="00A12FCD">
        <w:rPr>
          <w:rFonts w:ascii="Arial" w:hAnsi="Arial" w:cs="Arial"/>
        </w:rPr>
        <w:t>2</w:t>
      </w:r>
      <w:r w:rsidRPr="005471E6">
        <w:rPr>
          <w:rFonts w:ascii="Arial" w:hAnsi="Arial" w:cs="Arial"/>
        </w:rPr>
        <w:t>3 r.):</w:t>
      </w:r>
    </w:p>
    <w:p w14:paraId="643EE4AB" w14:textId="13A940BE"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posiada w drugiej jednostce gospodarczej większość praw głosu akcjonariuszy</w:t>
      </w:r>
      <w:r w:rsidR="00A12FCD">
        <w:rPr>
          <w:rFonts w:ascii="Arial" w:hAnsi="Arial" w:cs="Arial"/>
        </w:rPr>
        <w:t xml:space="preserve"> lub</w:t>
      </w:r>
      <w:r w:rsidRPr="005471E6">
        <w:rPr>
          <w:rFonts w:ascii="Arial" w:hAnsi="Arial" w:cs="Arial"/>
        </w:rPr>
        <w:t xml:space="preserve"> wspólników;</w:t>
      </w:r>
    </w:p>
    <w:p w14:paraId="5BD75DFE" w14:textId="5BD5C68C"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lastRenderedPageBreak/>
        <w:t>jedna jednostka gospodarcza ma prawo wyznaczyć lub odwołać większość członków organu administracyjnego, zarządzającego lub nadzorczego innej jednostki gospodarczej;</w:t>
      </w:r>
    </w:p>
    <w:p w14:paraId="703DCC5C" w14:textId="332EC83F"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ma prawo wywierać dominujący wpływ na inną jednostkę gospodarczą zgodnie z umową zawartą z tą jednostką lub postanowieniami w jej akcie założycielskim lub umowie spółki;</w:t>
      </w:r>
    </w:p>
    <w:p w14:paraId="0DD5E5A1" w14:textId="33BEFAFD" w:rsidR="0005564E" w:rsidRPr="005471E6" w:rsidRDefault="0005564E" w:rsidP="0005564E">
      <w:pPr>
        <w:numPr>
          <w:ilvl w:val="0"/>
          <w:numId w:val="64"/>
        </w:numPr>
        <w:spacing w:before="120" w:after="120" w:line="271" w:lineRule="auto"/>
        <w:rPr>
          <w:rFonts w:ascii="Arial" w:hAnsi="Arial" w:cs="Arial"/>
        </w:rPr>
      </w:pPr>
      <w:r w:rsidRPr="005471E6">
        <w:rPr>
          <w:rFonts w:ascii="Arial" w:hAnsi="Arial" w:cs="Arial"/>
        </w:rPr>
        <w:t>jedna jednostka gospodarcza, która jest akcjonariuszem lub wspólnikiem w innej jednostce gospodarczej, samodzielnie kontroluje, zgodnie z porozumieniem z innymi akcjonariuszami</w:t>
      </w:r>
      <w:r w:rsidR="00A12FCD">
        <w:rPr>
          <w:rFonts w:ascii="Arial" w:hAnsi="Arial" w:cs="Arial"/>
        </w:rPr>
        <w:t xml:space="preserve"> lub</w:t>
      </w:r>
      <w:r w:rsidRPr="005471E6">
        <w:rPr>
          <w:rFonts w:ascii="Arial" w:hAnsi="Arial" w:cs="Arial"/>
        </w:rPr>
        <w:t xml:space="preserve"> wspólnikami tej jednostki, większość praw głosu akcjonariuszy</w:t>
      </w:r>
      <w:r w:rsidR="00A12FCD">
        <w:rPr>
          <w:rFonts w:ascii="Arial" w:hAnsi="Arial" w:cs="Arial"/>
        </w:rPr>
        <w:t xml:space="preserve"> lub</w:t>
      </w:r>
      <w:r w:rsidRPr="005471E6">
        <w:rPr>
          <w:rFonts w:ascii="Arial" w:hAnsi="Arial" w:cs="Arial"/>
        </w:rPr>
        <w:t xml:space="preserve"> wspólników tej jednostki.</w:t>
      </w:r>
    </w:p>
    <w:p w14:paraId="61D6FCDF" w14:textId="1C358925" w:rsidR="0005564E" w:rsidRPr="005471E6" w:rsidRDefault="0005564E" w:rsidP="0005564E">
      <w:pPr>
        <w:spacing w:before="120" w:after="120" w:line="271" w:lineRule="auto"/>
        <w:rPr>
          <w:rFonts w:ascii="Arial" w:hAnsi="Arial" w:cs="Arial"/>
        </w:rPr>
      </w:pPr>
      <w:r w:rsidRPr="005471E6">
        <w:rPr>
          <w:rFonts w:ascii="Arial" w:hAnsi="Arial" w:cs="Arial"/>
        </w:rPr>
        <w:t>Jeśli w którymkolwiek z podanych stosunków przedsiębiorstwa pozostają za pośrednictwem innej jednostki gospodarczej, to również mówimy o jednym przedsiębiorstwie.</w:t>
      </w:r>
    </w:p>
    <w:p w14:paraId="0FAFD75F" w14:textId="4E5DE410" w:rsidR="0005564E" w:rsidRPr="005471E6" w:rsidRDefault="0005564E" w:rsidP="0005564E">
      <w:pPr>
        <w:spacing w:before="120" w:after="120" w:line="271" w:lineRule="auto"/>
        <w:rPr>
          <w:rFonts w:ascii="Arial" w:hAnsi="Arial" w:cs="Arial"/>
        </w:rPr>
      </w:pPr>
      <w:r w:rsidRPr="005471E6">
        <w:rPr>
          <w:rFonts w:ascii="Arial" w:hAnsi="Arial" w:cs="Arial"/>
        </w:rPr>
        <w:t xml:space="preserve">Analiza występowania pomocy publicznej </w:t>
      </w:r>
      <w:r w:rsidRPr="005471E6">
        <w:rPr>
          <w:rFonts w:ascii="Arial" w:hAnsi="Arial" w:cs="Arial"/>
          <w:b/>
        </w:rPr>
        <w:t>w odniesieniu do analizy własnego podmiotu i założeń projektu</w:t>
      </w:r>
      <w:r w:rsidRPr="005471E6">
        <w:rPr>
          <w:rFonts w:ascii="Arial" w:hAnsi="Arial" w:cs="Arial"/>
        </w:rPr>
        <w:t xml:space="preserve"> opiera się na stwierdzeniu występowania łącznie 5 poniżej wymienionych przesłanek</w:t>
      </w:r>
      <w:r w:rsidRPr="005471E6">
        <w:rPr>
          <w:rFonts w:ascii="Arial" w:hAnsi="Arial" w:cs="Arial"/>
          <w:b/>
        </w:rPr>
        <w:t xml:space="preserve">. Analiza tych samych przesłanek pozwala również zidentyfikować ewentualne wystąpienie pomocy </w:t>
      </w:r>
      <w:r w:rsidRPr="005471E6">
        <w:rPr>
          <w:rFonts w:ascii="Arial" w:hAnsi="Arial" w:cs="Arial"/>
          <w:b/>
          <w:iCs/>
        </w:rPr>
        <w:t xml:space="preserve">de </w:t>
      </w:r>
      <w:proofErr w:type="spellStart"/>
      <w:r w:rsidRPr="005471E6">
        <w:rPr>
          <w:rFonts w:ascii="Arial" w:hAnsi="Arial" w:cs="Arial"/>
          <w:b/>
          <w:iCs/>
        </w:rPr>
        <w:t>minimis</w:t>
      </w:r>
      <w:proofErr w:type="spellEnd"/>
      <w:r w:rsidRPr="005471E6">
        <w:rPr>
          <w:rFonts w:ascii="Arial" w:hAnsi="Arial" w:cs="Arial"/>
          <w:b/>
          <w:iCs/>
        </w:rPr>
        <w:t xml:space="preserve"> w projekcie. I</w:t>
      </w:r>
      <w:r w:rsidRPr="005471E6">
        <w:rPr>
          <w:rFonts w:ascii="Arial" w:hAnsi="Arial" w:cs="Arial"/>
          <w:iCs/>
        </w:rPr>
        <w:t xml:space="preserve">dentyfikacja </w:t>
      </w:r>
      <w:r w:rsidRPr="005471E6">
        <w:rPr>
          <w:rFonts w:ascii="Arial" w:hAnsi="Arial" w:cs="Arial"/>
        </w:rPr>
        <w:t xml:space="preserve">pomocy </w:t>
      </w:r>
      <w:r w:rsidRPr="005471E6">
        <w:rPr>
          <w:rFonts w:ascii="Arial" w:hAnsi="Arial" w:cs="Arial"/>
          <w:iCs/>
        </w:rPr>
        <w:t xml:space="preserve">de </w:t>
      </w:r>
      <w:proofErr w:type="spellStart"/>
      <w:r w:rsidRPr="005471E6">
        <w:rPr>
          <w:rFonts w:ascii="Arial" w:hAnsi="Arial" w:cs="Arial"/>
          <w:iCs/>
        </w:rPr>
        <w:t>minimis</w:t>
      </w:r>
      <w:proofErr w:type="spellEnd"/>
      <w:r w:rsidRPr="005471E6">
        <w:rPr>
          <w:rFonts w:ascii="Arial" w:hAnsi="Arial" w:cs="Arial"/>
          <w:iCs/>
        </w:rPr>
        <w:t xml:space="preserve"> następuje w przypadku, gdy spełnione zostaną jednocześnie </w:t>
      </w:r>
      <w:r w:rsidRPr="005471E6">
        <w:rPr>
          <w:rFonts w:ascii="Arial" w:hAnsi="Arial" w:cs="Arial"/>
          <w:b/>
          <w:iCs/>
        </w:rPr>
        <w:t>trzy pierwsze</w:t>
      </w:r>
      <w:r w:rsidRPr="005471E6">
        <w:rPr>
          <w:rFonts w:ascii="Arial" w:hAnsi="Arial" w:cs="Arial"/>
          <w:iCs/>
        </w:rPr>
        <w:t xml:space="preserve"> z wymienionych poniżej przesłanek, a wnioskodawca jest jednocześnie przedsiębiorcą w rozumieniu przepisów o pomocy publicznej</w:t>
      </w:r>
      <w:r w:rsidRPr="005471E6">
        <w:rPr>
          <w:rFonts w:ascii="Arial" w:hAnsi="Arial" w:cs="Arial"/>
        </w:rPr>
        <w:t xml:space="preserve">. W kontekście pomocy de </w:t>
      </w:r>
      <w:proofErr w:type="spellStart"/>
      <w:r w:rsidRPr="005471E6">
        <w:rPr>
          <w:rFonts w:ascii="Arial" w:hAnsi="Arial" w:cs="Arial"/>
        </w:rPr>
        <w:t>minimis</w:t>
      </w:r>
      <w:proofErr w:type="spellEnd"/>
      <w:r w:rsidRPr="005471E6">
        <w:rPr>
          <w:rFonts w:ascii="Arial" w:hAnsi="Arial" w:cs="Arial"/>
        </w:rPr>
        <w:t xml:space="preserve"> nie należy rozpatrywać przesłanki zakłócenia lub groźby zakłócenia konkurencji (4) oraz wpływu na wymianę handlową miedzy państwami członkowskimi UE (5):</w:t>
      </w:r>
    </w:p>
    <w:p w14:paraId="67E6219D" w14:textId="030318E7" w:rsidR="0005564E" w:rsidRPr="005471E6" w:rsidRDefault="0005564E" w:rsidP="0005564E">
      <w:pPr>
        <w:spacing w:before="120" w:after="120" w:line="271" w:lineRule="auto"/>
        <w:rPr>
          <w:rFonts w:ascii="Arial" w:hAnsi="Arial" w:cs="Arial"/>
          <w:b/>
          <w:bCs/>
        </w:rPr>
      </w:pPr>
      <w:r w:rsidRPr="005471E6">
        <w:rPr>
          <w:rFonts w:ascii="Arial" w:hAnsi="Arial" w:cs="Arial"/>
          <w:b/>
          <w:bCs/>
        </w:rPr>
        <w:t xml:space="preserve">1. Transfer zasobów publicznych </w:t>
      </w:r>
    </w:p>
    <w:p w14:paraId="02A47688" w14:textId="368D127F" w:rsidR="0005564E" w:rsidRPr="005471E6" w:rsidRDefault="0005564E" w:rsidP="0005564E">
      <w:pPr>
        <w:spacing w:before="120" w:after="120" w:line="271" w:lineRule="auto"/>
        <w:rPr>
          <w:rFonts w:ascii="Arial" w:hAnsi="Arial" w:cs="Arial"/>
          <w:b/>
          <w:bCs/>
        </w:rPr>
      </w:pPr>
      <w:r w:rsidRPr="005471E6">
        <w:rPr>
          <w:rFonts w:ascii="Arial" w:hAnsi="Arial" w:cs="Arial"/>
        </w:rPr>
        <w:t xml:space="preserve">To transakcja, w wyniku której następuje przepływ zasobów między dwoma podmiotami.  Najczęściej mamy do czynienia z sytuacją, w której jeden z tych podmiotów (podmiot przekazujący zasoby) jest podmiotem publicznym zaś drugi z nich (otrzymujący te zasoby) nie jest takim podmiotem. Jednakże transfer zasobów może mieć miejsce i wówczas, gdy obie strony transakcji są podmiotami publicznymi. W pewnych okolicznościach transfer zasobów, przypisywany władzy publicznej, może mieć miejsce również w przypadku transakcji zawieranych między dwoma podmiotami niepublicznymi. Transfer zasobów może przybrać inne następujące formy: </w:t>
      </w:r>
    </w:p>
    <w:p w14:paraId="7A63E17F" w14:textId="5D0B5C9D"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bezzwrotne przekazanie danemu podmiotowi środków pochodzących z budżetu,</w:t>
      </w:r>
    </w:p>
    <w:p w14:paraId="64CEB7C7" w14:textId="17ECE202"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obniżenie obciążeń podatkowych i para fiskalnych (ulga podatkowa, umorzenie lub odroczenie płatności podatku bądź innej daniny publicznej),</w:t>
      </w:r>
    </w:p>
    <w:p w14:paraId="696D3AC3" w14:textId="26B36DE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przeniesienie własności składników majątkowych (np. poprzez sprzedaż lub wniesienie aportem do spółki) lub oddanie takich składników majątkowych w użytkowanie (np. poprzez zawarcie umowy dzierżawy albo najmu),</w:t>
      </w:r>
    </w:p>
    <w:p w14:paraId="1E743324" w14:textId="4C8C953B"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pożyczki lub innej formy finansowania zwrotnego,</w:t>
      </w:r>
    </w:p>
    <w:p w14:paraId="6ADABFEC" w14:textId="39363DE3"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udzielenie gwarancji lub poręczenia (np. gwarancje Skarbu Państwa),</w:t>
      </w:r>
    </w:p>
    <w:p w14:paraId="6501A463" w14:textId="70F105E1" w:rsidR="0005564E" w:rsidRPr="005471E6" w:rsidRDefault="0005564E" w:rsidP="0005564E">
      <w:pPr>
        <w:numPr>
          <w:ilvl w:val="0"/>
          <w:numId w:val="62"/>
        </w:numPr>
        <w:spacing w:before="120" w:after="120" w:line="271" w:lineRule="auto"/>
        <w:rPr>
          <w:rFonts w:ascii="Arial" w:hAnsi="Arial" w:cs="Arial"/>
        </w:rPr>
      </w:pPr>
      <w:r w:rsidRPr="005471E6">
        <w:rPr>
          <w:rFonts w:ascii="Arial" w:hAnsi="Arial" w:cs="Arial"/>
        </w:rPr>
        <w:t>objęcie akcji/udziałów w spółce prawa handlowego.</w:t>
      </w:r>
    </w:p>
    <w:p w14:paraId="0B0C5A49" w14:textId="697B6F76"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transferu zasobów publicznych zawsze będzie spełniona.</w:t>
      </w:r>
    </w:p>
    <w:p w14:paraId="73F060B5" w14:textId="20221542" w:rsidR="0005564E" w:rsidRPr="005471E6" w:rsidRDefault="0005564E" w:rsidP="0005564E">
      <w:pPr>
        <w:spacing w:before="120" w:after="120" w:line="271" w:lineRule="auto"/>
        <w:rPr>
          <w:rFonts w:ascii="Arial" w:hAnsi="Arial" w:cs="Arial"/>
        </w:rPr>
      </w:pPr>
      <w:r w:rsidRPr="005471E6">
        <w:rPr>
          <w:rFonts w:ascii="Arial" w:hAnsi="Arial" w:cs="Arial"/>
          <w:b/>
          <w:bCs/>
        </w:rPr>
        <w:t xml:space="preserve">2. Selektywność </w:t>
      </w:r>
    </w:p>
    <w:p w14:paraId="67BAF6D0" w14:textId="60E8B34C" w:rsidR="0005564E" w:rsidRPr="005471E6" w:rsidRDefault="0005564E" w:rsidP="0005564E">
      <w:pPr>
        <w:spacing w:before="120" w:after="120" w:line="271" w:lineRule="auto"/>
        <w:rPr>
          <w:rFonts w:ascii="Arial" w:hAnsi="Arial" w:cs="Arial"/>
        </w:rPr>
      </w:pPr>
      <w:r w:rsidRPr="005471E6">
        <w:rPr>
          <w:rFonts w:ascii="Arial" w:hAnsi="Arial" w:cs="Arial"/>
        </w:rPr>
        <w:lastRenderedPageBreak/>
        <w:t>Środki uprzywilejowujące tylko określony sektor gospodarki lub niektórych przedsiębiorców są selektywne. Jeżeli organ dysponuje prawem do decydowania o przekazywaniu środków, wówczas należy stwierdzić, iż wspiera w sposób selektywny. Kryterium selektywności oznacza, że nie jest pomocą publiczną taki transfer zasobów, z którego na równych prawach mogą skorzystać wszystkie zainteresowane podmioty.</w:t>
      </w:r>
    </w:p>
    <w:p w14:paraId="0A9B7B88" w14:textId="7C17DE79" w:rsidR="0005564E" w:rsidRPr="005471E6" w:rsidRDefault="0005564E" w:rsidP="0005564E">
      <w:pPr>
        <w:spacing w:before="120" w:after="120" w:line="271" w:lineRule="auto"/>
        <w:rPr>
          <w:rFonts w:ascii="Arial" w:hAnsi="Arial" w:cs="Arial"/>
          <w:b/>
        </w:rPr>
      </w:pPr>
      <w:r w:rsidRPr="005471E6">
        <w:rPr>
          <w:rFonts w:ascii="Arial" w:hAnsi="Arial" w:cs="Arial"/>
          <w:b/>
        </w:rPr>
        <w:t>W przypadku projektów współfinansowanych w ramach programu FEPZ należy uznać, iż przesłanka dotycząca selektywności zawsze będzie spełniona.</w:t>
      </w:r>
    </w:p>
    <w:p w14:paraId="09DECE73" w14:textId="3ABEB5A7" w:rsidR="0005564E" w:rsidRPr="005471E6" w:rsidRDefault="0005564E" w:rsidP="0005564E">
      <w:pPr>
        <w:spacing w:before="120" w:after="120" w:line="271" w:lineRule="auto"/>
        <w:rPr>
          <w:rFonts w:ascii="Arial" w:hAnsi="Arial" w:cs="Arial"/>
          <w:b/>
          <w:bCs/>
        </w:rPr>
      </w:pPr>
      <w:r w:rsidRPr="005471E6">
        <w:rPr>
          <w:rFonts w:ascii="Arial" w:hAnsi="Arial" w:cs="Arial"/>
          <w:b/>
          <w:bCs/>
        </w:rPr>
        <w:t>3. Korzyść ekonomiczna</w:t>
      </w:r>
    </w:p>
    <w:p w14:paraId="43A2D48A" w14:textId="3F70CA51" w:rsidR="0005564E" w:rsidRPr="005471E6" w:rsidRDefault="0005564E" w:rsidP="0005564E">
      <w:pPr>
        <w:spacing w:before="120" w:after="120" w:line="271" w:lineRule="auto"/>
        <w:rPr>
          <w:rFonts w:ascii="Arial" w:hAnsi="Arial" w:cs="Arial"/>
        </w:rPr>
      </w:pPr>
      <w:r w:rsidRPr="005471E6">
        <w:rPr>
          <w:rFonts w:ascii="Arial" w:hAnsi="Arial" w:cs="Arial"/>
          <w:lang w:val="x-none"/>
        </w:rPr>
        <w:t xml:space="preserve">Korzyścią będzie każde przyznanie przedsiębiorcy przywilejów zwalniających go z obciążeń, które normalnie są finansowane z jego własnych środków lub przekazanie wsparcia, którego nie otrzymałby w warunkach rynkowych. </w:t>
      </w:r>
      <w:r w:rsidRPr="005471E6">
        <w:rPr>
          <w:rFonts w:ascii="Arial" w:hAnsi="Arial" w:cs="Arial"/>
        </w:rPr>
        <w:t xml:space="preserve">Ponadto, korzyści ekonomicznej nie należy rozpatrywać tylko w okresie realizacji projektu ale w okresie pełnej amortyzacji zakupionego sprzętu, również po zakończeniu projektu i sposobu jego wykorzystania w tym czasie. </w:t>
      </w:r>
    </w:p>
    <w:p w14:paraId="58C085E7" w14:textId="68480E8A" w:rsidR="0005564E" w:rsidRPr="005471E6" w:rsidRDefault="0005564E" w:rsidP="0005564E">
      <w:pPr>
        <w:spacing w:before="120" w:after="120" w:line="271" w:lineRule="auto"/>
        <w:rPr>
          <w:rFonts w:ascii="Arial" w:hAnsi="Arial" w:cs="Arial"/>
        </w:rPr>
      </w:pPr>
      <w:r w:rsidRPr="005471E6">
        <w:rPr>
          <w:rFonts w:ascii="Arial" w:hAnsi="Arial" w:cs="Arial"/>
        </w:rPr>
        <w:t>W przypadku, gdy podmiot prowadzi działalność o charakterze gospodarczym, istnieje możliwość, iż zakupiony w ramach projektu sprzęt w trakcie jego realizacji i/lub po jego zakończeniu (do czasu jego pełnej amortyzacji) będzie wykorzystywany chociażby w jakiejś części do działalności gospodarczej. W taki przypadku należy przeanalizować czy działalność gospodarcza ma charakter pomocniczy (stanowi do 20% całkowitych rocznych zasobów infrastruktury), a infrastruktura podwójnego wykorzystania zachowa pomocniczy charakter, czy nie spełnia  przesłanek działalności pomocniczej (stanowi powyżej 20% całkowitych rocznych zasobów infrastruktury.</w:t>
      </w:r>
      <w:r w:rsidRPr="005471E6">
        <w:rPr>
          <w:rFonts w:ascii="Arial" w:hAnsi="Arial" w:cs="Arial"/>
          <w:b/>
        </w:rPr>
        <w:t xml:space="preserve"> W przypadku gdy działalność gospodarcza ma charakter pomocniczy </w:t>
      </w:r>
      <w:bookmarkStart w:id="31" w:name="_Hlk134601642"/>
      <w:r w:rsidRPr="005471E6">
        <w:rPr>
          <w:rFonts w:ascii="Arial" w:hAnsi="Arial" w:cs="Arial"/>
          <w:b/>
        </w:rPr>
        <w:t>przesłankę należy uznać za niespełnioną</w:t>
      </w:r>
      <w:bookmarkEnd w:id="31"/>
      <w:r w:rsidRPr="005471E6">
        <w:rPr>
          <w:rFonts w:ascii="Arial" w:hAnsi="Arial" w:cs="Arial"/>
          <w:b/>
        </w:rPr>
        <w:t xml:space="preserve">, w przeciwnym razie  </w:t>
      </w:r>
      <w:bookmarkStart w:id="32" w:name="_Hlk134601503"/>
      <w:r w:rsidRPr="005471E6">
        <w:rPr>
          <w:rFonts w:ascii="Arial" w:hAnsi="Arial" w:cs="Arial"/>
          <w:b/>
        </w:rPr>
        <w:t xml:space="preserve">należy uznać </w:t>
      </w:r>
      <w:bookmarkStart w:id="33" w:name="_Hlk134601499"/>
      <w:bookmarkEnd w:id="32"/>
      <w:r w:rsidRPr="005471E6">
        <w:rPr>
          <w:rFonts w:ascii="Arial" w:hAnsi="Arial" w:cs="Arial"/>
          <w:b/>
        </w:rPr>
        <w:t>przesłankę za spełnioną.</w:t>
      </w:r>
      <w:bookmarkEnd w:id="33"/>
    </w:p>
    <w:p w14:paraId="6CDDCB9A" w14:textId="152A2372" w:rsidR="0005564E" w:rsidRPr="005471E6" w:rsidRDefault="0005564E" w:rsidP="0005564E">
      <w:pPr>
        <w:spacing w:before="120" w:after="120" w:line="271" w:lineRule="auto"/>
        <w:rPr>
          <w:rFonts w:ascii="Arial" w:hAnsi="Arial" w:cs="Arial"/>
        </w:rPr>
      </w:pPr>
      <w:r w:rsidRPr="005471E6">
        <w:rPr>
          <w:rFonts w:ascii="Arial" w:hAnsi="Arial" w:cs="Arial"/>
        </w:rPr>
        <w:t>Może jednak zdarzyć się tak, że określony podmiot zarządza zasobami ale nie osiąga z tego powodu korzyści ekonomicznych, wówczas należy uznać przesłankę za niespełnioną.</w:t>
      </w:r>
    </w:p>
    <w:p w14:paraId="13D8C73D" w14:textId="3AD05AA5" w:rsidR="0005564E" w:rsidRPr="005471E6" w:rsidRDefault="0005564E" w:rsidP="0005564E">
      <w:pPr>
        <w:spacing w:before="120" w:after="120" w:line="271" w:lineRule="auto"/>
        <w:rPr>
          <w:rFonts w:ascii="Arial" w:hAnsi="Arial" w:cs="Arial"/>
        </w:rPr>
      </w:pPr>
      <w:r w:rsidRPr="005471E6">
        <w:rPr>
          <w:rFonts w:ascii="Arial" w:hAnsi="Arial" w:cs="Arial"/>
          <w:b/>
          <w:bCs/>
        </w:rPr>
        <w:t>4. Zakłócenie konkurencji</w:t>
      </w:r>
    </w:p>
    <w:p w14:paraId="7E601F09" w14:textId="5CD4476B" w:rsidR="0005564E" w:rsidRPr="005471E6" w:rsidRDefault="0005564E" w:rsidP="0005564E">
      <w:pPr>
        <w:spacing w:before="120" w:after="120" w:line="271" w:lineRule="auto"/>
        <w:rPr>
          <w:rFonts w:ascii="Arial" w:hAnsi="Arial" w:cs="Arial"/>
        </w:rPr>
      </w:pPr>
      <w:r w:rsidRPr="005471E6">
        <w:rPr>
          <w:rFonts w:ascii="Arial" w:hAnsi="Arial" w:cs="Arial"/>
        </w:rPr>
        <w:t xml:space="preserve">Przesłanka zakłócenia konkurencyjności jest ściśle związana z przesłanką wpływu </w:t>
      </w:r>
      <w:r w:rsidRPr="005471E6">
        <w:rPr>
          <w:rFonts w:ascii="Arial" w:hAnsi="Arial" w:cs="Arial"/>
        </w:rPr>
        <w:br/>
        <w:t xml:space="preserve">na wymianę handlową. Aby uznać, że dany środek nie ma wpływu na wymianę handlową </w:t>
      </w:r>
      <w:r w:rsidRPr="005471E6">
        <w:rPr>
          <w:rFonts w:ascii="Arial" w:hAnsi="Arial" w:cs="Arial"/>
        </w:rPr>
        <w:br/>
        <w:t xml:space="preserve">w UE konieczne byłoby wykazanie, że przedsiębiorca nie posiada na rynku konkurentów lub jego działalność wpływa wyłącznie na rynek lokalny. Warto zaznaczyć, że nie ma znaczenia, czy wpływ na konkurencję, o którym mowa w kontekście pomocy publicznej, jest rzeczywisty czy potencjalny. Już sam fakt, iż przedsiębiorca działa na rynku otwartym na konkurencję oznacza, iż nie można wykluczyć, że wsparcie właśnie tego przedsiębiorcy nie wzmocni jego pozycji na rynku (także poprzez utrudnienie wejścia na rynek nowego przedsiębiorcy), </w:t>
      </w:r>
      <w:r w:rsidRPr="005471E6">
        <w:rPr>
          <w:rFonts w:ascii="Arial" w:hAnsi="Arial" w:cs="Arial"/>
        </w:rPr>
        <w:br/>
        <w:t>a więc wpłynie na konkurencję.</w:t>
      </w:r>
    </w:p>
    <w:p w14:paraId="48939F18" w14:textId="5515C2B9" w:rsidR="0005564E" w:rsidRPr="005471E6" w:rsidRDefault="0005564E" w:rsidP="0005564E">
      <w:pPr>
        <w:spacing w:before="120" w:after="120" w:line="271" w:lineRule="auto"/>
        <w:rPr>
          <w:rFonts w:ascii="Arial" w:hAnsi="Arial" w:cs="Arial"/>
          <w:b/>
        </w:rPr>
      </w:pPr>
      <w:r w:rsidRPr="005471E6">
        <w:rPr>
          <w:rFonts w:ascii="Arial" w:hAnsi="Arial" w:cs="Arial"/>
          <w:bCs/>
        </w:rPr>
        <w:t>Należy przy tym również zauważyć, iż</w:t>
      </w:r>
      <w:r w:rsidRPr="005471E6">
        <w:rPr>
          <w:rFonts w:ascii="Arial" w:hAnsi="Arial" w:cs="Arial"/>
          <w:b/>
          <w:bCs/>
        </w:rPr>
        <w:t xml:space="preserve"> działalnością gospodarczą</w:t>
      </w:r>
      <w:r w:rsidRPr="005471E6">
        <w:rPr>
          <w:rFonts w:ascii="Arial" w:hAnsi="Arial" w:cs="Arial"/>
        </w:rPr>
        <w:t xml:space="preserve">, według unijnego prawa konkurencji, będzie rozumiane bardzo szeroko jako oferowanie na rynku towarów bądź świadczenie na nim usług. </w:t>
      </w:r>
      <w:r w:rsidRPr="005471E6">
        <w:rPr>
          <w:rFonts w:ascii="Arial" w:hAnsi="Arial" w:cs="Arial"/>
          <w:b/>
        </w:rPr>
        <w:t>Działalność może mieć charakter gospodarczy, w rozumieniu unijnego prawa konkurencji, także w przypadku gdy nie ma charakteru zarobkowego, czy też nie jest prowadzona w sposób zorganizowany lub ciągły.</w:t>
      </w:r>
    </w:p>
    <w:p w14:paraId="624B3B40" w14:textId="3D66F2CA" w:rsidR="0005564E" w:rsidRPr="005471E6" w:rsidRDefault="0005564E" w:rsidP="0005564E">
      <w:pPr>
        <w:numPr>
          <w:ilvl w:val="0"/>
          <w:numId w:val="61"/>
        </w:numPr>
        <w:spacing w:before="120" w:after="120" w:line="271" w:lineRule="auto"/>
        <w:rPr>
          <w:rFonts w:ascii="Arial" w:hAnsi="Arial" w:cs="Arial"/>
        </w:rPr>
      </w:pPr>
      <w:r w:rsidRPr="005471E6">
        <w:rPr>
          <w:rFonts w:ascii="Arial" w:hAnsi="Arial" w:cs="Arial"/>
          <w:b/>
          <w:bCs/>
        </w:rPr>
        <w:t>Wpływ na</w:t>
      </w:r>
      <w:r w:rsidRPr="005471E6">
        <w:rPr>
          <w:rFonts w:ascii="Arial" w:hAnsi="Arial" w:cs="Arial"/>
        </w:rPr>
        <w:t xml:space="preserve"> </w:t>
      </w:r>
      <w:r w:rsidRPr="005471E6">
        <w:rPr>
          <w:rFonts w:ascii="Arial" w:hAnsi="Arial" w:cs="Arial"/>
          <w:b/>
          <w:bCs/>
        </w:rPr>
        <w:t>wymianę handlową</w:t>
      </w:r>
      <w:r w:rsidRPr="005471E6">
        <w:rPr>
          <w:rFonts w:ascii="Arial" w:hAnsi="Arial" w:cs="Arial"/>
        </w:rPr>
        <w:t xml:space="preserve"> </w:t>
      </w:r>
    </w:p>
    <w:p w14:paraId="7B2CF6CA" w14:textId="24A103D7" w:rsidR="0005564E" w:rsidRDefault="0005564E" w:rsidP="0005564E">
      <w:pPr>
        <w:spacing w:before="120" w:after="120" w:line="271" w:lineRule="auto"/>
        <w:rPr>
          <w:rFonts w:ascii="Arial" w:hAnsi="Arial" w:cs="Arial"/>
        </w:rPr>
      </w:pPr>
      <w:r w:rsidRPr="005471E6">
        <w:rPr>
          <w:rFonts w:ascii="Arial" w:hAnsi="Arial" w:cs="Arial"/>
        </w:rPr>
        <w:t xml:space="preserve">Bez znaczenia pozostaje fakt, iż przedsiębiorca nie eksportuje swoich towarów/usług, ponieważ na tym samym rynku (lokalnym/krajowym) mogą one konkurować z analogicznymi produktami pochodzącymi z innych państw. Dla spełnienia tej przesłanki, wystarczy zatem, </w:t>
      </w:r>
      <w:r w:rsidRPr="005471E6">
        <w:rPr>
          <w:rFonts w:ascii="Arial" w:hAnsi="Arial" w:cs="Arial"/>
        </w:rPr>
        <w:lastRenderedPageBreak/>
        <w:t>aby na rynku mogły konkurować ze sobą co najmniej dwa produkty, pochodzące z różnych państw członkowskich.</w:t>
      </w:r>
    </w:p>
    <w:p w14:paraId="7BFE6B86" w14:textId="77777777" w:rsidR="00A12FCD" w:rsidRPr="00A12FCD" w:rsidRDefault="00A12FCD" w:rsidP="00A12FCD">
      <w:pPr>
        <w:spacing w:before="120" w:after="120" w:line="271" w:lineRule="auto"/>
        <w:rPr>
          <w:rFonts w:ascii="Arial" w:hAnsi="Arial" w:cs="Arial"/>
        </w:rPr>
      </w:pPr>
      <w:r w:rsidRPr="00492785">
        <w:rPr>
          <w:rFonts w:ascii="Arial" w:hAnsi="Arial" w:cs="Arial"/>
          <w:b/>
          <w:bCs/>
        </w:rPr>
        <w:t>UWAGA!!!</w:t>
      </w:r>
      <w:r w:rsidRPr="00A12FCD">
        <w:rPr>
          <w:rFonts w:ascii="Arial" w:hAnsi="Arial" w:cs="Arial"/>
        </w:rPr>
        <w:t xml:space="preserve"> W odniesieniu do przesłanki dotyczącej zakłócenia konkurencji (4.) oraz przesłanki dotyczącej wpływu na wymianę handlową pomiędzy państwami (5.) nie można wykluczyć możliwości wystąpienia sytuacji, w których beneficjent realizuje dostawy towarów lub usług na ograniczonym obszarze (np. region wyspiarski lub region najbardziej oddalony) w obrębie danego państwa członkowskiego i nie jest prawdopodobne, aby mógł przyciągnąć klientów z innego państwa członkowskiego, oraz nie można przewidzieć, że środek wpłynąłby na warunki transgranicznych inwestycji lub funkcjonowania zakładów w sposób większy niż marginalny. Takie środki należy oceniać w zależności od konkretnej sytuacji.</w:t>
      </w:r>
    </w:p>
    <w:p w14:paraId="6ED15E9C" w14:textId="77777777" w:rsidR="00A12FCD" w:rsidRPr="005471E6" w:rsidRDefault="00A12FCD" w:rsidP="0005564E">
      <w:pPr>
        <w:spacing w:before="120" w:after="120" w:line="271" w:lineRule="auto"/>
        <w:rPr>
          <w:rFonts w:ascii="Arial" w:hAnsi="Arial" w:cs="Arial"/>
        </w:rPr>
      </w:pPr>
    </w:p>
    <w:p w14:paraId="07049CD8" w14:textId="0423FDDD"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Niespełnienie choćby jednej z powyżej przedstawionych przesłanek nie pozwala zakwalifikować danego rodzaju wsparcia jako pomocy publicznej. </w:t>
      </w:r>
    </w:p>
    <w:p w14:paraId="5701CEE1" w14:textId="73CEC938" w:rsidR="0005564E" w:rsidRPr="005471E6" w:rsidRDefault="0005564E" w:rsidP="0005564E">
      <w:pPr>
        <w:spacing w:before="120" w:after="120" w:line="271" w:lineRule="auto"/>
        <w:rPr>
          <w:rFonts w:ascii="Arial" w:hAnsi="Arial" w:cs="Arial"/>
          <w:b/>
        </w:rPr>
      </w:pPr>
      <w:r w:rsidRPr="005471E6">
        <w:rPr>
          <w:rFonts w:ascii="Arial" w:hAnsi="Arial" w:cs="Arial"/>
          <w:b/>
        </w:rPr>
        <w:t xml:space="preserve">Ważne! </w:t>
      </w:r>
    </w:p>
    <w:p w14:paraId="7B6A615B" w14:textId="48A80501" w:rsidR="0005564E" w:rsidRPr="005471E6" w:rsidRDefault="0005564E" w:rsidP="0005564E">
      <w:pPr>
        <w:spacing w:before="120" w:after="120" w:line="271" w:lineRule="auto"/>
        <w:rPr>
          <w:rFonts w:ascii="Arial" w:hAnsi="Arial" w:cs="Arial"/>
          <w:b/>
        </w:rPr>
      </w:pPr>
      <w:r w:rsidRPr="005471E6">
        <w:rPr>
          <w:rFonts w:ascii="Arial" w:hAnsi="Arial" w:cs="Arial"/>
        </w:rPr>
        <w:t>Zgodnie z art. 17 Rozporządzenia Rady (UE) 2015/1589 z dnia 13 lipca 2015 r. ustanawiającego szczegółowe zasady stosowania art. 108 Traktatu o funkcjonowaniu Unii Europejskiej pomoc publiczna powinna być rozpatrywana w okresie 10 lat po zakończeniu realizacji projektu lub do momentu amortyzacji sprzętu, co oznacza, że test pomocy i zapisy we wniosku</w:t>
      </w:r>
      <w:r w:rsidRPr="005471E6">
        <w:rPr>
          <w:rFonts w:ascii="Arial" w:hAnsi="Arial" w:cs="Arial"/>
          <w:b/>
        </w:rPr>
        <w:t xml:space="preserve"> nie powinny odnosić się tylko do korzyści osiągniętych przez wnioskodawców (bądź ich braku) w okresie realizacji projektu ale również po jego zakończeniu w ww. okresie.</w:t>
      </w:r>
    </w:p>
    <w:p w14:paraId="3B25D52C" w14:textId="02EBE904" w:rsidR="0005564E" w:rsidRPr="005471E6" w:rsidRDefault="0005564E" w:rsidP="0005564E">
      <w:pPr>
        <w:spacing w:before="120" w:after="120" w:line="271" w:lineRule="auto"/>
        <w:rPr>
          <w:rFonts w:ascii="Arial" w:hAnsi="Arial" w:cs="Arial"/>
        </w:rPr>
      </w:pPr>
      <w:r w:rsidRPr="005471E6">
        <w:rPr>
          <w:rFonts w:ascii="Arial" w:hAnsi="Arial" w:cs="Arial"/>
        </w:rPr>
        <w:t xml:space="preserve">Należy pamiętać, iż w przypadku kiedy w projekcie pomoc publiczna/de </w:t>
      </w:r>
      <w:proofErr w:type="spellStart"/>
      <w:r w:rsidRPr="005471E6">
        <w:rPr>
          <w:rFonts w:ascii="Arial" w:hAnsi="Arial" w:cs="Arial"/>
        </w:rPr>
        <w:t>minimis</w:t>
      </w:r>
      <w:proofErr w:type="spellEnd"/>
      <w:r w:rsidRPr="005471E6">
        <w:rPr>
          <w:rFonts w:ascii="Arial" w:hAnsi="Arial" w:cs="Arial"/>
        </w:rPr>
        <w:t xml:space="preserve"> występuje na </w:t>
      </w:r>
      <w:r w:rsidRPr="005471E6">
        <w:rPr>
          <w:rFonts w:ascii="Arial" w:hAnsi="Arial" w:cs="Arial"/>
          <w:b/>
        </w:rPr>
        <w:t>pierwszym poziomie tj.</w:t>
      </w:r>
      <w:r w:rsidRPr="005471E6">
        <w:rPr>
          <w:rFonts w:ascii="Arial" w:hAnsi="Arial" w:cs="Arial"/>
        </w:rPr>
        <w:t xml:space="preserve"> </w:t>
      </w:r>
      <w:r w:rsidRPr="005471E6">
        <w:rPr>
          <w:rFonts w:ascii="Arial" w:hAnsi="Arial" w:cs="Arial"/>
          <w:b/>
          <w:bCs/>
        </w:rPr>
        <w:t>beneficjent wsparcia jest jednocześnie beneficjentem pomocy,</w:t>
      </w:r>
      <w:r w:rsidRPr="005471E6">
        <w:rPr>
          <w:rFonts w:ascii="Arial" w:hAnsi="Arial" w:cs="Arial"/>
        </w:rPr>
        <w:t xml:space="preserve"> we wniosku o dofinansowanie należy wybrać w sekcji </w:t>
      </w:r>
      <w:r w:rsidRPr="005471E6">
        <w:rPr>
          <w:rFonts w:ascii="Arial" w:hAnsi="Arial" w:cs="Arial"/>
          <w:i/>
        </w:rPr>
        <w:t>Budżet projektu</w:t>
      </w:r>
      <w:r w:rsidRPr="005471E6">
        <w:rPr>
          <w:rFonts w:ascii="Arial" w:hAnsi="Arial" w:cs="Arial"/>
        </w:rPr>
        <w:t xml:space="preserve"> odpowiedni limit z listy rozwijanej tj. </w:t>
      </w:r>
      <w:r w:rsidRPr="005471E6">
        <w:rPr>
          <w:rFonts w:ascii="Arial" w:hAnsi="Arial" w:cs="Arial"/>
          <w:i/>
        </w:rPr>
        <w:t xml:space="preserve">pomoc publiczna </w:t>
      </w:r>
      <w:r w:rsidRPr="005471E6">
        <w:rPr>
          <w:rFonts w:ascii="Arial" w:hAnsi="Arial" w:cs="Arial"/>
        </w:rPr>
        <w:t>lub</w:t>
      </w:r>
      <w:r w:rsidRPr="005471E6">
        <w:rPr>
          <w:rFonts w:ascii="Arial" w:hAnsi="Arial" w:cs="Arial"/>
          <w:i/>
        </w:rPr>
        <w:t xml:space="preserve"> pomoc de </w:t>
      </w:r>
      <w:proofErr w:type="spellStart"/>
      <w:r w:rsidRPr="005471E6">
        <w:rPr>
          <w:rFonts w:ascii="Arial" w:hAnsi="Arial" w:cs="Arial"/>
          <w:i/>
        </w:rPr>
        <w:t>minimis</w:t>
      </w:r>
      <w:proofErr w:type="spellEnd"/>
      <w:r w:rsidRPr="005471E6">
        <w:rPr>
          <w:rFonts w:ascii="Arial" w:hAnsi="Arial" w:cs="Arial"/>
          <w:i/>
        </w:rPr>
        <w:t xml:space="preserve"> </w:t>
      </w:r>
      <w:r w:rsidRPr="005471E6">
        <w:rPr>
          <w:rFonts w:ascii="Arial" w:hAnsi="Arial" w:cs="Arial"/>
        </w:rPr>
        <w:t xml:space="preserve"> </w:t>
      </w:r>
    </w:p>
    <w:p w14:paraId="356FCF3A" w14:textId="5B06279B" w:rsidR="0005564E" w:rsidRPr="005471E6" w:rsidRDefault="0005564E" w:rsidP="0005564E">
      <w:pPr>
        <w:spacing w:before="120" w:after="120" w:line="271" w:lineRule="auto"/>
        <w:rPr>
          <w:rFonts w:ascii="Arial" w:hAnsi="Arial" w:cs="Arial"/>
          <w:lang w:val="x-none"/>
        </w:rPr>
      </w:pPr>
      <w:r w:rsidRPr="005471E6">
        <w:rPr>
          <w:rFonts w:ascii="Arial" w:hAnsi="Arial" w:cs="Arial"/>
        </w:rPr>
        <w:t xml:space="preserve">Dodatkowo wnioskodawco, w zależności od typu pomocy oraz podmiotu, na rzecz którego zostanie udzielona pomoc, zobowiązany jesteś do uzupełnienia sekcji </w:t>
      </w:r>
      <w:r w:rsidRPr="005471E6">
        <w:rPr>
          <w:rFonts w:ascii="Arial" w:hAnsi="Arial" w:cs="Arial"/>
          <w:i/>
        </w:rPr>
        <w:t xml:space="preserve">Uzasadnienie wydatków, </w:t>
      </w:r>
      <w:r w:rsidRPr="005471E6">
        <w:rPr>
          <w:rFonts w:ascii="Arial" w:hAnsi="Arial" w:cs="Arial"/>
        </w:rPr>
        <w:t xml:space="preserve">pola </w:t>
      </w:r>
      <w:r w:rsidRPr="005471E6">
        <w:rPr>
          <w:rFonts w:ascii="Arial" w:hAnsi="Arial" w:cs="Arial"/>
          <w:i/>
        </w:rPr>
        <w:t xml:space="preserve">Sposób wyliczenia wartości wydatków objętych pomocą publiczną (w tym wnoszonego wkładu własnego) oraz pomocą de </w:t>
      </w:r>
      <w:proofErr w:type="spellStart"/>
      <w:r w:rsidRPr="005471E6">
        <w:rPr>
          <w:rFonts w:ascii="Arial" w:hAnsi="Arial" w:cs="Arial"/>
          <w:i/>
        </w:rPr>
        <w:t>minimis</w:t>
      </w:r>
      <w:proofErr w:type="spellEnd"/>
      <w:r w:rsidRPr="005471E6">
        <w:rPr>
          <w:rFonts w:ascii="Arial" w:hAnsi="Arial" w:cs="Arial"/>
        </w:rPr>
        <w:t xml:space="preserve"> o informacje dotyczące </w:t>
      </w:r>
      <w:r w:rsidRPr="005471E6">
        <w:rPr>
          <w:rFonts w:ascii="Arial" w:hAnsi="Arial" w:cs="Arial"/>
          <w:lang w:val="x-none"/>
        </w:rPr>
        <w:t>sposobu wyliczenia szacunkowej wartości wydatków obj</w:t>
      </w:r>
      <w:r w:rsidRPr="005471E6">
        <w:rPr>
          <w:rFonts w:ascii="Arial" w:hAnsi="Arial" w:cs="Arial"/>
          <w:iCs/>
          <w:lang w:val="x-none"/>
        </w:rPr>
        <w:t>ętych pomo</w:t>
      </w:r>
      <w:r w:rsidRPr="005471E6">
        <w:rPr>
          <w:rFonts w:ascii="Arial" w:hAnsi="Arial" w:cs="Arial"/>
          <w:lang w:val="x-none"/>
        </w:rPr>
        <w:t>cą</w:t>
      </w:r>
      <w:r w:rsidRPr="005471E6">
        <w:rPr>
          <w:rFonts w:ascii="Arial" w:hAnsi="Arial" w:cs="Arial"/>
          <w:b/>
          <w:bCs/>
          <w:lang w:val="x-none"/>
        </w:rPr>
        <w:t xml:space="preserve"> </w:t>
      </w:r>
      <w:r w:rsidRPr="005471E6">
        <w:rPr>
          <w:rFonts w:ascii="Arial" w:hAnsi="Arial" w:cs="Arial"/>
          <w:lang w:val="x-none"/>
        </w:rPr>
        <w:t xml:space="preserve">publiczną, w tym poziomu wnoszonego wkładu </w:t>
      </w:r>
      <w:r w:rsidRPr="005471E6">
        <w:rPr>
          <w:rFonts w:ascii="Arial" w:hAnsi="Arial" w:cs="Arial"/>
        </w:rPr>
        <w:t>własnego</w:t>
      </w:r>
      <w:r w:rsidRPr="005471E6">
        <w:rPr>
          <w:rFonts w:ascii="Arial" w:hAnsi="Arial" w:cs="Arial"/>
          <w:lang w:val="x-none"/>
        </w:rPr>
        <w:t xml:space="preserve"> (zgodnie z intensywnością pomocy określoną w rozporządzeniu Komisji (UE) nr 651/2014 z dnia 17 czerwca 2014</w:t>
      </w:r>
      <w:r w:rsidRPr="005471E6">
        <w:rPr>
          <w:rFonts w:ascii="Arial" w:hAnsi="Arial" w:cs="Arial"/>
          <w:b/>
          <w:bCs/>
          <w:lang w:val="x-none"/>
        </w:rPr>
        <w:t xml:space="preserve"> </w:t>
      </w:r>
      <w:r w:rsidRPr="005471E6">
        <w:rPr>
          <w:rFonts w:ascii="Arial" w:hAnsi="Arial" w:cs="Arial"/>
          <w:lang w:val="x-none"/>
        </w:rPr>
        <w:t xml:space="preserve">r. uznającym niektóre rodzaje pomocy za zgodne z rynkiem wewnętrznym w zastosowaniu art. 107 i 108 Traktatu) oraz szacunkowej wartości wydatków objętych pomocą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 xml:space="preserve"> (zgodnie z limitami określonymi w rozporządzeniu Komisji (UE) nr </w:t>
      </w:r>
      <w:r w:rsidR="00A12FCD">
        <w:rPr>
          <w:rFonts w:ascii="Arial" w:hAnsi="Arial" w:cs="Arial"/>
          <w:lang w:val="x-none"/>
        </w:rPr>
        <w:t>2023/2831</w:t>
      </w:r>
      <w:r w:rsidRPr="005471E6">
        <w:rPr>
          <w:rFonts w:ascii="Arial" w:hAnsi="Arial" w:cs="Arial"/>
          <w:lang w:val="x-none"/>
        </w:rPr>
        <w:t xml:space="preserve"> z dnia 1</w:t>
      </w:r>
      <w:r w:rsidR="00A12FCD">
        <w:rPr>
          <w:rFonts w:ascii="Arial" w:hAnsi="Arial" w:cs="Arial"/>
          <w:lang w:val="x-none"/>
        </w:rPr>
        <w:t>3</w:t>
      </w:r>
      <w:r w:rsidRPr="005471E6">
        <w:rPr>
          <w:rFonts w:ascii="Arial" w:hAnsi="Arial" w:cs="Arial"/>
          <w:lang w:val="x-none"/>
        </w:rPr>
        <w:t xml:space="preserve"> grudnia </w:t>
      </w:r>
      <w:r w:rsidR="00334886" w:rsidRPr="005471E6">
        <w:rPr>
          <w:rFonts w:ascii="Arial" w:hAnsi="Arial" w:cs="Arial"/>
          <w:lang w:val="x-none"/>
        </w:rPr>
        <w:t>20</w:t>
      </w:r>
      <w:r w:rsidR="00334886">
        <w:rPr>
          <w:rFonts w:ascii="Arial" w:hAnsi="Arial" w:cs="Arial"/>
          <w:lang w:val="x-none"/>
        </w:rPr>
        <w:t>2</w:t>
      </w:r>
      <w:r w:rsidR="00334886" w:rsidRPr="005471E6">
        <w:rPr>
          <w:rFonts w:ascii="Arial" w:hAnsi="Arial" w:cs="Arial"/>
          <w:lang w:val="x-none"/>
        </w:rPr>
        <w:t xml:space="preserve">3 </w:t>
      </w:r>
      <w:r w:rsidRPr="005471E6">
        <w:rPr>
          <w:rFonts w:ascii="Arial" w:hAnsi="Arial" w:cs="Arial"/>
          <w:lang w:val="x-none"/>
        </w:rPr>
        <w:t xml:space="preserve">r. w sprawie stosowania art. 107 i 108 Traktatu o funkcjonowaniu Unii Europejskiej do pomocy </w:t>
      </w:r>
      <w:r w:rsidRPr="005471E6">
        <w:rPr>
          <w:rFonts w:ascii="Arial" w:hAnsi="Arial" w:cs="Arial"/>
          <w:iCs/>
          <w:lang w:val="x-none"/>
        </w:rPr>
        <w:t xml:space="preserve">de </w:t>
      </w:r>
      <w:proofErr w:type="spellStart"/>
      <w:r w:rsidRPr="005471E6">
        <w:rPr>
          <w:rFonts w:ascii="Arial" w:hAnsi="Arial" w:cs="Arial"/>
          <w:iCs/>
          <w:lang w:val="x-none"/>
        </w:rPr>
        <w:t>minimis</w:t>
      </w:r>
      <w:proofErr w:type="spellEnd"/>
      <w:r w:rsidRPr="005471E6">
        <w:rPr>
          <w:rFonts w:ascii="Arial" w:hAnsi="Arial" w:cs="Arial"/>
          <w:lang w:val="x-none"/>
        </w:rPr>
        <w:t>).</w:t>
      </w:r>
    </w:p>
    <w:p w14:paraId="1D6DC089" w14:textId="4435D483" w:rsidR="0005564E" w:rsidRPr="005471E6" w:rsidRDefault="0005564E" w:rsidP="0005564E">
      <w:pPr>
        <w:spacing w:before="120" w:after="120" w:line="271" w:lineRule="auto"/>
        <w:rPr>
          <w:rFonts w:ascii="Arial" w:hAnsi="Arial" w:cs="Arial"/>
        </w:rPr>
      </w:pPr>
    </w:p>
    <w:p w14:paraId="168000CB" w14:textId="2AF48757" w:rsidR="0005564E" w:rsidRPr="005471E6" w:rsidRDefault="0005564E" w:rsidP="0005564E">
      <w:pPr>
        <w:spacing w:before="120" w:after="120" w:line="271" w:lineRule="auto"/>
        <w:rPr>
          <w:rFonts w:ascii="Arial" w:hAnsi="Arial" w:cs="Arial"/>
        </w:rPr>
      </w:pPr>
      <w:bookmarkStart w:id="34" w:name="_Hlk134709057"/>
      <w:r w:rsidRPr="005471E6">
        <w:rPr>
          <w:rFonts w:ascii="Arial" w:hAnsi="Arial" w:cs="Arial"/>
        </w:rPr>
        <w:t xml:space="preserve">W projektach współfinansowanych ze środków </w:t>
      </w:r>
      <w:r w:rsidRPr="005471E6">
        <w:rPr>
          <w:rFonts w:ascii="Arial" w:hAnsi="Arial" w:cs="Arial"/>
          <w:iCs/>
        </w:rPr>
        <w:t>EFS+</w:t>
      </w:r>
      <w:r w:rsidRPr="005471E6">
        <w:rPr>
          <w:rFonts w:ascii="Arial" w:hAnsi="Arial" w:cs="Arial"/>
        </w:rPr>
        <w:t xml:space="preserve">, w ramach których pomoc de </w:t>
      </w:r>
      <w:proofErr w:type="spellStart"/>
      <w:r w:rsidRPr="005471E6">
        <w:rPr>
          <w:rFonts w:ascii="Arial" w:hAnsi="Arial" w:cs="Arial"/>
        </w:rPr>
        <w:t>minimis</w:t>
      </w:r>
      <w:proofErr w:type="spellEnd"/>
      <w:r w:rsidRPr="005471E6">
        <w:rPr>
          <w:rFonts w:ascii="Arial" w:hAnsi="Arial" w:cs="Arial"/>
        </w:rPr>
        <w:t xml:space="preserve"> występuje </w:t>
      </w:r>
      <w:r w:rsidRPr="005471E6">
        <w:rPr>
          <w:rFonts w:ascii="Arial" w:hAnsi="Arial" w:cs="Arial"/>
          <w:b/>
          <w:bCs/>
        </w:rPr>
        <w:t>na drugim poziomie (tj. beneficjent nie jest jednocześnie beneficjentem pomocy)</w:t>
      </w:r>
      <w:r w:rsidRPr="005471E6">
        <w:rPr>
          <w:rFonts w:ascii="Arial" w:hAnsi="Arial" w:cs="Arial"/>
        </w:rPr>
        <w:t xml:space="preserve"> we wniosku o dofinansowanie nie zaznacza się żadnego rodzaju pomocy. W przypadku pomocy występującej na drugim poziomie, nie ma możliwości wskazania, które wydatki związane są z udzielaniem przez wnioskodawcę pomocy publicznej/de </w:t>
      </w:r>
      <w:proofErr w:type="spellStart"/>
      <w:r w:rsidRPr="005471E6">
        <w:rPr>
          <w:rFonts w:ascii="Arial" w:hAnsi="Arial" w:cs="Arial"/>
        </w:rPr>
        <w:t>minimis</w:t>
      </w:r>
      <w:proofErr w:type="spellEnd"/>
      <w:r w:rsidRPr="005471E6">
        <w:rPr>
          <w:rFonts w:ascii="Arial" w:hAnsi="Arial" w:cs="Arial"/>
        </w:rPr>
        <w:t xml:space="preserve"> w kartach wydatków. </w:t>
      </w:r>
    </w:p>
    <w:p w14:paraId="47AB27FD" w14:textId="01F8D785" w:rsidR="0005564E" w:rsidRPr="005471E6" w:rsidRDefault="0005564E" w:rsidP="0005564E">
      <w:pPr>
        <w:spacing w:before="120" w:after="120" w:line="271" w:lineRule="auto"/>
        <w:rPr>
          <w:rFonts w:ascii="Arial" w:hAnsi="Arial" w:cs="Arial"/>
        </w:rPr>
      </w:pPr>
    </w:p>
    <w:p w14:paraId="0C29F040" w14:textId="0D62CEC7" w:rsidR="0005564E" w:rsidRPr="005471E6" w:rsidRDefault="0005564E" w:rsidP="0005564E">
      <w:pPr>
        <w:spacing w:before="120" w:after="120" w:line="271" w:lineRule="auto"/>
        <w:rPr>
          <w:rFonts w:ascii="Arial" w:hAnsi="Arial" w:cs="Arial"/>
        </w:rPr>
      </w:pPr>
      <w:r w:rsidRPr="005471E6">
        <w:rPr>
          <w:rFonts w:ascii="Arial" w:hAnsi="Arial" w:cs="Arial"/>
        </w:rPr>
        <w:t xml:space="preserve">Niezależnie od powyższego, koszty objęte pomocą na drugim poziomie powinny być wskazane we wniosku o dofinansowanie. W opisywanym powyżej przypadku należy wykazać wszystkie informacje wymagane niniejszą </w:t>
      </w:r>
      <w:r w:rsidRPr="005471E6">
        <w:rPr>
          <w:rFonts w:ascii="Arial" w:hAnsi="Arial" w:cs="Arial"/>
          <w:i/>
        </w:rPr>
        <w:t>Instrukcją</w:t>
      </w:r>
      <w:r w:rsidRPr="005471E6">
        <w:rPr>
          <w:rFonts w:ascii="Arial" w:hAnsi="Arial" w:cs="Arial"/>
        </w:rPr>
        <w:t xml:space="preserve"> (w części </w:t>
      </w:r>
      <w:r w:rsidRPr="005471E6">
        <w:rPr>
          <w:rFonts w:ascii="Arial" w:hAnsi="Arial" w:cs="Arial"/>
          <w:i/>
        </w:rPr>
        <w:t xml:space="preserve">Komponent – pomoc publiczna/ pomoc de </w:t>
      </w:r>
      <w:proofErr w:type="spellStart"/>
      <w:r w:rsidRPr="005471E6">
        <w:rPr>
          <w:rFonts w:ascii="Arial" w:hAnsi="Arial" w:cs="Arial"/>
          <w:i/>
        </w:rPr>
        <w:t>minimis</w:t>
      </w:r>
      <w:proofErr w:type="spellEnd"/>
      <w:r w:rsidRPr="005471E6">
        <w:rPr>
          <w:rFonts w:ascii="Arial" w:hAnsi="Arial" w:cs="Arial"/>
        </w:rPr>
        <w:t xml:space="preserve">) oraz zawrzeć zapis, że wnioskodawca identyfikuje odpowiednio pomoc publiczną lub pomoc de </w:t>
      </w:r>
      <w:proofErr w:type="spellStart"/>
      <w:r w:rsidRPr="005471E6">
        <w:rPr>
          <w:rFonts w:ascii="Arial" w:hAnsi="Arial" w:cs="Arial"/>
        </w:rPr>
        <w:t>minimis</w:t>
      </w:r>
      <w:proofErr w:type="spellEnd"/>
      <w:r w:rsidRPr="005471E6">
        <w:rPr>
          <w:rFonts w:ascii="Arial" w:hAnsi="Arial" w:cs="Arial"/>
        </w:rPr>
        <w:t xml:space="preserve"> na drugim poziomie, a koszty w budżecie są wskazane zgodnie z intensywnością pomocy, czyli w wysokości odpowiedniej do poziomu udzielanej pomocy.</w:t>
      </w:r>
    </w:p>
    <w:bookmarkEnd w:id="34"/>
    <w:p w14:paraId="56C50770" w14:textId="427C493B" w:rsidR="0005564E" w:rsidRPr="005471E6" w:rsidRDefault="0005564E" w:rsidP="0005564E">
      <w:pPr>
        <w:spacing w:before="120" w:after="120" w:line="271" w:lineRule="auto"/>
        <w:rPr>
          <w:rFonts w:ascii="Arial" w:hAnsi="Arial" w:cs="Arial"/>
        </w:rPr>
      </w:pPr>
      <w:r w:rsidRPr="005471E6">
        <w:rPr>
          <w:rFonts w:ascii="Arial" w:hAnsi="Arial" w:cs="Arial"/>
          <w:b/>
        </w:rPr>
        <w:t>Ważne!</w:t>
      </w:r>
      <w:r w:rsidRPr="005471E6">
        <w:rPr>
          <w:rFonts w:ascii="Arial" w:hAnsi="Arial" w:cs="Arial"/>
        </w:rPr>
        <w:t xml:space="preserve"> </w:t>
      </w:r>
    </w:p>
    <w:p w14:paraId="5FBB2967" w14:textId="6CCE008A" w:rsidR="0005564E" w:rsidRPr="005471E6" w:rsidRDefault="0005564E" w:rsidP="0005564E">
      <w:pPr>
        <w:spacing w:before="120" w:after="120" w:line="271" w:lineRule="auto"/>
        <w:rPr>
          <w:rFonts w:ascii="Arial" w:hAnsi="Arial" w:cs="Arial"/>
          <w:b/>
        </w:rPr>
      </w:pPr>
      <w:r w:rsidRPr="005471E6">
        <w:rPr>
          <w:rFonts w:ascii="Arial" w:hAnsi="Arial" w:cs="Arial"/>
        </w:rPr>
        <w:t xml:space="preserve">Należy pamiętać, iż w przypadku występowania pomocy publicznej/pomocy de </w:t>
      </w:r>
      <w:proofErr w:type="spellStart"/>
      <w:r w:rsidRPr="005471E6">
        <w:rPr>
          <w:rFonts w:ascii="Arial" w:hAnsi="Arial" w:cs="Arial"/>
        </w:rPr>
        <w:t>minimis</w:t>
      </w:r>
      <w:proofErr w:type="spellEnd"/>
      <w:r w:rsidRPr="005471E6">
        <w:rPr>
          <w:rFonts w:ascii="Arial" w:hAnsi="Arial" w:cs="Arial"/>
        </w:rPr>
        <w:t xml:space="preserve"> na pierwszym poziomie, zgodność z regułami pomocy publicznej oraz pomocy de </w:t>
      </w:r>
      <w:proofErr w:type="spellStart"/>
      <w:r w:rsidRPr="005471E6">
        <w:rPr>
          <w:rFonts w:ascii="Arial" w:hAnsi="Arial" w:cs="Arial"/>
        </w:rPr>
        <w:t>minimis</w:t>
      </w:r>
      <w:proofErr w:type="spellEnd"/>
      <w:r w:rsidRPr="005471E6">
        <w:rPr>
          <w:rFonts w:ascii="Arial" w:hAnsi="Arial" w:cs="Arial"/>
        </w:rPr>
        <w:t xml:space="preserve"> </w:t>
      </w:r>
      <w:r w:rsidRPr="005471E6">
        <w:rPr>
          <w:rFonts w:ascii="Arial" w:hAnsi="Arial" w:cs="Arial"/>
          <w:b/>
        </w:rPr>
        <w:t>weryfikowana jest na etapie oceny kryteriów wspólnych dopuszczalności w zakresie interwencji EFS+ i jest konieczna do przyznania dofinansowania.</w:t>
      </w:r>
    </w:p>
    <w:p w14:paraId="2A304CD4" w14:textId="129EB2BB" w:rsidR="0005564E" w:rsidRPr="005471E6" w:rsidRDefault="0005564E" w:rsidP="0005564E">
      <w:pPr>
        <w:spacing w:before="120" w:after="120" w:line="271" w:lineRule="auto"/>
        <w:rPr>
          <w:rFonts w:ascii="Arial" w:hAnsi="Arial" w:cs="Arial"/>
          <w:b/>
          <w:u w:val="single"/>
        </w:rPr>
      </w:pPr>
      <w:r w:rsidRPr="005471E6">
        <w:rPr>
          <w:rFonts w:ascii="Arial" w:hAnsi="Arial" w:cs="Arial"/>
          <w:b/>
        </w:rPr>
        <w:t xml:space="preserve">Weryfikacja w pierwszej kolejności zostanie dokonana na podstawie treści wniosku o dofinansowanie projektu. W przypadku zidentyfikowania w projekcie pomocy publicznej/de </w:t>
      </w:r>
      <w:proofErr w:type="spellStart"/>
      <w:r w:rsidRPr="005471E6">
        <w:rPr>
          <w:rFonts w:ascii="Arial" w:hAnsi="Arial" w:cs="Arial"/>
          <w:b/>
        </w:rPr>
        <w:t>minimis</w:t>
      </w:r>
      <w:proofErr w:type="spellEnd"/>
      <w:r w:rsidRPr="005471E6">
        <w:rPr>
          <w:rFonts w:ascii="Arial" w:hAnsi="Arial" w:cs="Arial"/>
          <w:b/>
        </w:rPr>
        <w:t>, niezbędne do prawidłowej oceny ww. kryterium będą załączone do opublikowanego w systemie SOWA wniosku o dofinansowanie następujące dokumenty:</w:t>
      </w:r>
    </w:p>
    <w:p w14:paraId="1A0036E3" w14:textId="38254BEA" w:rsidR="0005564E" w:rsidRPr="005471E6" w:rsidRDefault="0005564E" w:rsidP="0005564E">
      <w:pPr>
        <w:numPr>
          <w:ilvl w:val="0"/>
          <w:numId w:val="63"/>
        </w:numPr>
        <w:spacing w:before="120" w:after="120" w:line="271" w:lineRule="auto"/>
        <w:rPr>
          <w:rFonts w:ascii="Arial" w:hAnsi="Arial" w:cs="Arial"/>
          <w:iCs/>
        </w:rPr>
      </w:pPr>
      <w:r w:rsidRPr="005471E6">
        <w:rPr>
          <w:rFonts w:ascii="Arial" w:hAnsi="Arial" w:cs="Arial"/>
          <w:iCs/>
        </w:rPr>
        <w:t xml:space="preserve">Formularz informacji przedstawianych przy ubieganiu się o pomoc de </w:t>
      </w:r>
      <w:proofErr w:type="spellStart"/>
      <w:r w:rsidRPr="005471E6">
        <w:rPr>
          <w:rFonts w:ascii="Arial" w:hAnsi="Arial" w:cs="Arial"/>
          <w:iCs/>
        </w:rPr>
        <w:t>minimis</w:t>
      </w:r>
      <w:proofErr w:type="spellEnd"/>
      <w:r w:rsidRPr="005471E6">
        <w:rPr>
          <w:rFonts w:ascii="Arial" w:hAnsi="Arial" w:cs="Arial"/>
          <w:iCs/>
        </w:rPr>
        <w:t xml:space="preserve"> lub Formularza informacji przedstawianych przy ubieganiu się o pomoc inną niż pomoc w rolnictwie lub rybołówstwie, pomoc de </w:t>
      </w:r>
      <w:proofErr w:type="spellStart"/>
      <w:r w:rsidRPr="005471E6">
        <w:rPr>
          <w:rFonts w:ascii="Arial" w:hAnsi="Arial" w:cs="Arial"/>
          <w:iCs/>
        </w:rPr>
        <w:t>minimis</w:t>
      </w:r>
      <w:proofErr w:type="spellEnd"/>
      <w:r w:rsidRPr="005471E6">
        <w:rPr>
          <w:rFonts w:ascii="Arial" w:hAnsi="Arial" w:cs="Arial"/>
          <w:iCs/>
        </w:rPr>
        <w:t xml:space="preserve"> lub pomoc de </w:t>
      </w:r>
      <w:proofErr w:type="spellStart"/>
      <w:r w:rsidRPr="005471E6">
        <w:rPr>
          <w:rFonts w:ascii="Arial" w:hAnsi="Arial" w:cs="Arial"/>
          <w:iCs/>
        </w:rPr>
        <w:t>minimis</w:t>
      </w:r>
      <w:proofErr w:type="spellEnd"/>
      <w:r w:rsidRPr="005471E6">
        <w:rPr>
          <w:rFonts w:ascii="Arial" w:hAnsi="Arial" w:cs="Arial"/>
          <w:iCs/>
        </w:rPr>
        <w:t xml:space="preserve"> w rolnictwie lub rybołówstwie, stanowiących odpowiednio: załącznik nr 7.10 oraz załącznik nr 7.11 do niniejszej </w:t>
      </w:r>
      <w:r w:rsidRPr="005471E6">
        <w:rPr>
          <w:rFonts w:ascii="Arial" w:hAnsi="Arial" w:cs="Arial"/>
          <w:i/>
          <w:iCs/>
        </w:rPr>
        <w:t xml:space="preserve">Instrukcji </w:t>
      </w:r>
      <w:r w:rsidRPr="005471E6">
        <w:rPr>
          <w:rFonts w:ascii="Arial" w:hAnsi="Arial" w:cs="Arial"/>
          <w:iCs/>
        </w:rPr>
        <w:t>oraz;</w:t>
      </w:r>
    </w:p>
    <w:p w14:paraId="15465C16" w14:textId="64D3F26E" w:rsidR="0005564E" w:rsidRPr="007E49A6" w:rsidRDefault="0005564E" w:rsidP="007E49A6">
      <w:pPr>
        <w:numPr>
          <w:ilvl w:val="0"/>
          <w:numId w:val="63"/>
        </w:numPr>
        <w:spacing w:before="120" w:after="120" w:line="271" w:lineRule="auto"/>
        <w:rPr>
          <w:rFonts w:ascii="Arial" w:hAnsi="Arial" w:cs="Arial"/>
          <w:iCs/>
        </w:rPr>
      </w:pPr>
      <w:r w:rsidRPr="005471E6">
        <w:rPr>
          <w:rFonts w:ascii="Arial" w:hAnsi="Arial" w:cs="Arial"/>
          <w:iCs/>
        </w:rPr>
        <w:t xml:space="preserve">Oświadczenia o wysokości uzyskanej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7E49A6">
        <w:rPr>
          <w:rFonts w:ascii="Arial" w:hAnsi="Arial" w:cs="Arial"/>
          <w:iCs/>
        </w:rPr>
        <w:t>2</w:t>
      </w:r>
      <w:r w:rsidRPr="005471E6">
        <w:rPr>
          <w:rFonts w:ascii="Arial" w:hAnsi="Arial" w:cs="Arial"/>
          <w:iCs/>
        </w:rPr>
        <w:t xml:space="preserve"> do Regulaminu </w:t>
      </w:r>
      <w:r w:rsidR="002D02A2">
        <w:rPr>
          <w:rFonts w:ascii="Arial" w:hAnsi="Arial" w:cs="Arial"/>
          <w:iCs/>
        </w:rPr>
        <w:t>wyboru</w:t>
      </w:r>
      <w:r w:rsidRPr="005471E6">
        <w:rPr>
          <w:rFonts w:ascii="Arial" w:hAnsi="Arial" w:cs="Arial"/>
          <w:iCs/>
        </w:rPr>
        <w:t xml:space="preserve"> lub potwierdzonych za zgodność z oryginałem wszystkich posiadanych przez Wnioskodawcę zaświadczeń o uzyskanej pomocy de </w:t>
      </w:r>
      <w:proofErr w:type="spellStart"/>
      <w:r w:rsidRPr="005471E6">
        <w:rPr>
          <w:rFonts w:ascii="Arial" w:hAnsi="Arial" w:cs="Arial"/>
          <w:iCs/>
        </w:rPr>
        <w:t>minimis</w:t>
      </w:r>
      <w:proofErr w:type="spellEnd"/>
      <w:r w:rsidRPr="005471E6">
        <w:rPr>
          <w:rFonts w:ascii="Arial" w:hAnsi="Arial" w:cs="Arial"/>
          <w:iCs/>
        </w:rPr>
        <w:t xml:space="preserve"> albo Oświadczenia o nieuzyskaniu pomocy de </w:t>
      </w:r>
      <w:proofErr w:type="spellStart"/>
      <w:r w:rsidRPr="005471E6">
        <w:rPr>
          <w:rFonts w:ascii="Arial" w:hAnsi="Arial" w:cs="Arial"/>
          <w:iCs/>
        </w:rPr>
        <w:t>minimis</w:t>
      </w:r>
      <w:proofErr w:type="spellEnd"/>
      <w:r w:rsidRPr="005471E6">
        <w:rPr>
          <w:rFonts w:ascii="Arial" w:hAnsi="Arial" w:cs="Arial"/>
          <w:iCs/>
        </w:rPr>
        <w:t xml:space="preserve"> stanowiącego załącznik nr 7.1</w:t>
      </w:r>
      <w:r w:rsidR="007E49A6">
        <w:rPr>
          <w:rFonts w:ascii="Arial" w:hAnsi="Arial" w:cs="Arial"/>
          <w:iCs/>
        </w:rPr>
        <w:t>3</w:t>
      </w:r>
      <w:r w:rsidRPr="007E49A6">
        <w:rPr>
          <w:rFonts w:ascii="Arial" w:hAnsi="Arial" w:cs="Arial"/>
          <w:iCs/>
        </w:rPr>
        <w:t xml:space="preserve"> do Regulaminu naboru</w:t>
      </w:r>
    </w:p>
    <w:p w14:paraId="4747859E" w14:textId="1FA557F8" w:rsidR="0005564E" w:rsidRPr="005471E6" w:rsidRDefault="0005564E" w:rsidP="0005564E">
      <w:pPr>
        <w:spacing w:before="120" w:after="120" w:line="271" w:lineRule="auto"/>
        <w:rPr>
          <w:rFonts w:ascii="Arial" w:hAnsi="Arial" w:cs="Arial"/>
          <w:iCs/>
        </w:rPr>
      </w:pPr>
      <w:r w:rsidRPr="005471E6">
        <w:rPr>
          <w:rFonts w:ascii="Arial" w:hAnsi="Arial" w:cs="Arial"/>
          <w:iCs/>
        </w:rPr>
        <w:t xml:space="preserve">Powyższe dokumenty należy złożyć na zasadach określonych w części XIII. </w:t>
      </w:r>
      <w:r w:rsidRPr="005471E6">
        <w:rPr>
          <w:rFonts w:ascii="Arial" w:hAnsi="Arial" w:cs="Arial"/>
          <w:i/>
          <w:iCs/>
        </w:rPr>
        <w:t>Załączniki</w:t>
      </w:r>
      <w:r w:rsidRPr="005471E6">
        <w:rPr>
          <w:rFonts w:ascii="Arial" w:hAnsi="Arial" w:cs="Arial"/>
          <w:iCs/>
        </w:rPr>
        <w:t xml:space="preserve"> niniejszej </w:t>
      </w:r>
      <w:r w:rsidRPr="005471E6">
        <w:rPr>
          <w:rFonts w:ascii="Arial" w:hAnsi="Arial" w:cs="Arial"/>
          <w:i/>
          <w:iCs/>
        </w:rPr>
        <w:t>Instrukcji</w:t>
      </w:r>
      <w:r w:rsidRPr="005471E6">
        <w:rPr>
          <w:rFonts w:ascii="Arial" w:hAnsi="Arial" w:cs="Arial"/>
          <w:iCs/>
        </w:rPr>
        <w:t>.</w:t>
      </w:r>
    </w:p>
    <w:p w14:paraId="1DDDDF22" w14:textId="4CF5BEC7" w:rsidR="0005564E" w:rsidRPr="005471E6" w:rsidRDefault="0005564E" w:rsidP="0005564E">
      <w:pPr>
        <w:spacing w:before="120" w:after="120" w:line="271" w:lineRule="auto"/>
        <w:rPr>
          <w:rFonts w:ascii="Arial" w:hAnsi="Arial" w:cs="Arial"/>
        </w:rPr>
      </w:pPr>
      <w:r w:rsidRPr="005471E6">
        <w:rPr>
          <w:rFonts w:ascii="Arial" w:hAnsi="Arial" w:cs="Arial"/>
        </w:rPr>
        <w:t xml:space="preserve">Prawdziwość oświadczenia Beneficjenta dotyczącego poziomu otrzymanej pomocy </w:t>
      </w:r>
      <w:r w:rsidRPr="005471E6">
        <w:rPr>
          <w:rFonts w:ascii="Arial" w:hAnsi="Arial" w:cs="Arial"/>
        </w:rPr>
        <w:br/>
        <w:t xml:space="preserve">de </w:t>
      </w:r>
      <w:proofErr w:type="spellStart"/>
      <w:r w:rsidRPr="005471E6">
        <w:rPr>
          <w:rFonts w:ascii="Arial" w:hAnsi="Arial" w:cs="Arial"/>
        </w:rPr>
        <w:t>minimis</w:t>
      </w:r>
      <w:proofErr w:type="spellEnd"/>
      <w:r w:rsidRPr="005471E6">
        <w:rPr>
          <w:rFonts w:ascii="Arial" w:hAnsi="Arial" w:cs="Arial"/>
        </w:rPr>
        <w:t xml:space="preserve"> (na dzień publikacji wniosku) - jeżeli dotyczy - zostanie dodatkowo zweryfikowana w  ogólnodostępnym systemie udostępniania danych o pomocy publicznej SUDOP (</w:t>
      </w:r>
      <w:hyperlink r:id="rId11" w:history="1">
        <w:r w:rsidRPr="005471E6">
          <w:rPr>
            <w:rStyle w:val="Hipercze"/>
            <w:rFonts w:ascii="Arial" w:hAnsi="Arial" w:cs="Arial"/>
          </w:rPr>
          <w:t>https://sudop.uokik.gov.pl/home</w:t>
        </w:r>
      </w:hyperlink>
      <w:r w:rsidRPr="005471E6">
        <w:rPr>
          <w:rFonts w:ascii="Arial" w:hAnsi="Arial" w:cs="Arial"/>
        </w:rPr>
        <w:t>).</w:t>
      </w:r>
    </w:p>
    <w:p w14:paraId="63C5E1EF" w14:textId="6C132B5B" w:rsidR="0005564E" w:rsidRPr="005471E6" w:rsidRDefault="0005564E" w:rsidP="0005564E">
      <w:pPr>
        <w:spacing w:before="120" w:after="120" w:line="271" w:lineRule="auto"/>
        <w:rPr>
          <w:rFonts w:ascii="Arial" w:hAnsi="Arial" w:cs="Arial"/>
        </w:rPr>
      </w:pPr>
      <w:r w:rsidRPr="005471E6">
        <w:rPr>
          <w:rFonts w:ascii="Arial" w:hAnsi="Arial" w:cs="Arial"/>
          <w:b/>
        </w:rPr>
        <w:t>Uwaga</w:t>
      </w:r>
      <w:r w:rsidRPr="005471E6">
        <w:rPr>
          <w:rFonts w:ascii="Arial" w:hAnsi="Arial" w:cs="Arial"/>
        </w:rPr>
        <w:t>!</w:t>
      </w:r>
    </w:p>
    <w:p w14:paraId="39796BB6" w14:textId="55CDC82D" w:rsidR="0005564E" w:rsidRDefault="0005564E" w:rsidP="0005564E">
      <w:pPr>
        <w:spacing w:before="120" w:after="120" w:line="271" w:lineRule="auto"/>
        <w:rPr>
          <w:rFonts w:ascii="Arial" w:hAnsi="Arial" w:cs="Arial"/>
        </w:rPr>
      </w:pPr>
      <w:r w:rsidRPr="005471E6">
        <w:rPr>
          <w:rFonts w:ascii="Arial" w:hAnsi="Arial" w:cs="Arial"/>
        </w:rPr>
        <w:t xml:space="preserve">Dane generowane z Systemu Udostępniania Danych o Pomocy Publicznej (SUDOP) mają charakter wyłącznie informacyjny i nie mogą stanowić podstawy do uznania, że przedsiębiorca kwalifikuje się bądź nie kwalifikuje się do uzyskania pomocy de </w:t>
      </w:r>
      <w:proofErr w:type="spellStart"/>
      <w:r w:rsidRPr="005471E6">
        <w:rPr>
          <w:rFonts w:ascii="Arial" w:hAnsi="Arial" w:cs="Arial"/>
        </w:rPr>
        <w:t>minimis</w:t>
      </w:r>
      <w:proofErr w:type="spellEnd"/>
      <w:r w:rsidRPr="005471E6">
        <w:rPr>
          <w:rFonts w:ascii="Arial" w:hAnsi="Arial" w:cs="Arial"/>
        </w:rPr>
        <w:t xml:space="preserve">. Ostatecznym dokumentem potwierdzającym wysokość uzyskanej pomocy de </w:t>
      </w:r>
      <w:proofErr w:type="spellStart"/>
      <w:r w:rsidRPr="005471E6">
        <w:rPr>
          <w:rFonts w:ascii="Arial" w:hAnsi="Arial" w:cs="Arial"/>
        </w:rPr>
        <w:t>minimis</w:t>
      </w:r>
      <w:proofErr w:type="spellEnd"/>
      <w:r w:rsidRPr="005471E6">
        <w:rPr>
          <w:rFonts w:ascii="Arial" w:hAnsi="Arial" w:cs="Arial"/>
        </w:rPr>
        <w:t xml:space="preserve"> zawsze jest oświadczenie/zaświadczenie złożone przez wnioskodawcę.</w:t>
      </w:r>
    </w:p>
    <w:p w14:paraId="18A72B37" w14:textId="77777777" w:rsidR="00F90ABF" w:rsidRDefault="00F90ABF" w:rsidP="0005564E">
      <w:pPr>
        <w:spacing w:before="120" w:after="120" w:line="271" w:lineRule="auto"/>
        <w:rPr>
          <w:rFonts w:ascii="Arial" w:hAnsi="Arial" w:cs="Arial"/>
        </w:rPr>
      </w:pPr>
    </w:p>
    <w:p w14:paraId="03AF9F72" w14:textId="77777777" w:rsidR="00F90ABF" w:rsidRPr="00F90ABF" w:rsidRDefault="00F90ABF" w:rsidP="00F90ABF">
      <w:pPr>
        <w:numPr>
          <w:ilvl w:val="0"/>
          <w:numId w:val="70"/>
        </w:numPr>
        <w:spacing w:before="120" w:after="120" w:line="271" w:lineRule="auto"/>
        <w:rPr>
          <w:rFonts w:ascii="Arial" w:hAnsi="Arial" w:cs="Arial"/>
        </w:rPr>
      </w:pPr>
      <w:r w:rsidRPr="00F90ABF">
        <w:rPr>
          <w:rFonts w:ascii="Arial" w:hAnsi="Arial" w:cs="Arial"/>
        </w:rPr>
        <w:t>Kategorie kosztów w budżecie projektu wraz z opisami</w:t>
      </w:r>
    </w:p>
    <w:p w14:paraId="038486A6" w14:textId="77777777" w:rsidR="00F90ABF" w:rsidRPr="00F90ABF" w:rsidRDefault="00F90ABF" w:rsidP="00F90ABF">
      <w:pPr>
        <w:spacing w:before="120" w:after="120" w:line="271" w:lineRule="auto"/>
        <w:rPr>
          <w:rFonts w:ascii="Arial" w:hAnsi="Arial" w:cs="Arial"/>
        </w:rPr>
      </w:pPr>
      <w:r w:rsidRPr="00F90ABF">
        <w:rPr>
          <w:rFonts w:ascii="Arial" w:hAnsi="Arial" w:cs="Arial"/>
        </w:rPr>
        <w:lastRenderedPageBreak/>
        <w:t>Poniżej wskazane zostały kategorie kosztów, do których należy przypisać wydatki bezpośrednie w budżecie projektu rozliczanego w oparciu o wydatki rzeczywiste. Koszty planowane w budżecie projektu przypisz do jednej z kategorii:</w:t>
      </w:r>
    </w:p>
    <w:p w14:paraId="0E2E448E" w14:textId="77777777" w:rsidR="00F90ABF" w:rsidRPr="00F90ABF" w:rsidRDefault="00F90ABF" w:rsidP="00F90ABF">
      <w:pPr>
        <w:spacing w:before="120" w:after="120" w:line="271" w:lineRule="auto"/>
        <w:rPr>
          <w:rFonts w:ascii="Arial" w:hAnsi="Arial" w:cs="Arial"/>
        </w:rPr>
      </w:pPr>
    </w:p>
    <w:p w14:paraId="2008C28C"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amortyzacja:</w:t>
      </w:r>
    </w:p>
    <w:p w14:paraId="0B1C28DD" w14:textId="77777777" w:rsidR="00F90ABF" w:rsidRPr="00F90ABF" w:rsidRDefault="00F90ABF" w:rsidP="00F90ABF">
      <w:pPr>
        <w:spacing w:before="120" w:after="120" w:line="271" w:lineRule="auto"/>
        <w:rPr>
          <w:rFonts w:ascii="Arial" w:hAnsi="Arial" w:cs="Arial"/>
        </w:rPr>
      </w:pPr>
      <w:r w:rsidRPr="00F90ABF">
        <w:rPr>
          <w:rFonts w:ascii="Arial" w:hAnsi="Arial" w:cs="Arial"/>
        </w:rPr>
        <w:t>część wykazywanych wydatków w budżecie projektu będzie związana z amortyzacją środków trwałych, nieruchomości czy wartości niematerialnych i prawnych. W tej sytuacji w budżecie wniosku należy wydatki te przypisać do kategorii amortyzacja.</w:t>
      </w:r>
    </w:p>
    <w:p w14:paraId="52585C02"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wsparcie finansowe udzielone </w:t>
      </w:r>
      <w:proofErr w:type="spellStart"/>
      <w:r w:rsidRPr="00F90ABF">
        <w:rPr>
          <w:rFonts w:ascii="Arial" w:hAnsi="Arial" w:cs="Arial"/>
          <w:b/>
        </w:rPr>
        <w:t>grantobiorcom</w:t>
      </w:r>
      <w:proofErr w:type="spellEnd"/>
      <w:r w:rsidRPr="00F90ABF">
        <w:rPr>
          <w:rFonts w:ascii="Arial" w:hAnsi="Arial" w:cs="Arial"/>
          <w:b/>
        </w:rPr>
        <w:t xml:space="preserve"> i uczestnikom projektu:</w:t>
      </w:r>
    </w:p>
    <w:p w14:paraId="22CE9BA2" w14:textId="77777777" w:rsidR="00F90ABF" w:rsidRPr="00F90ABF" w:rsidRDefault="00F90ABF" w:rsidP="00F90ABF">
      <w:pPr>
        <w:spacing w:before="120" w:after="120" w:line="271" w:lineRule="auto"/>
        <w:rPr>
          <w:rFonts w:ascii="Arial" w:hAnsi="Arial" w:cs="Arial"/>
        </w:rPr>
      </w:pPr>
      <w:r w:rsidRPr="00F90ABF">
        <w:rPr>
          <w:rFonts w:ascii="Arial" w:hAnsi="Arial" w:cs="Arial"/>
        </w:rPr>
        <w:t>jeżeli projekt jest projektem grantowym to uwzględniając w budżecie projektu wydatek w postaci grantu należy przypisać go do tej kategorii wydatków. Do tej samej kategorii należy przyporządkować każdy wydatek, który jest związany z udzieleniem wsparcia finansowego uczestnikom projektu, np. stypendium.</w:t>
      </w:r>
    </w:p>
    <w:p w14:paraId="6B3566B2" w14:textId="77777777" w:rsidR="00F90ABF" w:rsidRPr="00F90ABF" w:rsidRDefault="00F90ABF" w:rsidP="00F90ABF">
      <w:pPr>
        <w:spacing w:before="120" w:after="120" w:line="271" w:lineRule="auto"/>
        <w:rPr>
          <w:rFonts w:ascii="Arial" w:hAnsi="Arial" w:cs="Arial"/>
        </w:rPr>
      </w:pPr>
      <w:r w:rsidRPr="00F90ABF">
        <w:rPr>
          <w:rFonts w:ascii="Arial" w:hAnsi="Arial" w:cs="Arial"/>
          <w:b/>
        </w:rPr>
        <w:t>– podatki i opłaty:</w:t>
      </w:r>
      <w:r w:rsidRPr="00F90ABF">
        <w:rPr>
          <w:rFonts w:ascii="Arial" w:hAnsi="Arial" w:cs="Arial"/>
        </w:rPr>
        <w:t xml:space="preserve"> </w:t>
      </w:r>
    </w:p>
    <w:p w14:paraId="7AB1BA7D"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kosztów przyporządkowane będą koszty bezpośrednie związane z uiszczeniem podatków oraz innych opłat związanych z realizacją i wdrażaniem projektu. Wydaje się, że ta kategoria wydatków, o ile w ogóle wystąpi w FEPZ, będzie dotyczyła pojedynczych projektów.</w:t>
      </w:r>
    </w:p>
    <w:p w14:paraId="0F4C491F"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nieruchomości: </w:t>
      </w:r>
    </w:p>
    <w:p w14:paraId="7C9DD98A" w14:textId="77777777" w:rsidR="00F90ABF" w:rsidRPr="00F90ABF" w:rsidRDefault="00F90ABF" w:rsidP="00F90ABF">
      <w:pPr>
        <w:spacing w:before="120" w:after="120" w:line="271" w:lineRule="auto"/>
        <w:rPr>
          <w:rFonts w:ascii="Arial" w:hAnsi="Arial" w:cs="Arial"/>
        </w:rPr>
      </w:pPr>
      <w:r w:rsidRPr="00F90ABF">
        <w:rPr>
          <w:rFonts w:ascii="Arial" w:hAnsi="Arial" w:cs="Arial"/>
        </w:rPr>
        <w:t>w ramach tej kategorii wydatków wnioskodawca powinien wykazać wydatki związane z dysponowaniem nieruchomością. Będą to więc zarówno wydatki dotyczące zakupu nieruchomości, nabycie praw do nieruchomości oraz koszty związane z władaniem nieruchomością na innej podstawie niż własność (dzierżawa lub najem).</w:t>
      </w:r>
    </w:p>
    <w:p w14:paraId="4EAF7493" w14:textId="77777777" w:rsidR="00F90ABF" w:rsidRPr="00F90ABF" w:rsidRDefault="00F90ABF" w:rsidP="00F90ABF">
      <w:pPr>
        <w:spacing w:before="120" w:after="120" w:line="271" w:lineRule="auto"/>
        <w:rPr>
          <w:rFonts w:ascii="Arial" w:hAnsi="Arial" w:cs="Arial"/>
          <w:b/>
        </w:rPr>
      </w:pPr>
      <w:r w:rsidRPr="00F90ABF">
        <w:rPr>
          <w:rFonts w:ascii="Arial" w:hAnsi="Arial" w:cs="Arial"/>
          <w:b/>
        </w:rPr>
        <w:t xml:space="preserve">– środki trwałe/dostawy: </w:t>
      </w:r>
    </w:p>
    <w:p w14:paraId="3C18058B" w14:textId="77777777" w:rsidR="00F90ABF" w:rsidRPr="00F90ABF" w:rsidRDefault="00F90ABF" w:rsidP="00F90ABF">
      <w:pPr>
        <w:spacing w:before="120" w:after="120" w:line="271" w:lineRule="auto"/>
        <w:rPr>
          <w:rFonts w:ascii="Arial" w:hAnsi="Arial" w:cs="Arial"/>
        </w:rPr>
      </w:pPr>
      <w:r w:rsidRPr="00F90ABF">
        <w:rPr>
          <w:rFonts w:ascii="Arial" w:hAnsi="Arial" w:cs="Arial"/>
        </w:rPr>
        <w:t>środki trwałe należy definiować zgodnie z ustawą o rachunkowości jako rzeczowe aktywa trwałe i zrównane z nimi, o przewidywanym okresie ekonomicznej użyteczności dłuższym niż rok, kompletne, zdatne do użytku i przeznaczone na potrzeby jednostki. Do tej kategorii wydatków przypisać należy wydatki związane z pozyskaniem (kupnem, leasingiem lub dzierżawą) środków trwałych. Dodatkowo w uzasadnieniu wnioskodawca powinien zawrzeć informacje, dlaczego środek trwały musi zostać pozyskany w wybranej przez niego formie tj. w drodze zakupu, leasingu lub dzierżawy.</w:t>
      </w:r>
    </w:p>
    <w:p w14:paraId="00996CAF"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usługi zewnętrzne: </w:t>
      </w:r>
    </w:p>
    <w:p w14:paraId="18EB181E" w14:textId="77777777" w:rsidR="00F90ABF" w:rsidRPr="00F90ABF" w:rsidRDefault="00F90ABF" w:rsidP="00F90ABF">
      <w:pPr>
        <w:spacing w:before="120" w:after="120" w:line="271" w:lineRule="auto"/>
        <w:rPr>
          <w:rFonts w:ascii="Arial" w:hAnsi="Arial" w:cs="Arial"/>
          <w:u w:val="single"/>
        </w:rPr>
      </w:pPr>
      <w:r w:rsidRPr="00F90ABF">
        <w:rPr>
          <w:rFonts w:ascii="Arial" w:hAnsi="Arial" w:cs="Arial"/>
        </w:rPr>
        <w:t xml:space="preserve">do tej kategorii kosztów należy przypisać wydatki związane z realizacją usług i innych czynności przez wykonawców zewnętrznych na rzecz beneficjenta, w tym również zlecenie przeprowadzenia szkolenia czy warsztatów lub innego wsparcia w projekcie, dostarczenie zamówionych w ramach danego zlecenia produktów jak np. ekspertyza, czy raport. Do tej kategorii wydatków należy przypisać również takie wydatki jak koszty ekspertyz zewnętrznych, koszty zleconych badań, catering, usługi hotelowe, tłumaczenia itp. </w:t>
      </w:r>
    </w:p>
    <w:p w14:paraId="0E0906A0"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wartości niematerialne i prawne: </w:t>
      </w:r>
    </w:p>
    <w:p w14:paraId="0B4FF14C" w14:textId="77777777" w:rsidR="00F90ABF" w:rsidRPr="00F90ABF" w:rsidRDefault="00F90ABF" w:rsidP="00F90ABF">
      <w:pPr>
        <w:spacing w:before="120" w:after="120" w:line="271" w:lineRule="auto"/>
        <w:rPr>
          <w:rFonts w:ascii="Arial" w:hAnsi="Arial" w:cs="Arial"/>
          <w:b/>
          <w:bCs/>
        </w:rPr>
      </w:pPr>
      <w:r w:rsidRPr="00F90ABF">
        <w:rPr>
          <w:rFonts w:ascii="Arial" w:hAnsi="Arial" w:cs="Arial"/>
        </w:rPr>
        <w:t xml:space="preserve">do tej której należy przypisać takie wydatki jak koszty nabycia wartości niematerialnych i prawnych, zakup, leasing lub dzierżawa oprogramowania i licencji (bez kosztów zakupu </w:t>
      </w:r>
      <w:r w:rsidRPr="00F90ABF">
        <w:rPr>
          <w:rFonts w:ascii="Arial" w:hAnsi="Arial" w:cs="Arial"/>
        </w:rPr>
        <w:lastRenderedPageBreak/>
        <w:t>urządzeń niezbędnych dla ich obsługi, które zostaną przypisane do kategorii środki trwałe/dostawy).</w:t>
      </w:r>
    </w:p>
    <w:p w14:paraId="14E89F2E" w14:textId="77777777" w:rsidR="00F90ABF" w:rsidRPr="00F90ABF" w:rsidRDefault="00F90ABF" w:rsidP="00F90ABF">
      <w:pPr>
        <w:spacing w:before="120" w:after="120" w:line="271" w:lineRule="auto"/>
        <w:rPr>
          <w:rFonts w:ascii="Arial" w:hAnsi="Arial" w:cs="Arial"/>
        </w:rPr>
      </w:pPr>
      <w:r w:rsidRPr="00F90ABF">
        <w:rPr>
          <w:rFonts w:ascii="Arial" w:hAnsi="Arial" w:cs="Arial"/>
          <w:b/>
          <w:bCs/>
        </w:rPr>
        <w:t>– personel projektu:</w:t>
      </w:r>
      <w:r w:rsidRPr="00F90ABF">
        <w:rPr>
          <w:rFonts w:ascii="Arial" w:hAnsi="Arial" w:cs="Arial"/>
        </w:rPr>
        <w:t xml:space="preserve"> </w:t>
      </w:r>
    </w:p>
    <w:p w14:paraId="3B2F6A23" w14:textId="77777777" w:rsidR="00F90ABF" w:rsidRPr="00F90ABF" w:rsidRDefault="00F90ABF" w:rsidP="00F90ABF">
      <w:pPr>
        <w:spacing w:before="120" w:after="120" w:line="271" w:lineRule="auto"/>
        <w:rPr>
          <w:rFonts w:ascii="Arial" w:hAnsi="Arial" w:cs="Arial"/>
        </w:rPr>
      </w:pPr>
      <w:r w:rsidRPr="00F90ABF">
        <w:rPr>
          <w:rFonts w:ascii="Arial" w:hAnsi="Arial" w:cs="Arial"/>
        </w:rPr>
        <w:t xml:space="preserve">personel projektu – to zgodnie z Wytycznymi kwalifikowalności wydatków osoby zaangażowane do realizacji zadań lub czynności w ramach projektu na podstawie stosunku pracy i wolontariusze wykonujący świadczenia na zasadach określonych w ustawie z dnia 24 kwietnia 2003 r. o działalności pożytku publicznego i o wolontariacie (Dz. U. z 2022 r. poz. 1327, z </w:t>
      </w:r>
      <w:proofErr w:type="spellStart"/>
      <w:r w:rsidRPr="00F90ABF">
        <w:rPr>
          <w:rFonts w:ascii="Arial" w:hAnsi="Arial" w:cs="Arial"/>
        </w:rPr>
        <w:t>późn</w:t>
      </w:r>
      <w:proofErr w:type="spellEnd"/>
      <w:r w:rsidRPr="00F90ABF">
        <w:rPr>
          <w:rFonts w:ascii="Arial" w:hAnsi="Arial" w:cs="Arial"/>
        </w:rPr>
        <w:t>. zm.);</w:t>
      </w:r>
    </w:p>
    <w:p w14:paraId="25078850" w14:textId="77777777" w:rsidR="00F90ABF" w:rsidRPr="00F90ABF" w:rsidRDefault="00F90ABF" w:rsidP="00F90ABF">
      <w:pPr>
        <w:spacing w:before="120" w:after="120" w:line="271" w:lineRule="auto"/>
        <w:rPr>
          <w:rFonts w:ascii="Arial" w:hAnsi="Arial" w:cs="Arial"/>
          <w:u w:val="single"/>
        </w:rPr>
      </w:pPr>
      <w:r w:rsidRPr="00F90ABF">
        <w:rPr>
          <w:rFonts w:ascii="Arial" w:hAnsi="Arial" w:cs="Arial"/>
        </w:rPr>
        <w:t xml:space="preserve">personelem projektu jest również osoba fizyczna prowadząca działalność gospodarczą będąca beneficjentem (osoba samozatrudniona) oraz osoby z nią współpracujące w rozumieniu art. 8 ust. 11 ustawy z dnia 13 października 1998 r. o systemie ubezpieczeń społecznych (Dz. U. z 2022 r. poz. 1009, z </w:t>
      </w:r>
      <w:proofErr w:type="spellStart"/>
      <w:r w:rsidRPr="00F90ABF">
        <w:rPr>
          <w:rFonts w:ascii="Arial" w:hAnsi="Arial" w:cs="Arial"/>
        </w:rPr>
        <w:t>późn</w:t>
      </w:r>
      <w:proofErr w:type="spellEnd"/>
      <w:r w:rsidRPr="00F90ABF">
        <w:rPr>
          <w:rFonts w:ascii="Arial" w:hAnsi="Arial" w:cs="Arial"/>
        </w:rPr>
        <w:t xml:space="preserve">. zm.). </w:t>
      </w:r>
    </w:p>
    <w:p w14:paraId="2D051AB6" w14:textId="77777777" w:rsidR="00F90ABF" w:rsidRPr="00F90ABF" w:rsidRDefault="00F90ABF" w:rsidP="00F90ABF">
      <w:pPr>
        <w:spacing w:before="120" w:after="120" w:line="271" w:lineRule="auto"/>
        <w:rPr>
          <w:rFonts w:ascii="Arial" w:hAnsi="Arial" w:cs="Arial"/>
        </w:rPr>
      </w:pPr>
      <w:r w:rsidRPr="00F90ABF">
        <w:rPr>
          <w:rFonts w:ascii="Arial" w:hAnsi="Arial" w:cs="Arial"/>
          <w:b/>
          <w:bCs/>
        </w:rPr>
        <w:t>– roboty budowalne:</w:t>
      </w:r>
      <w:r w:rsidRPr="00F90ABF">
        <w:rPr>
          <w:rFonts w:ascii="Arial" w:hAnsi="Arial" w:cs="Arial"/>
        </w:rPr>
        <w:t xml:space="preserve"> </w:t>
      </w:r>
    </w:p>
    <w:p w14:paraId="37DE940E" w14:textId="77777777" w:rsidR="00F90ABF" w:rsidRPr="00F90ABF" w:rsidRDefault="00F90ABF" w:rsidP="00F90ABF">
      <w:pPr>
        <w:spacing w:before="120" w:after="120" w:line="271" w:lineRule="auto"/>
        <w:rPr>
          <w:rFonts w:ascii="Arial" w:hAnsi="Arial" w:cs="Arial"/>
        </w:rPr>
      </w:pPr>
      <w:r w:rsidRPr="00F90ABF">
        <w:rPr>
          <w:rFonts w:ascii="Arial" w:hAnsi="Arial" w:cs="Arial"/>
        </w:rPr>
        <w:t>co do zasady w ramach EFS+ nie są finansowane roboty budowlane. Istnieje natomiast możliwość finansowania wydatków związanych z remontem, modernizacją i adaptacją budynków i pomieszczeń. Tego rodzaju wydatki również przyporządkowujemy do kategorii roboty budowlane.</w:t>
      </w:r>
    </w:p>
    <w:p w14:paraId="70E2B20D"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dostawy (inne niż środki trwałe):</w:t>
      </w:r>
    </w:p>
    <w:p w14:paraId="43D59C2D"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wydatków należy przyporządkować dostawy dotyczące materiałów oraz środków, które nie stanowią środków trwałych, np. dostawy materiałów szkoleniowych.</w:t>
      </w:r>
    </w:p>
    <w:p w14:paraId="74D54323" w14:textId="77777777" w:rsidR="00F90ABF" w:rsidRPr="00F90ABF" w:rsidRDefault="00F90ABF" w:rsidP="00F90ABF">
      <w:pPr>
        <w:spacing w:before="120" w:after="120" w:line="271" w:lineRule="auto"/>
        <w:rPr>
          <w:rFonts w:ascii="Arial" w:hAnsi="Arial" w:cs="Arial"/>
          <w:b/>
          <w:bCs/>
        </w:rPr>
      </w:pPr>
      <w:r w:rsidRPr="00F90ABF">
        <w:rPr>
          <w:rFonts w:ascii="Arial" w:hAnsi="Arial" w:cs="Arial"/>
          <w:b/>
          <w:bCs/>
        </w:rPr>
        <w:t xml:space="preserve">– koszty wsparcia uczestników projektu: </w:t>
      </w:r>
    </w:p>
    <w:p w14:paraId="347D78EC" w14:textId="77777777" w:rsidR="00F90ABF" w:rsidRPr="00F90ABF" w:rsidRDefault="00F90ABF" w:rsidP="00F90ABF">
      <w:pPr>
        <w:spacing w:before="120" w:after="120" w:line="271" w:lineRule="auto"/>
        <w:rPr>
          <w:rFonts w:ascii="Arial" w:hAnsi="Arial" w:cs="Arial"/>
        </w:rPr>
      </w:pPr>
      <w:r w:rsidRPr="00F90ABF">
        <w:rPr>
          <w:rFonts w:ascii="Arial" w:hAnsi="Arial" w:cs="Arial"/>
        </w:rPr>
        <w:t>do tej kategorii wydatków należy przyporządkować wszystkie wydatki związane ze wsparciem uczestników takie jak: doradztwo, staże, szkolenia, koszty podróży i zakwaterowania, które są realizowane samodzielnie przez beneficjenta i nie są zlecane na zewnątrz (nie zostały wykazane jako „usługi zewnętrzne”).</w:t>
      </w:r>
    </w:p>
    <w:p w14:paraId="6CB12B70" w14:textId="77777777" w:rsidR="00F90ABF" w:rsidRPr="0005564E" w:rsidRDefault="00F90ABF" w:rsidP="0005564E">
      <w:pPr>
        <w:spacing w:before="120" w:after="120" w:line="271" w:lineRule="auto"/>
        <w:rPr>
          <w:rFonts w:ascii="Arial" w:hAnsi="Arial" w:cs="Arial"/>
        </w:rPr>
      </w:pPr>
    </w:p>
    <w:sectPr w:rsidR="00F90ABF" w:rsidRPr="0005564E" w:rsidSect="003E797F">
      <w:footerReference w:type="default" r:id="rId12"/>
      <w:headerReference w:type="first" r:id="rId13"/>
      <w:footerReference w:type="first" r:id="rId14"/>
      <w:pgSz w:w="11906" w:h="16838" w:code="9"/>
      <w:pgMar w:top="1440" w:right="1440" w:bottom="1440" w:left="1440"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62426B" w14:textId="77777777" w:rsidR="00257CC0" w:rsidRDefault="00257CC0" w:rsidP="00B11F07">
      <w:pPr>
        <w:spacing w:after="0" w:line="240" w:lineRule="auto"/>
      </w:pPr>
      <w:r>
        <w:separator/>
      </w:r>
    </w:p>
  </w:endnote>
  <w:endnote w:type="continuationSeparator" w:id="0">
    <w:p w14:paraId="36C1DE6E" w14:textId="77777777" w:rsidR="00257CC0" w:rsidRDefault="00257CC0" w:rsidP="00B11F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yriadPro-Regular">
    <w:altName w:val="Yu Gothic"/>
    <w:panose1 w:val="00000000000000000000"/>
    <w:charset w:val="80"/>
    <w:family w:val="auto"/>
    <w:notTrueType/>
    <w:pitch w:val="default"/>
    <w:sig w:usb0="00000005" w:usb1="08070000" w:usb2="00000010" w:usb3="00000000" w:csb0="00020002" w:csb1="00000000"/>
  </w:font>
  <w:font w:name="Myriad Pro">
    <w:altName w:val="Corbel"/>
    <w:panose1 w:val="00000000000000000000"/>
    <w:charset w:val="00"/>
    <w:family w:val="swiss"/>
    <w:notTrueType/>
    <w:pitch w:val="variable"/>
    <w:sig w:usb0="A00002AF" w:usb1="50002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sz w:val="28"/>
        <w:szCs w:val="28"/>
      </w:rPr>
      <w:id w:val="-1700082606"/>
      <w:docPartObj>
        <w:docPartGallery w:val="Page Numbers (Bottom of Page)"/>
        <w:docPartUnique/>
      </w:docPartObj>
    </w:sdtPr>
    <w:sdtEndPr/>
    <w:sdtContent>
      <w:p w14:paraId="3CDA488E" w14:textId="33D197F8" w:rsidR="00CA2EDB" w:rsidRDefault="00CA2EDB">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eastAsiaTheme="minorEastAsia" w:cs="Times New Roman"/>
          </w:rPr>
          <w:fldChar w:fldCharType="begin"/>
        </w:r>
        <w:r>
          <w:instrText>PAGE    \* MERGEFORMAT</w:instrText>
        </w:r>
        <w:r>
          <w:rPr>
            <w:rFonts w:eastAsiaTheme="minorEastAsia" w:cs="Times New Roman"/>
          </w:rPr>
          <w:fldChar w:fldCharType="separate"/>
        </w:r>
        <w:r w:rsidR="00856454" w:rsidRPr="00856454">
          <w:rPr>
            <w:rFonts w:asciiTheme="majorHAnsi" w:eastAsiaTheme="majorEastAsia" w:hAnsiTheme="majorHAnsi" w:cstheme="majorBidi"/>
            <w:noProof/>
            <w:sz w:val="28"/>
            <w:szCs w:val="28"/>
          </w:rPr>
          <w:t>41</w:t>
        </w:r>
        <w:r>
          <w:rPr>
            <w:rFonts w:asciiTheme="majorHAnsi" w:eastAsiaTheme="majorEastAsia" w:hAnsiTheme="majorHAnsi" w:cstheme="majorBidi"/>
            <w:sz w:val="28"/>
            <w:szCs w:val="28"/>
          </w:rPr>
          <w:fldChar w:fldCharType="end"/>
        </w:r>
      </w:p>
    </w:sdtContent>
  </w:sdt>
  <w:p w14:paraId="1D1E34F9" w14:textId="77777777" w:rsidR="00CA2EDB" w:rsidRDefault="00CA2ED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5AA174" w14:textId="77777777" w:rsidR="00CA2EDB" w:rsidRDefault="00CA2EDB" w:rsidP="001976AE">
    <w:pPr>
      <w:pStyle w:val="Stopka"/>
    </w:pPr>
    <w:r>
      <w:rPr>
        <w:noProof/>
        <w:lang w:eastAsia="pl-PL"/>
      </w:rPr>
      <w:drawing>
        <wp:anchor distT="0" distB="0" distL="114300" distR="114300" simplePos="0" relativeHeight="251661312" behindDoc="0" locked="0" layoutInCell="1" allowOverlap="1" wp14:anchorId="43B7F4DE" wp14:editId="0339BF7F">
          <wp:simplePos x="0" y="0"/>
          <wp:positionH relativeFrom="margin">
            <wp:align>center</wp:align>
          </wp:positionH>
          <wp:positionV relativeFrom="paragraph">
            <wp:posOffset>0</wp:posOffset>
          </wp:positionV>
          <wp:extent cx="5749925" cy="421005"/>
          <wp:effectExtent l="0" t="0" r="3175" b="0"/>
          <wp:wrapNone/>
          <wp:docPr id="3" name="Obraz 3" descr="C:\Users\wojciech.krycki\AppData\Local\Microsoft\Windows\INetCache\Content.Word\Ciag_pozioma_kolor bez tł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ojciech.krycki\AppData\Local\Microsoft\Windows\INetCache\Content.Word\Ciag_pozioma_kolor bez tła.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49925" cy="421005"/>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63B64" w14:textId="77777777" w:rsidR="00257CC0" w:rsidRDefault="00257CC0" w:rsidP="00B11F07">
      <w:pPr>
        <w:spacing w:after="0" w:line="240" w:lineRule="auto"/>
      </w:pPr>
      <w:r>
        <w:separator/>
      </w:r>
    </w:p>
  </w:footnote>
  <w:footnote w:type="continuationSeparator" w:id="0">
    <w:p w14:paraId="369FC425" w14:textId="77777777" w:rsidR="00257CC0" w:rsidRDefault="00257CC0" w:rsidP="00B11F07">
      <w:pPr>
        <w:spacing w:after="0" w:line="240" w:lineRule="auto"/>
      </w:pPr>
      <w:r>
        <w:continuationSeparator/>
      </w:r>
    </w:p>
  </w:footnote>
  <w:footnote w:id="1">
    <w:p w14:paraId="0E951E4D" w14:textId="77777777" w:rsidR="00CA2EDB" w:rsidRPr="00ED7BD3" w:rsidRDefault="00CA2EDB">
      <w:pPr>
        <w:pStyle w:val="Tekstprzypisudolnego"/>
        <w:rPr>
          <w:rFonts w:ascii="Arial" w:hAnsi="Arial" w:cs="Arial"/>
          <w:sz w:val="22"/>
          <w:szCs w:val="22"/>
        </w:rPr>
      </w:pPr>
      <w:r w:rsidRPr="00ED7BD3">
        <w:rPr>
          <w:rStyle w:val="Odwoanieprzypisudolnego"/>
          <w:rFonts w:ascii="Arial" w:hAnsi="Arial" w:cs="Arial"/>
          <w:sz w:val="22"/>
          <w:szCs w:val="22"/>
        </w:rPr>
        <w:footnoteRef/>
      </w:r>
      <w:r w:rsidRPr="00ED7BD3">
        <w:rPr>
          <w:rFonts w:ascii="Arial" w:hAnsi="Arial" w:cs="Arial"/>
          <w:sz w:val="22"/>
          <w:szCs w:val="22"/>
        </w:rPr>
        <w:t xml:space="preserve"> Należy aktywować limit na etapie finalizowania fiszki naboru, bez tej czynności pole nie pojawi się we wniosku.</w:t>
      </w:r>
      <w:r>
        <w:rPr>
          <w:rFonts w:ascii="Arial" w:hAnsi="Arial" w:cs="Arial"/>
          <w:sz w:val="22"/>
          <w:szCs w:val="22"/>
        </w:rPr>
        <w:t xml:space="preserve"> Przypis należy usunąć przygotowując finalną wersję instrukcji.</w:t>
      </w:r>
    </w:p>
  </w:footnote>
  <w:footnote w:id="2">
    <w:p w14:paraId="1B329D82" w14:textId="77777777" w:rsidR="00CA2EDB" w:rsidRPr="00C1256D" w:rsidRDefault="00CA2EDB" w:rsidP="003156E0">
      <w:pPr>
        <w:pStyle w:val="Tekstprzypisudolnego"/>
        <w:spacing w:line="271" w:lineRule="auto"/>
        <w:rPr>
          <w:rFonts w:ascii="Arial" w:hAnsi="Arial" w:cs="Arial"/>
          <w:sz w:val="22"/>
          <w:szCs w:val="22"/>
        </w:rPr>
      </w:pPr>
      <w:r w:rsidRPr="00C1256D">
        <w:rPr>
          <w:rStyle w:val="Odwoanieprzypisudolnego"/>
          <w:rFonts w:ascii="Arial" w:hAnsi="Arial" w:cs="Arial"/>
          <w:sz w:val="22"/>
          <w:szCs w:val="22"/>
        </w:rPr>
        <w:footnoteRef/>
      </w:r>
      <w:r w:rsidRPr="00C1256D">
        <w:rPr>
          <w:rFonts w:ascii="Arial" w:hAnsi="Arial" w:cs="Arial"/>
          <w:sz w:val="22"/>
          <w:szCs w:val="22"/>
        </w:rPr>
        <w:t xml:space="preserve"> Infrastruktura rozumiana jako środki trwałe zgodnie </w:t>
      </w:r>
      <w:r w:rsidRPr="00DC2358">
        <w:rPr>
          <w:rFonts w:ascii="Arial" w:hAnsi="Arial" w:cs="Arial"/>
          <w:sz w:val="22"/>
          <w:szCs w:val="22"/>
        </w:rPr>
        <w:t xml:space="preserve">z art. 3 ust. 1 pkt 15 ustawy z dnia 29 września 1994 r. o rachunkowości </w:t>
      </w:r>
      <w:r w:rsidRPr="00C1256D">
        <w:rPr>
          <w:rFonts w:ascii="Arial" w:hAnsi="Arial" w:cs="Arial"/>
          <w:sz w:val="22"/>
          <w:szCs w:val="22"/>
        </w:rPr>
        <w:t>.</w:t>
      </w:r>
    </w:p>
  </w:footnote>
  <w:footnote w:id="3">
    <w:p w14:paraId="7FD150BA" w14:textId="77777777" w:rsidR="00CA2EDB" w:rsidRPr="00ED7BD3" w:rsidRDefault="00CA2EDB">
      <w:pPr>
        <w:pStyle w:val="Tekstprzypisudolnego"/>
        <w:rPr>
          <w:rFonts w:ascii="Arial" w:hAnsi="Arial" w:cs="Arial"/>
          <w:sz w:val="22"/>
          <w:szCs w:val="22"/>
        </w:rPr>
      </w:pPr>
      <w:r>
        <w:rPr>
          <w:rStyle w:val="Odwoanieprzypisudolnego"/>
        </w:rPr>
        <w:footnoteRef/>
      </w:r>
      <w:r>
        <w:t xml:space="preserve"> </w:t>
      </w:r>
      <w:r>
        <w:rPr>
          <w:rFonts w:ascii="Arial" w:hAnsi="Arial" w:cs="Arial"/>
          <w:sz w:val="22"/>
          <w:szCs w:val="22"/>
        </w:rPr>
        <w:t>Należy za każdym razem uzupełnić zapisy o przykłady adekwatne do konkretnego naboru.</w:t>
      </w:r>
    </w:p>
  </w:footnote>
  <w:footnote w:id="4">
    <w:p w14:paraId="1C12DADF" w14:textId="6FE4FEF1" w:rsidR="00CA2EDB" w:rsidDel="004E1902" w:rsidRDefault="00CA2EDB">
      <w:pPr>
        <w:pStyle w:val="Tekstprzypisudolnego"/>
        <w:rPr>
          <w:del w:id="19" w:author="Pietnicka Marta" w:date="2023-12-08T11:24:00Z"/>
        </w:rPr>
      </w:pPr>
    </w:p>
  </w:footnote>
  <w:footnote w:id="5">
    <w:p w14:paraId="1A1D4C5C" w14:textId="04810ABF" w:rsidR="00CA2EDB" w:rsidRPr="0088745B" w:rsidDel="004E1902" w:rsidRDefault="00CA2EDB">
      <w:pPr>
        <w:pStyle w:val="Tekstprzypisudolnego"/>
        <w:rPr>
          <w:del w:id="25" w:author="Pietnicka Marta" w:date="2023-12-08T11:28:00Z"/>
          <w:rFonts w:ascii="Arial" w:hAnsi="Arial" w:cs="Arial"/>
          <w:sz w:val="22"/>
          <w:szCs w:val="22"/>
        </w:rPr>
      </w:pPr>
    </w:p>
  </w:footnote>
  <w:footnote w:id="6">
    <w:p w14:paraId="2EBEE2DC" w14:textId="77777777" w:rsidR="00CA2EDB" w:rsidRDefault="00CA2E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0DC04E" w14:textId="77777777" w:rsidR="00CA2EDB" w:rsidRDefault="00CA2EDB" w:rsidP="00F15790">
    <w:pPr>
      <w:pStyle w:val="Nagwek"/>
    </w:pPr>
    <w:r>
      <w:rPr>
        <w:rFonts w:ascii="Open Sans" w:hAnsi="Open Sans" w:cs="Open Sans"/>
        <w:b/>
        <w:noProof/>
        <w:sz w:val="22"/>
        <w:szCs w:val="22"/>
        <w:lang w:val="pl-PL"/>
      </w:rPr>
      <mc:AlternateContent>
        <mc:Choice Requires="wpg">
          <w:drawing>
            <wp:anchor distT="0" distB="0" distL="114300" distR="114300" simplePos="0" relativeHeight="251659264" behindDoc="1" locked="0" layoutInCell="1" allowOverlap="1" wp14:anchorId="0ADEDB2C" wp14:editId="228AD91D">
              <wp:simplePos x="0" y="0"/>
              <wp:positionH relativeFrom="column">
                <wp:posOffset>-903181</wp:posOffset>
              </wp:positionH>
              <wp:positionV relativeFrom="paragraph">
                <wp:posOffset>-443810</wp:posOffset>
              </wp:positionV>
              <wp:extent cx="7562266" cy="9935860"/>
              <wp:effectExtent l="0" t="0" r="635" b="8255"/>
              <wp:wrapNone/>
              <wp:docPr id="4" name="Grupa 4"/>
              <wp:cNvGraphicFramePr/>
              <a:graphic xmlns:a="http://schemas.openxmlformats.org/drawingml/2006/main">
                <a:graphicData uri="http://schemas.microsoft.com/office/word/2010/wordprocessingGroup">
                  <wpg:wgp>
                    <wpg:cNvGrpSpPr/>
                    <wpg:grpSpPr>
                      <a:xfrm>
                        <a:off x="0" y="0"/>
                        <a:ext cx="7562266" cy="9935860"/>
                        <a:chOff x="0" y="0"/>
                        <a:chExt cx="7562266" cy="9935860"/>
                      </a:xfrm>
                    </wpg:grpSpPr>
                    <wps:wsp>
                      <wps:cNvPr id="7" name="Prostokąt 7"/>
                      <wps:cNvSpPr/>
                      <wps:spPr>
                        <a:xfrm>
                          <a:off x="437566" y="2877835"/>
                          <a:ext cx="7124700" cy="7058025"/>
                        </a:xfrm>
                        <a:prstGeom prst="rect">
                          <a:avLst/>
                        </a:prstGeom>
                        <a:solidFill>
                          <a:srgbClr val="A6D4F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1" name="Obraz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5461635" cy="3794125"/>
                        </a:xfrm>
                        <a:prstGeom prst="rect">
                          <a:avLst/>
                        </a:prstGeom>
                      </pic:spPr>
                    </pic:pic>
                  </wpg:wgp>
                </a:graphicData>
              </a:graphic>
            </wp:anchor>
          </w:drawing>
        </mc:Choice>
        <mc:Fallback>
          <w:pict>
            <v:group w14:anchorId="59BD057D" id="Grupa 4" o:spid="_x0000_s1026" style="position:absolute;margin-left:-71.1pt;margin-top:-34.95pt;width:595.45pt;height:782.35pt;z-index:-251657216" coordsize="75622,9935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">
              <v:rect id="Prostokąt 7" o:spid="_x0000_s1027" style="position:absolute;left:4375;top:28778;width:71247;height:705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" fillcolor="#a6d4ff" stroked="f"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s1028" type="#_x0000_t75" style="position:absolute;width:54616;height:3794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">
                <v:imagedata r:id="rId2" o:title=""/>
                <v:path arrowok="t"/>
              </v:shape>
            </v:group>
          </w:pict>
        </mc:Fallback>
      </mc:AlternateContent>
    </w:r>
  </w:p>
  <w:p w14:paraId="2D974B60" w14:textId="77777777" w:rsidR="00CA2EDB" w:rsidRDefault="00CA2ED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51F6112"/>
    <w:multiLevelType w:val="hybridMultilevel"/>
    <w:tmpl w:val="4B0D4DB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CEB59885"/>
    <w:multiLevelType w:val="hybridMultilevel"/>
    <w:tmpl w:val="3D4265E1"/>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3F2B5C"/>
    <w:multiLevelType w:val="hybridMultilevel"/>
    <w:tmpl w:val="51602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1EB4884"/>
    <w:multiLevelType w:val="hybridMultilevel"/>
    <w:tmpl w:val="38E04928"/>
    <w:lvl w:ilvl="0" w:tplc="F5D244E4">
      <w:start w:val="1"/>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A06193"/>
    <w:multiLevelType w:val="hybridMultilevel"/>
    <w:tmpl w:val="113A5C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2A22521"/>
    <w:multiLevelType w:val="hybridMultilevel"/>
    <w:tmpl w:val="40A0AB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2CF76D8"/>
    <w:multiLevelType w:val="hybridMultilevel"/>
    <w:tmpl w:val="31B0BA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045E42A2"/>
    <w:multiLevelType w:val="hybridMultilevel"/>
    <w:tmpl w:val="D32E43E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D422E5"/>
    <w:multiLevelType w:val="hybridMultilevel"/>
    <w:tmpl w:val="ACA003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74641CC"/>
    <w:multiLevelType w:val="hybridMultilevel"/>
    <w:tmpl w:val="C8DE8AC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B5B5235"/>
    <w:multiLevelType w:val="hybridMultilevel"/>
    <w:tmpl w:val="17C08E9E"/>
    <w:lvl w:ilvl="0" w:tplc="57107BD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B7A69C8"/>
    <w:multiLevelType w:val="hybridMultilevel"/>
    <w:tmpl w:val="B9B0365A"/>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0B83544F"/>
    <w:multiLevelType w:val="hybridMultilevel"/>
    <w:tmpl w:val="60E0F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0315B2D"/>
    <w:multiLevelType w:val="hybridMultilevel"/>
    <w:tmpl w:val="24623026"/>
    <w:lvl w:ilvl="0" w:tplc="0415000F">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120D29AA"/>
    <w:multiLevelType w:val="hybridMultilevel"/>
    <w:tmpl w:val="1930CE7A"/>
    <w:lvl w:ilvl="0" w:tplc="6894821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3642549"/>
    <w:multiLevelType w:val="hybridMultilevel"/>
    <w:tmpl w:val="4BE4F362"/>
    <w:lvl w:ilvl="0" w:tplc="00000009">
      <w:start w:val="1"/>
      <w:numFmt w:val="bullet"/>
      <w:lvlText w:val=""/>
      <w:lvlJc w:val="left"/>
      <w:pPr>
        <w:ind w:left="720" w:hanging="360"/>
      </w:pPr>
      <w:rPr>
        <w:rFonts w:ascii="Symbol" w:hAnsi="Symbol" w:cs="Symbol" w:hint="default"/>
        <w:i/>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5342BCF"/>
    <w:multiLevelType w:val="hybridMultilevel"/>
    <w:tmpl w:val="0D827DD6"/>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89C45C7"/>
    <w:multiLevelType w:val="hybridMultilevel"/>
    <w:tmpl w:val="6FBA96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8F5217D"/>
    <w:multiLevelType w:val="hybridMultilevel"/>
    <w:tmpl w:val="FD80DC02"/>
    <w:lvl w:ilvl="0" w:tplc="6B9A88B4">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A740C10"/>
    <w:multiLevelType w:val="hybridMultilevel"/>
    <w:tmpl w:val="C3E6FBC2"/>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B45674E"/>
    <w:multiLevelType w:val="hybridMultilevel"/>
    <w:tmpl w:val="D1ECFE0C"/>
    <w:lvl w:ilvl="0" w:tplc="57107BDE">
      <w:start w:val="1"/>
      <w:numFmt w:val="bullet"/>
      <w:lvlText w:val=""/>
      <w:lvlJc w:val="left"/>
      <w:pPr>
        <w:ind w:left="720" w:hanging="360"/>
      </w:pPr>
      <w:rPr>
        <w:rFonts w:ascii="Symbol" w:hAnsi="Symbol" w:hint="default"/>
      </w:rPr>
    </w:lvl>
    <w:lvl w:ilvl="1" w:tplc="68EA44B8">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B7043C6"/>
    <w:multiLevelType w:val="hybridMultilevel"/>
    <w:tmpl w:val="6EAE8CA4"/>
    <w:lvl w:ilvl="0" w:tplc="11D209CE">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DF62DDF"/>
    <w:multiLevelType w:val="hybridMultilevel"/>
    <w:tmpl w:val="0C3828A6"/>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1E6B24D5"/>
    <w:multiLevelType w:val="hybridMultilevel"/>
    <w:tmpl w:val="06C63606"/>
    <w:lvl w:ilvl="0" w:tplc="57107BDE">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1EBE0558"/>
    <w:multiLevelType w:val="hybridMultilevel"/>
    <w:tmpl w:val="865ABF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1ED0496B"/>
    <w:multiLevelType w:val="hybridMultilevel"/>
    <w:tmpl w:val="9F0E862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424F06"/>
    <w:multiLevelType w:val="hybridMultilevel"/>
    <w:tmpl w:val="CC764BE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203B3489"/>
    <w:multiLevelType w:val="hybridMultilevel"/>
    <w:tmpl w:val="2DC2DC3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8" w15:restartNumberingAfterBreak="0">
    <w:nsid w:val="22513B2D"/>
    <w:multiLevelType w:val="hybridMultilevel"/>
    <w:tmpl w:val="EF3EC978"/>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4F61F05"/>
    <w:multiLevelType w:val="hybridMultilevel"/>
    <w:tmpl w:val="0302E3A0"/>
    <w:lvl w:ilvl="0" w:tplc="132AB984">
      <w:start w:val="1"/>
      <w:numFmt w:val="lowerLetter"/>
      <w:lvlText w:val="%1)"/>
      <w:lvlJc w:val="left"/>
      <w:pPr>
        <w:tabs>
          <w:tab w:val="num" w:pos="810"/>
        </w:tabs>
        <w:ind w:left="810" w:hanging="360"/>
      </w:pPr>
      <w:rPr>
        <w:rFonts w:hint="default"/>
        <w:i w:val="0"/>
        <w:color w:val="auto"/>
        <w:sz w:val="22"/>
        <w:szCs w:val="22"/>
      </w:rPr>
    </w:lvl>
    <w:lvl w:ilvl="1" w:tplc="04150019" w:tentative="1">
      <w:start w:val="1"/>
      <w:numFmt w:val="lowerLetter"/>
      <w:lvlText w:val="%2."/>
      <w:lvlJc w:val="left"/>
      <w:pPr>
        <w:tabs>
          <w:tab w:val="num" w:pos="1530"/>
        </w:tabs>
        <w:ind w:left="1530" w:hanging="360"/>
      </w:pPr>
    </w:lvl>
    <w:lvl w:ilvl="2" w:tplc="0415001B" w:tentative="1">
      <w:start w:val="1"/>
      <w:numFmt w:val="lowerRoman"/>
      <w:lvlText w:val="%3."/>
      <w:lvlJc w:val="right"/>
      <w:pPr>
        <w:tabs>
          <w:tab w:val="num" w:pos="2250"/>
        </w:tabs>
        <w:ind w:left="2250" w:hanging="180"/>
      </w:pPr>
    </w:lvl>
    <w:lvl w:ilvl="3" w:tplc="0415000F" w:tentative="1">
      <w:start w:val="1"/>
      <w:numFmt w:val="decimal"/>
      <w:lvlText w:val="%4."/>
      <w:lvlJc w:val="left"/>
      <w:pPr>
        <w:tabs>
          <w:tab w:val="num" w:pos="2970"/>
        </w:tabs>
        <w:ind w:left="2970" w:hanging="360"/>
      </w:pPr>
    </w:lvl>
    <w:lvl w:ilvl="4" w:tplc="04150019" w:tentative="1">
      <w:start w:val="1"/>
      <w:numFmt w:val="lowerLetter"/>
      <w:lvlText w:val="%5."/>
      <w:lvlJc w:val="left"/>
      <w:pPr>
        <w:tabs>
          <w:tab w:val="num" w:pos="3690"/>
        </w:tabs>
        <w:ind w:left="3690" w:hanging="360"/>
      </w:pPr>
    </w:lvl>
    <w:lvl w:ilvl="5" w:tplc="0415001B" w:tentative="1">
      <w:start w:val="1"/>
      <w:numFmt w:val="lowerRoman"/>
      <w:lvlText w:val="%6."/>
      <w:lvlJc w:val="right"/>
      <w:pPr>
        <w:tabs>
          <w:tab w:val="num" w:pos="4410"/>
        </w:tabs>
        <w:ind w:left="4410" w:hanging="180"/>
      </w:pPr>
    </w:lvl>
    <w:lvl w:ilvl="6" w:tplc="0415000F" w:tentative="1">
      <w:start w:val="1"/>
      <w:numFmt w:val="decimal"/>
      <w:lvlText w:val="%7."/>
      <w:lvlJc w:val="left"/>
      <w:pPr>
        <w:tabs>
          <w:tab w:val="num" w:pos="5130"/>
        </w:tabs>
        <w:ind w:left="5130" w:hanging="360"/>
      </w:pPr>
    </w:lvl>
    <w:lvl w:ilvl="7" w:tplc="04150019" w:tentative="1">
      <w:start w:val="1"/>
      <w:numFmt w:val="lowerLetter"/>
      <w:lvlText w:val="%8."/>
      <w:lvlJc w:val="left"/>
      <w:pPr>
        <w:tabs>
          <w:tab w:val="num" w:pos="5850"/>
        </w:tabs>
        <w:ind w:left="5850" w:hanging="360"/>
      </w:pPr>
    </w:lvl>
    <w:lvl w:ilvl="8" w:tplc="0415001B" w:tentative="1">
      <w:start w:val="1"/>
      <w:numFmt w:val="lowerRoman"/>
      <w:lvlText w:val="%9."/>
      <w:lvlJc w:val="right"/>
      <w:pPr>
        <w:tabs>
          <w:tab w:val="num" w:pos="6570"/>
        </w:tabs>
        <w:ind w:left="6570" w:hanging="180"/>
      </w:pPr>
    </w:lvl>
  </w:abstractNum>
  <w:abstractNum w:abstractNumId="30" w15:restartNumberingAfterBreak="0">
    <w:nsid w:val="260A7D51"/>
    <w:multiLevelType w:val="hybridMultilevel"/>
    <w:tmpl w:val="D61A53EA"/>
    <w:lvl w:ilvl="0" w:tplc="6FF2EFFA">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2B8836C8"/>
    <w:multiLevelType w:val="hybridMultilevel"/>
    <w:tmpl w:val="C400A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DFB23D3"/>
    <w:multiLevelType w:val="hybridMultilevel"/>
    <w:tmpl w:val="02DADC66"/>
    <w:lvl w:ilvl="0" w:tplc="68EA44B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EAC47F7"/>
    <w:multiLevelType w:val="hybridMultilevel"/>
    <w:tmpl w:val="B0EE07F2"/>
    <w:lvl w:ilvl="0" w:tplc="3190B96A">
      <w:start w:val="5"/>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0C529DE"/>
    <w:multiLevelType w:val="hybridMultilevel"/>
    <w:tmpl w:val="6B787498"/>
    <w:lvl w:ilvl="0" w:tplc="5F86ED56">
      <w:start w:val="1"/>
      <w:numFmt w:val="decimal"/>
      <w:lvlText w:val="%1."/>
      <w:lvlJc w:val="left"/>
      <w:pPr>
        <w:ind w:left="720" w:hanging="360"/>
      </w:pPr>
      <w:rPr>
        <w:rFonts w:ascii="Arial" w:hAnsi="Arial" w:cs="Arial"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24E29DD"/>
    <w:multiLevelType w:val="hybridMultilevel"/>
    <w:tmpl w:val="33B29EBC"/>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C4151E4"/>
    <w:multiLevelType w:val="hybridMultilevel"/>
    <w:tmpl w:val="BE066ED2"/>
    <w:lvl w:ilvl="0" w:tplc="64C8D764">
      <w:numFmt w:val="bullet"/>
      <w:lvlText w:val="•"/>
      <w:lvlJc w:val="left"/>
      <w:pPr>
        <w:ind w:left="1065" w:hanging="705"/>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3C8C0DFA"/>
    <w:multiLevelType w:val="hybridMultilevel"/>
    <w:tmpl w:val="F9C8305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CC63238"/>
    <w:multiLevelType w:val="hybridMultilevel"/>
    <w:tmpl w:val="61AA4252"/>
    <w:lvl w:ilvl="0" w:tplc="04150001">
      <w:start w:val="1"/>
      <w:numFmt w:val="bullet"/>
      <w:lvlText w:val=""/>
      <w:lvlJc w:val="left"/>
      <w:pPr>
        <w:ind w:left="720" w:hanging="360"/>
      </w:pPr>
      <w:rPr>
        <w:rFonts w:ascii="Symbol" w:hAnsi="Symbol" w:hint="default"/>
      </w:rPr>
    </w:lvl>
    <w:lvl w:ilvl="1" w:tplc="A0D69D76">
      <w:numFmt w:val="bullet"/>
      <w:lvlText w:val="•"/>
      <w:lvlJc w:val="left"/>
      <w:pPr>
        <w:ind w:left="1785" w:hanging="705"/>
      </w:pPr>
      <w:rPr>
        <w:rFonts w:ascii="Arial" w:eastAsiaTheme="minorHAnsi"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3D384E64"/>
    <w:multiLevelType w:val="hybridMultilevel"/>
    <w:tmpl w:val="BE5088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4362C3"/>
    <w:multiLevelType w:val="hybridMultilevel"/>
    <w:tmpl w:val="52FA92F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440B17AA"/>
    <w:multiLevelType w:val="multilevel"/>
    <w:tmpl w:val="AF84F3C4"/>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ascii="Arial" w:hAnsi="Arial" w:cs="Aria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6920D29"/>
    <w:multiLevelType w:val="hybridMultilevel"/>
    <w:tmpl w:val="0FA815FC"/>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46EA5318"/>
    <w:multiLevelType w:val="hybridMultilevel"/>
    <w:tmpl w:val="0D0CFF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88A0B53"/>
    <w:multiLevelType w:val="hybridMultilevel"/>
    <w:tmpl w:val="7572F8B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9685944"/>
    <w:multiLevelType w:val="hybridMultilevel"/>
    <w:tmpl w:val="018CC2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4D347E16"/>
    <w:multiLevelType w:val="hybridMultilevel"/>
    <w:tmpl w:val="BC3CFF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4D807CDF"/>
    <w:multiLevelType w:val="hybridMultilevel"/>
    <w:tmpl w:val="91CE2E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E5545D8"/>
    <w:multiLevelType w:val="hybridMultilevel"/>
    <w:tmpl w:val="0B7A9E0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EAD17EC"/>
    <w:multiLevelType w:val="hybridMultilevel"/>
    <w:tmpl w:val="D76CC1B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F286524"/>
    <w:multiLevelType w:val="hybridMultilevel"/>
    <w:tmpl w:val="FCD653EA"/>
    <w:lvl w:ilvl="0" w:tplc="9FCCC8D4">
      <w:numFmt w:val="bullet"/>
      <w:lvlText w:val="•"/>
      <w:lvlJc w:val="left"/>
      <w:pPr>
        <w:ind w:left="720" w:hanging="360"/>
      </w:pPr>
      <w:rPr>
        <w:rFonts w:ascii="Arial" w:eastAsiaTheme="minorHAnsi"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55B424E7"/>
    <w:multiLevelType w:val="hybridMultilevel"/>
    <w:tmpl w:val="5B0AFC5C"/>
    <w:lvl w:ilvl="0" w:tplc="57107BD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59304C89"/>
    <w:multiLevelType w:val="hybridMultilevel"/>
    <w:tmpl w:val="741230F4"/>
    <w:lvl w:ilvl="0" w:tplc="1D98C546">
      <w:start w:val="5"/>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9596685"/>
    <w:multiLevelType w:val="hybridMultilevel"/>
    <w:tmpl w:val="B866C0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15:restartNumberingAfterBreak="0">
    <w:nsid w:val="5A2F7586"/>
    <w:multiLevelType w:val="hybridMultilevel"/>
    <w:tmpl w:val="DABABE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DA2A29"/>
    <w:multiLevelType w:val="hybridMultilevel"/>
    <w:tmpl w:val="A1FA9E26"/>
    <w:lvl w:ilvl="0" w:tplc="1D98C546">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D6E15F6"/>
    <w:multiLevelType w:val="hybridMultilevel"/>
    <w:tmpl w:val="7CD4653E"/>
    <w:lvl w:ilvl="0" w:tplc="CBA62966">
      <w:start w:val="2"/>
      <w:numFmt w:val="decimal"/>
      <w:lvlText w:val="%1."/>
      <w:lvlJc w:val="left"/>
      <w:pPr>
        <w:ind w:left="720" w:hanging="360"/>
      </w:pPr>
      <w:rPr>
        <w:rFonts w:ascii="Arial" w:eastAsia="Times New Roman" w:hAnsi="Arial"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FE115E9"/>
    <w:multiLevelType w:val="hybridMultilevel"/>
    <w:tmpl w:val="262E33FA"/>
    <w:lvl w:ilvl="0" w:tplc="6CBA83D4">
      <w:start w:val="1"/>
      <w:numFmt w:val="decimal"/>
      <w:lvlText w:val="%1."/>
      <w:lvlJc w:val="left"/>
      <w:pPr>
        <w:ind w:left="717" w:hanging="360"/>
      </w:pPr>
      <w:rPr>
        <w:rFonts w:hint="default"/>
        <w:b w:val="0"/>
      </w:rPr>
    </w:lvl>
    <w:lvl w:ilvl="1" w:tplc="04150003">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58" w15:restartNumberingAfterBreak="0">
    <w:nsid w:val="60E61B22"/>
    <w:multiLevelType w:val="hybridMultilevel"/>
    <w:tmpl w:val="1640FC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645554AF"/>
    <w:multiLevelType w:val="hybridMultilevel"/>
    <w:tmpl w:val="7ECCC3EA"/>
    <w:lvl w:ilvl="0" w:tplc="0938251A">
      <w:start w:val="1"/>
      <w:numFmt w:val="decimal"/>
      <w:lvlText w:val="5.1.12.%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49C7128"/>
    <w:multiLevelType w:val="hybridMultilevel"/>
    <w:tmpl w:val="C5EA23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67E3377E"/>
    <w:multiLevelType w:val="hybridMultilevel"/>
    <w:tmpl w:val="07BC1770"/>
    <w:lvl w:ilvl="0" w:tplc="C066C2E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6F991AC8"/>
    <w:multiLevelType w:val="hybridMultilevel"/>
    <w:tmpl w:val="370E6C06"/>
    <w:lvl w:ilvl="0" w:tplc="3FC02FD8">
      <w:start w:val="1"/>
      <w:numFmt w:val="bullet"/>
      <w:lvlText w:val="­"/>
      <w:lvlJc w:val="left"/>
      <w:pPr>
        <w:ind w:left="720" w:hanging="360"/>
      </w:pPr>
      <w:rPr>
        <w:rFonts w:ascii="Courier New" w:hAnsi="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71773612"/>
    <w:multiLevelType w:val="hybridMultilevel"/>
    <w:tmpl w:val="1F14A6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74FD6AC5"/>
    <w:multiLevelType w:val="hybridMultilevel"/>
    <w:tmpl w:val="B934B56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75396F1A"/>
    <w:multiLevelType w:val="hybridMultilevel"/>
    <w:tmpl w:val="0A2A4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6" w15:restartNumberingAfterBreak="0">
    <w:nsid w:val="75464CF1"/>
    <w:multiLevelType w:val="hybridMultilevel"/>
    <w:tmpl w:val="0A5814C6"/>
    <w:lvl w:ilvl="0" w:tplc="63809F9E">
      <w:start w:val="1"/>
      <w:numFmt w:val="decimal"/>
      <w:lvlText w:val="%1."/>
      <w:lvlJc w:val="left"/>
      <w:pPr>
        <w:tabs>
          <w:tab w:val="num" w:pos="720"/>
        </w:tabs>
        <w:ind w:left="720" w:hanging="360"/>
      </w:pPr>
    </w:lvl>
    <w:lvl w:ilvl="1" w:tplc="02AE4846" w:tentative="1">
      <w:start w:val="1"/>
      <w:numFmt w:val="decimal"/>
      <w:lvlText w:val="%2."/>
      <w:lvlJc w:val="left"/>
      <w:pPr>
        <w:tabs>
          <w:tab w:val="num" w:pos="1440"/>
        </w:tabs>
        <w:ind w:left="1440" w:hanging="360"/>
      </w:pPr>
    </w:lvl>
    <w:lvl w:ilvl="2" w:tplc="2B863C74" w:tentative="1">
      <w:start w:val="1"/>
      <w:numFmt w:val="decimal"/>
      <w:lvlText w:val="%3."/>
      <w:lvlJc w:val="left"/>
      <w:pPr>
        <w:tabs>
          <w:tab w:val="num" w:pos="2160"/>
        </w:tabs>
        <w:ind w:left="2160" w:hanging="360"/>
      </w:pPr>
    </w:lvl>
    <w:lvl w:ilvl="3" w:tplc="B73E4490" w:tentative="1">
      <w:start w:val="1"/>
      <w:numFmt w:val="decimal"/>
      <w:lvlText w:val="%4."/>
      <w:lvlJc w:val="left"/>
      <w:pPr>
        <w:tabs>
          <w:tab w:val="num" w:pos="2880"/>
        </w:tabs>
        <w:ind w:left="2880" w:hanging="360"/>
      </w:pPr>
    </w:lvl>
    <w:lvl w:ilvl="4" w:tplc="A966192A" w:tentative="1">
      <w:start w:val="1"/>
      <w:numFmt w:val="decimal"/>
      <w:lvlText w:val="%5."/>
      <w:lvlJc w:val="left"/>
      <w:pPr>
        <w:tabs>
          <w:tab w:val="num" w:pos="3600"/>
        </w:tabs>
        <w:ind w:left="3600" w:hanging="360"/>
      </w:pPr>
    </w:lvl>
    <w:lvl w:ilvl="5" w:tplc="B2AC2126" w:tentative="1">
      <w:start w:val="1"/>
      <w:numFmt w:val="decimal"/>
      <w:lvlText w:val="%6."/>
      <w:lvlJc w:val="left"/>
      <w:pPr>
        <w:tabs>
          <w:tab w:val="num" w:pos="4320"/>
        </w:tabs>
        <w:ind w:left="4320" w:hanging="360"/>
      </w:pPr>
    </w:lvl>
    <w:lvl w:ilvl="6" w:tplc="2F9A97F6" w:tentative="1">
      <w:start w:val="1"/>
      <w:numFmt w:val="decimal"/>
      <w:lvlText w:val="%7."/>
      <w:lvlJc w:val="left"/>
      <w:pPr>
        <w:tabs>
          <w:tab w:val="num" w:pos="5040"/>
        </w:tabs>
        <w:ind w:left="5040" w:hanging="360"/>
      </w:pPr>
    </w:lvl>
    <w:lvl w:ilvl="7" w:tplc="35263F52" w:tentative="1">
      <w:start w:val="1"/>
      <w:numFmt w:val="decimal"/>
      <w:lvlText w:val="%8."/>
      <w:lvlJc w:val="left"/>
      <w:pPr>
        <w:tabs>
          <w:tab w:val="num" w:pos="5760"/>
        </w:tabs>
        <w:ind w:left="5760" w:hanging="360"/>
      </w:pPr>
    </w:lvl>
    <w:lvl w:ilvl="8" w:tplc="950ED80A" w:tentative="1">
      <w:start w:val="1"/>
      <w:numFmt w:val="decimal"/>
      <w:lvlText w:val="%9."/>
      <w:lvlJc w:val="left"/>
      <w:pPr>
        <w:tabs>
          <w:tab w:val="num" w:pos="6480"/>
        </w:tabs>
        <w:ind w:left="6480" w:hanging="360"/>
      </w:pPr>
    </w:lvl>
  </w:abstractNum>
  <w:abstractNum w:abstractNumId="67" w15:restartNumberingAfterBreak="0">
    <w:nsid w:val="76A61DE3"/>
    <w:multiLevelType w:val="hybridMultilevel"/>
    <w:tmpl w:val="34D09A2E"/>
    <w:lvl w:ilvl="0" w:tplc="12A21B78">
      <w:start w:val="1"/>
      <w:numFmt w:val="lowerLetter"/>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7CDE2744"/>
    <w:multiLevelType w:val="hybridMultilevel"/>
    <w:tmpl w:val="2BD620AA"/>
    <w:lvl w:ilvl="0" w:tplc="F2CAE380">
      <w:start w:val="1"/>
      <w:numFmt w:val="lowerLetter"/>
      <w:lvlText w:val="%1)"/>
      <w:lvlJc w:val="left"/>
      <w:pPr>
        <w:ind w:left="1069" w:hanging="360"/>
      </w:pPr>
      <w:rPr>
        <w:rFonts w:hint="default"/>
      </w:rPr>
    </w:lvl>
    <w:lvl w:ilvl="1" w:tplc="5B02E4C0">
      <w:start w:val="1"/>
      <w:numFmt w:val="bullet"/>
      <w:lvlText w:val="-"/>
      <w:lvlJc w:val="left"/>
      <w:pPr>
        <w:ind w:left="-2467" w:hanging="360"/>
      </w:pPr>
      <w:rPr>
        <w:rFonts w:ascii="Arial" w:eastAsia="Times New Roman" w:hAnsi="Arial" w:cs="Arial" w:hint="default"/>
      </w:rPr>
    </w:lvl>
    <w:lvl w:ilvl="2" w:tplc="0415001B" w:tentative="1">
      <w:start w:val="1"/>
      <w:numFmt w:val="lowerRoman"/>
      <w:lvlText w:val="%3."/>
      <w:lvlJc w:val="right"/>
      <w:pPr>
        <w:ind w:left="-1747" w:hanging="180"/>
      </w:pPr>
    </w:lvl>
    <w:lvl w:ilvl="3" w:tplc="0415000F">
      <w:start w:val="1"/>
      <w:numFmt w:val="decimal"/>
      <w:lvlText w:val="%4."/>
      <w:lvlJc w:val="left"/>
      <w:pPr>
        <w:ind w:left="-1027" w:hanging="360"/>
      </w:pPr>
    </w:lvl>
    <w:lvl w:ilvl="4" w:tplc="04150019">
      <w:start w:val="1"/>
      <w:numFmt w:val="lowerLetter"/>
      <w:lvlText w:val="%5."/>
      <w:lvlJc w:val="left"/>
      <w:pPr>
        <w:ind w:left="-307" w:hanging="360"/>
      </w:pPr>
    </w:lvl>
    <w:lvl w:ilvl="5" w:tplc="0415001B">
      <w:start w:val="1"/>
      <w:numFmt w:val="lowerRoman"/>
      <w:lvlText w:val="%6."/>
      <w:lvlJc w:val="right"/>
      <w:pPr>
        <w:ind w:left="413" w:hanging="180"/>
      </w:pPr>
    </w:lvl>
    <w:lvl w:ilvl="6" w:tplc="88ACA778">
      <w:start w:val="1"/>
      <w:numFmt w:val="decimal"/>
      <w:lvlText w:val="%7."/>
      <w:lvlJc w:val="left"/>
      <w:pPr>
        <w:ind w:left="1133" w:hanging="360"/>
      </w:pPr>
      <w:rPr>
        <w:b w:val="0"/>
      </w:rPr>
    </w:lvl>
    <w:lvl w:ilvl="7" w:tplc="04150019" w:tentative="1">
      <w:start w:val="1"/>
      <w:numFmt w:val="lowerLetter"/>
      <w:lvlText w:val="%8."/>
      <w:lvlJc w:val="left"/>
      <w:pPr>
        <w:ind w:left="1853" w:hanging="360"/>
      </w:pPr>
    </w:lvl>
    <w:lvl w:ilvl="8" w:tplc="0415001B" w:tentative="1">
      <w:start w:val="1"/>
      <w:numFmt w:val="lowerRoman"/>
      <w:lvlText w:val="%9."/>
      <w:lvlJc w:val="right"/>
      <w:pPr>
        <w:ind w:left="2573" w:hanging="180"/>
      </w:pPr>
    </w:lvl>
  </w:abstractNum>
  <w:abstractNum w:abstractNumId="69" w15:restartNumberingAfterBreak="0">
    <w:nsid w:val="7EF83507"/>
    <w:multiLevelType w:val="hybridMultilevel"/>
    <w:tmpl w:val="9E92C2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87842">
    <w:abstractNumId w:val="14"/>
  </w:num>
  <w:num w:numId="2" w16cid:durableId="1583367911">
    <w:abstractNumId w:val="28"/>
  </w:num>
  <w:num w:numId="3" w16cid:durableId="203755148">
    <w:abstractNumId w:val="52"/>
  </w:num>
  <w:num w:numId="4" w16cid:durableId="596717256">
    <w:abstractNumId w:val="8"/>
  </w:num>
  <w:num w:numId="5" w16cid:durableId="1252667689">
    <w:abstractNumId w:val="5"/>
  </w:num>
  <w:num w:numId="6" w16cid:durableId="1849564819">
    <w:abstractNumId w:val="31"/>
  </w:num>
  <w:num w:numId="7" w16cid:durableId="1366059160">
    <w:abstractNumId w:val="57"/>
  </w:num>
  <w:num w:numId="8" w16cid:durableId="1677925187">
    <w:abstractNumId w:val="46"/>
  </w:num>
  <w:num w:numId="9" w16cid:durableId="1515805464">
    <w:abstractNumId w:val="6"/>
  </w:num>
  <w:num w:numId="10" w16cid:durableId="554393023">
    <w:abstractNumId w:val="36"/>
  </w:num>
  <w:num w:numId="11" w16cid:durableId="1122264958">
    <w:abstractNumId w:val="29"/>
  </w:num>
  <w:num w:numId="12" w16cid:durableId="543178627">
    <w:abstractNumId w:val="48"/>
  </w:num>
  <w:num w:numId="13" w16cid:durableId="1138112588">
    <w:abstractNumId w:val="58"/>
  </w:num>
  <w:num w:numId="14" w16cid:durableId="1774939202">
    <w:abstractNumId w:val="30"/>
  </w:num>
  <w:num w:numId="15" w16cid:durableId="1287808143">
    <w:abstractNumId w:val="38"/>
  </w:num>
  <w:num w:numId="16" w16cid:durableId="598685100">
    <w:abstractNumId w:val="50"/>
  </w:num>
  <w:num w:numId="17" w16cid:durableId="1563784030">
    <w:abstractNumId w:val="0"/>
  </w:num>
  <w:num w:numId="18" w16cid:durableId="34543318">
    <w:abstractNumId w:val="1"/>
  </w:num>
  <w:num w:numId="19" w16cid:durableId="435753150">
    <w:abstractNumId w:val="40"/>
  </w:num>
  <w:num w:numId="20" w16cid:durableId="636573290">
    <w:abstractNumId w:val="9"/>
  </w:num>
  <w:num w:numId="21" w16cid:durableId="547881046">
    <w:abstractNumId w:val="22"/>
  </w:num>
  <w:num w:numId="22" w16cid:durableId="1424910693">
    <w:abstractNumId w:val="3"/>
  </w:num>
  <w:num w:numId="23" w16cid:durableId="684407517">
    <w:abstractNumId w:val="66"/>
  </w:num>
  <w:num w:numId="24" w16cid:durableId="540555129">
    <w:abstractNumId w:val="51"/>
  </w:num>
  <w:num w:numId="25" w16cid:durableId="963461605">
    <w:abstractNumId w:val="60"/>
  </w:num>
  <w:num w:numId="26" w16cid:durableId="868953103">
    <w:abstractNumId w:val="42"/>
  </w:num>
  <w:num w:numId="27" w16cid:durableId="76709043">
    <w:abstractNumId w:val="59"/>
  </w:num>
  <w:num w:numId="28" w16cid:durableId="393820327">
    <w:abstractNumId w:val="26"/>
  </w:num>
  <w:num w:numId="29" w16cid:durableId="451485373">
    <w:abstractNumId w:val="34"/>
  </w:num>
  <w:num w:numId="30" w16cid:durableId="1618565231">
    <w:abstractNumId w:val="18"/>
  </w:num>
  <w:num w:numId="31" w16cid:durableId="67844946">
    <w:abstractNumId w:val="17"/>
  </w:num>
  <w:num w:numId="32" w16cid:durableId="757405276">
    <w:abstractNumId w:val="7"/>
  </w:num>
  <w:num w:numId="33" w16cid:durableId="1153520674">
    <w:abstractNumId w:val="12"/>
  </w:num>
  <w:num w:numId="34" w16cid:durableId="2113937572">
    <w:abstractNumId w:val="44"/>
  </w:num>
  <w:num w:numId="35" w16cid:durableId="1654793080">
    <w:abstractNumId w:val="25"/>
  </w:num>
  <w:num w:numId="36" w16cid:durableId="737022664">
    <w:abstractNumId w:val="63"/>
  </w:num>
  <w:num w:numId="37" w16cid:durableId="1189366718">
    <w:abstractNumId w:val="69"/>
  </w:num>
  <w:num w:numId="38" w16cid:durableId="114065254">
    <w:abstractNumId w:val="32"/>
  </w:num>
  <w:num w:numId="39" w16cid:durableId="1026324774">
    <w:abstractNumId w:val="13"/>
  </w:num>
  <w:num w:numId="40" w16cid:durableId="112018273">
    <w:abstractNumId w:val="21"/>
  </w:num>
  <w:num w:numId="41" w16cid:durableId="1593246805">
    <w:abstractNumId w:val="35"/>
  </w:num>
  <w:num w:numId="42" w16cid:durableId="1988123851">
    <w:abstractNumId w:val="55"/>
  </w:num>
  <w:num w:numId="43" w16cid:durableId="1318457192">
    <w:abstractNumId w:val="16"/>
  </w:num>
  <w:num w:numId="44" w16cid:durableId="1958363995">
    <w:abstractNumId w:val="49"/>
  </w:num>
  <w:num w:numId="45" w16cid:durableId="279000270">
    <w:abstractNumId w:val="67"/>
  </w:num>
  <w:num w:numId="46" w16cid:durableId="1920210259">
    <w:abstractNumId w:val="24"/>
  </w:num>
  <w:num w:numId="47" w16cid:durableId="193232031">
    <w:abstractNumId w:val="47"/>
  </w:num>
  <w:num w:numId="48" w16cid:durableId="1863518035">
    <w:abstractNumId w:val="61"/>
  </w:num>
  <w:num w:numId="49" w16cid:durableId="1831018705">
    <w:abstractNumId w:val="15"/>
  </w:num>
  <w:num w:numId="50" w16cid:durableId="896626700">
    <w:abstractNumId w:val="53"/>
  </w:num>
  <w:num w:numId="51" w16cid:durableId="1154688208">
    <w:abstractNumId w:val="37"/>
  </w:num>
  <w:num w:numId="52" w16cid:durableId="275913330">
    <w:abstractNumId w:val="10"/>
  </w:num>
  <w:num w:numId="53" w16cid:durableId="1659264549">
    <w:abstractNumId w:val="20"/>
  </w:num>
  <w:num w:numId="54" w16cid:durableId="720639122">
    <w:abstractNumId w:val="45"/>
  </w:num>
  <w:num w:numId="55" w16cid:durableId="1532718383">
    <w:abstractNumId w:val="54"/>
  </w:num>
  <w:num w:numId="56" w16cid:durableId="1531450550">
    <w:abstractNumId w:val="65"/>
  </w:num>
  <w:num w:numId="57" w16cid:durableId="2108623018">
    <w:abstractNumId w:val="23"/>
  </w:num>
  <w:num w:numId="58" w16cid:durableId="900603289">
    <w:abstractNumId w:val="2"/>
  </w:num>
  <w:num w:numId="59" w16cid:durableId="1147169407">
    <w:abstractNumId w:val="43"/>
  </w:num>
  <w:num w:numId="60" w16cid:durableId="1956402006">
    <w:abstractNumId w:val="39"/>
  </w:num>
  <w:num w:numId="61" w16cid:durableId="838741027">
    <w:abstractNumId w:val="33"/>
  </w:num>
  <w:num w:numId="62" w16cid:durableId="1439980894">
    <w:abstractNumId w:val="19"/>
  </w:num>
  <w:num w:numId="63" w16cid:durableId="863790154">
    <w:abstractNumId w:val="11"/>
  </w:num>
  <w:num w:numId="64" w16cid:durableId="2141456670">
    <w:abstractNumId w:val="62"/>
  </w:num>
  <w:num w:numId="65" w16cid:durableId="951476859">
    <w:abstractNumId w:val="68"/>
    <w:lvlOverride w:ilvl="0">
      <w:startOverride w:val="1"/>
    </w:lvlOverride>
  </w:num>
  <w:num w:numId="66" w16cid:durableId="748887257">
    <w:abstractNumId w:val="4"/>
  </w:num>
  <w:num w:numId="67" w16cid:durableId="1036929449">
    <w:abstractNumId w:val="41"/>
  </w:num>
  <w:num w:numId="68" w16cid:durableId="1211916331">
    <w:abstractNumId w:val="27"/>
  </w:num>
  <w:num w:numId="69" w16cid:durableId="691614829">
    <w:abstractNumId w:val="64"/>
  </w:num>
  <w:num w:numId="70" w16cid:durableId="427700966">
    <w:abstractNumId w:val="56"/>
  </w:num>
  <w:numIdMacAtCleanup w:val="62"/>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Pietnicka Marta">
    <w15:presenceInfo w15:providerId="AD" w15:userId="S-1-5-21-3393568487-1861379847-1670424583-53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707AD"/>
    <w:rsid w:val="000033BC"/>
    <w:rsid w:val="00003432"/>
    <w:rsid w:val="0000362B"/>
    <w:rsid w:val="000076FF"/>
    <w:rsid w:val="000079DB"/>
    <w:rsid w:val="00007DA6"/>
    <w:rsid w:val="00011FC1"/>
    <w:rsid w:val="00013BA3"/>
    <w:rsid w:val="00013DE5"/>
    <w:rsid w:val="00017286"/>
    <w:rsid w:val="00017FEC"/>
    <w:rsid w:val="00022DEC"/>
    <w:rsid w:val="000246EC"/>
    <w:rsid w:val="00024F49"/>
    <w:rsid w:val="00030ED4"/>
    <w:rsid w:val="0003238B"/>
    <w:rsid w:val="000352BC"/>
    <w:rsid w:val="000353FA"/>
    <w:rsid w:val="000377C8"/>
    <w:rsid w:val="00043EFB"/>
    <w:rsid w:val="0004446D"/>
    <w:rsid w:val="00044A41"/>
    <w:rsid w:val="000462FD"/>
    <w:rsid w:val="000516C7"/>
    <w:rsid w:val="00052A90"/>
    <w:rsid w:val="0005305C"/>
    <w:rsid w:val="000530C5"/>
    <w:rsid w:val="00053BFF"/>
    <w:rsid w:val="0005564E"/>
    <w:rsid w:val="00056831"/>
    <w:rsid w:val="0006059F"/>
    <w:rsid w:val="00063F5F"/>
    <w:rsid w:val="00070711"/>
    <w:rsid w:val="00081F43"/>
    <w:rsid w:val="00085D87"/>
    <w:rsid w:val="00086A1E"/>
    <w:rsid w:val="00087B3C"/>
    <w:rsid w:val="00090AEC"/>
    <w:rsid w:val="000923C7"/>
    <w:rsid w:val="00093023"/>
    <w:rsid w:val="000935CC"/>
    <w:rsid w:val="00097FEC"/>
    <w:rsid w:val="000A0C5A"/>
    <w:rsid w:val="000A4596"/>
    <w:rsid w:val="000A46EA"/>
    <w:rsid w:val="000A63CF"/>
    <w:rsid w:val="000A6992"/>
    <w:rsid w:val="000A7EE3"/>
    <w:rsid w:val="000B0C04"/>
    <w:rsid w:val="000B3E5F"/>
    <w:rsid w:val="000B56D9"/>
    <w:rsid w:val="000B6070"/>
    <w:rsid w:val="000B7A3F"/>
    <w:rsid w:val="000C49E5"/>
    <w:rsid w:val="000D1EC6"/>
    <w:rsid w:val="000D3B07"/>
    <w:rsid w:val="000E0F5A"/>
    <w:rsid w:val="000E5616"/>
    <w:rsid w:val="000F179E"/>
    <w:rsid w:val="000F661B"/>
    <w:rsid w:val="00100115"/>
    <w:rsid w:val="00101590"/>
    <w:rsid w:val="00102824"/>
    <w:rsid w:val="001038EB"/>
    <w:rsid w:val="0010654F"/>
    <w:rsid w:val="001128B2"/>
    <w:rsid w:val="00113041"/>
    <w:rsid w:val="001145F3"/>
    <w:rsid w:val="00115A57"/>
    <w:rsid w:val="00120857"/>
    <w:rsid w:val="00122815"/>
    <w:rsid w:val="00122D93"/>
    <w:rsid w:val="00122F76"/>
    <w:rsid w:val="001269B5"/>
    <w:rsid w:val="0013265B"/>
    <w:rsid w:val="00134F1B"/>
    <w:rsid w:val="001353D4"/>
    <w:rsid w:val="00137A42"/>
    <w:rsid w:val="00140250"/>
    <w:rsid w:val="00141947"/>
    <w:rsid w:val="001419E6"/>
    <w:rsid w:val="00141DBC"/>
    <w:rsid w:val="00143D82"/>
    <w:rsid w:val="00143FEA"/>
    <w:rsid w:val="00145B5F"/>
    <w:rsid w:val="00145B74"/>
    <w:rsid w:val="00154B06"/>
    <w:rsid w:val="00155C83"/>
    <w:rsid w:val="00157944"/>
    <w:rsid w:val="001629E5"/>
    <w:rsid w:val="00163CC2"/>
    <w:rsid w:val="00165C02"/>
    <w:rsid w:val="00165F03"/>
    <w:rsid w:val="00171449"/>
    <w:rsid w:val="001727F1"/>
    <w:rsid w:val="001759E6"/>
    <w:rsid w:val="001777D5"/>
    <w:rsid w:val="00181E7F"/>
    <w:rsid w:val="001849F4"/>
    <w:rsid w:val="00186F36"/>
    <w:rsid w:val="00192082"/>
    <w:rsid w:val="001963BD"/>
    <w:rsid w:val="001976AE"/>
    <w:rsid w:val="001978FB"/>
    <w:rsid w:val="001A0009"/>
    <w:rsid w:val="001A0A33"/>
    <w:rsid w:val="001A1372"/>
    <w:rsid w:val="001A1AE0"/>
    <w:rsid w:val="001A223C"/>
    <w:rsid w:val="001A69DA"/>
    <w:rsid w:val="001B12FC"/>
    <w:rsid w:val="001B244A"/>
    <w:rsid w:val="001B310E"/>
    <w:rsid w:val="001C01F0"/>
    <w:rsid w:val="001C106B"/>
    <w:rsid w:val="001C10D9"/>
    <w:rsid w:val="001C4166"/>
    <w:rsid w:val="001D3CD9"/>
    <w:rsid w:val="001D68F5"/>
    <w:rsid w:val="001D7384"/>
    <w:rsid w:val="001D7F1A"/>
    <w:rsid w:val="001E02BA"/>
    <w:rsid w:val="001E3BBF"/>
    <w:rsid w:val="001E56A2"/>
    <w:rsid w:val="001E7467"/>
    <w:rsid w:val="001F1875"/>
    <w:rsid w:val="001F1B76"/>
    <w:rsid w:val="001F4EB6"/>
    <w:rsid w:val="001F6B9A"/>
    <w:rsid w:val="00200194"/>
    <w:rsid w:val="00201039"/>
    <w:rsid w:val="0020443F"/>
    <w:rsid w:val="002061E3"/>
    <w:rsid w:val="00207F6A"/>
    <w:rsid w:val="00210235"/>
    <w:rsid w:val="002116D7"/>
    <w:rsid w:val="002149C8"/>
    <w:rsid w:val="002156A5"/>
    <w:rsid w:val="00216168"/>
    <w:rsid w:val="00216610"/>
    <w:rsid w:val="002176EA"/>
    <w:rsid w:val="00217ED6"/>
    <w:rsid w:val="00223650"/>
    <w:rsid w:val="00223BBE"/>
    <w:rsid w:val="00225A91"/>
    <w:rsid w:val="00226104"/>
    <w:rsid w:val="00226E10"/>
    <w:rsid w:val="0022780A"/>
    <w:rsid w:val="00232FAC"/>
    <w:rsid w:val="00233EC6"/>
    <w:rsid w:val="00235EEB"/>
    <w:rsid w:val="00240049"/>
    <w:rsid w:val="00241764"/>
    <w:rsid w:val="002424AC"/>
    <w:rsid w:val="00244056"/>
    <w:rsid w:val="002442FD"/>
    <w:rsid w:val="0024702A"/>
    <w:rsid w:val="002518E0"/>
    <w:rsid w:val="00253267"/>
    <w:rsid w:val="00256214"/>
    <w:rsid w:val="002576F3"/>
    <w:rsid w:val="00257CC0"/>
    <w:rsid w:val="002614CC"/>
    <w:rsid w:val="0026491E"/>
    <w:rsid w:val="002667F9"/>
    <w:rsid w:val="002707AD"/>
    <w:rsid w:val="00271C60"/>
    <w:rsid w:val="00280608"/>
    <w:rsid w:val="002833FB"/>
    <w:rsid w:val="00284EC7"/>
    <w:rsid w:val="00294D76"/>
    <w:rsid w:val="00295BDB"/>
    <w:rsid w:val="002962B7"/>
    <w:rsid w:val="0029716B"/>
    <w:rsid w:val="002A080B"/>
    <w:rsid w:val="002B253B"/>
    <w:rsid w:val="002C383F"/>
    <w:rsid w:val="002C4D4F"/>
    <w:rsid w:val="002C4E36"/>
    <w:rsid w:val="002C5B85"/>
    <w:rsid w:val="002C6756"/>
    <w:rsid w:val="002D02A2"/>
    <w:rsid w:val="002D141C"/>
    <w:rsid w:val="002D2058"/>
    <w:rsid w:val="002D3F5A"/>
    <w:rsid w:val="002D689A"/>
    <w:rsid w:val="002D7885"/>
    <w:rsid w:val="002D7A75"/>
    <w:rsid w:val="002E39E5"/>
    <w:rsid w:val="002E4349"/>
    <w:rsid w:val="002E5CC6"/>
    <w:rsid w:val="002E6230"/>
    <w:rsid w:val="002E6F39"/>
    <w:rsid w:val="002F37F7"/>
    <w:rsid w:val="002F38A5"/>
    <w:rsid w:val="002F48F8"/>
    <w:rsid w:val="00300D39"/>
    <w:rsid w:val="00303322"/>
    <w:rsid w:val="00304950"/>
    <w:rsid w:val="00306292"/>
    <w:rsid w:val="0031172A"/>
    <w:rsid w:val="00311DDA"/>
    <w:rsid w:val="00311F9D"/>
    <w:rsid w:val="00312A39"/>
    <w:rsid w:val="003156E0"/>
    <w:rsid w:val="003224F2"/>
    <w:rsid w:val="003311FF"/>
    <w:rsid w:val="00332D2B"/>
    <w:rsid w:val="00333411"/>
    <w:rsid w:val="00334886"/>
    <w:rsid w:val="00335ABE"/>
    <w:rsid w:val="00336D4B"/>
    <w:rsid w:val="0034037B"/>
    <w:rsid w:val="0035139D"/>
    <w:rsid w:val="003515F6"/>
    <w:rsid w:val="00352C7D"/>
    <w:rsid w:val="00353FAC"/>
    <w:rsid w:val="00354E2E"/>
    <w:rsid w:val="00355FBA"/>
    <w:rsid w:val="003635FF"/>
    <w:rsid w:val="0036402E"/>
    <w:rsid w:val="0036532D"/>
    <w:rsid w:val="003730E9"/>
    <w:rsid w:val="00373B99"/>
    <w:rsid w:val="003748BD"/>
    <w:rsid w:val="0037666E"/>
    <w:rsid w:val="00381A5C"/>
    <w:rsid w:val="0038669F"/>
    <w:rsid w:val="00387BC8"/>
    <w:rsid w:val="00392622"/>
    <w:rsid w:val="00392E7E"/>
    <w:rsid w:val="00394DFA"/>
    <w:rsid w:val="00395289"/>
    <w:rsid w:val="00397D3D"/>
    <w:rsid w:val="003A270F"/>
    <w:rsid w:val="003A2841"/>
    <w:rsid w:val="003A5ECC"/>
    <w:rsid w:val="003A6824"/>
    <w:rsid w:val="003B01E2"/>
    <w:rsid w:val="003B173E"/>
    <w:rsid w:val="003B3E68"/>
    <w:rsid w:val="003B774A"/>
    <w:rsid w:val="003C0B49"/>
    <w:rsid w:val="003C0E2B"/>
    <w:rsid w:val="003C670B"/>
    <w:rsid w:val="003D08B1"/>
    <w:rsid w:val="003D2BD6"/>
    <w:rsid w:val="003D3080"/>
    <w:rsid w:val="003D4700"/>
    <w:rsid w:val="003D4F07"/>
    <w:rsid w:val="003D5DDD"/>
    <w:rsid w:val="003E2B4C"/>
    <w:rsid w:val="003E44CE"/>
    <w:rsid w:val="003E6179"/>
    <w:rsid w:val="003E6288"/>
    <w:rsid w:val="003E7138"/>
    <w:rsid w:val="003E797F"/>
    <w:rsid w:val="003F335F"/>
    <w:rsid w:val="00401564"/>
    <w:rsid w:val="00401BF8"/>
    <w:rsid w:val="004039F9"/>
    <w:rsid w:val="004051F2"/>
    <w:rsid w:val="00411402"/>
    <w:rsid w:val="00411806"/>
    <w:rsid w:val="00411BAA"/>
    <w:rsid w:val="0041681A"/>
    <w:rsid w:val="004227D9"/>
    <w:rsid w:val="0042322C"/>
    <w:rsid w:val="00424730"/>
    <w:rsid w:val="004257B7"/>
    <w:rsid w:val="004278A4"/>
    <w:rsid w:val="00427C11"/>
    <w:rsid w:val="00430749"/>
    <w:rsid w:val="004374E4"/>
    <w:rsid w:val="004377BC"/>
    <w:rsid w:val="00440B14"/>
    <w:rsid w:val="0044268F"/>
    <w:rsid w:val="00442E4F"/>
    <w:rsid w:val="00443128"/>
    <w:rsid w:val="00444AB4"/>
    <w:rsid w:val="00446878"/>
    <w:rsid w:val="0045287A"/>
    <w:rsid w:val="00453C28"/>
    <w:rsid w:val="00454307"/>
    <w:rsid w:val="0045490F"/>
    <w:rsid w:val="00461921"/>
    <w:rsid w:val="004625BC"/>
    <w:rsid w:val="00464989"/>
    <w:rsid w:val="00471D83"/>
    <w:rsid w:val="0047231B"/>
    <w:rsid w:val="00472FEB"/>
    <w:rsid w:val="00475872"/>
    <w:rsid w:val="00476064"/>
    <w:rsid w:val="00480C28"/>
    <w:rsid w:val="00486FA5"/>
    <w:rsid w:val="0048730D"/>
    <w:rsid w:val="004878A3"/>
    <w:rsid w:val="00490387"/>
    <w:rsid w:val="00490E8D"/>
    <w:rsid w:val="00492785"/>
    <w:rsid w:val="00494DA4"/>
    <w:rsid w:val="00495F01"/>
    <w:rsid w:val="004A1B7C"/>
    <w:rsid w:val="004A1F0D"/>
    <w:rsid w:val="004A58CE"/>
    <w:rsid w:val="004A59A9"/>
    <w:rsid w:val="004A75E9"/>
    <w:rsid w:val="004B03E0"/>
    <w:rsid w:val="004B1003"/>
    <w:rsid w:val="004B2F7A"/>
    <w:rsid w:val="004B3DDE"/>
    <w:rsid w:val="004C2018"/>
    <w:rsid w:val="004C2D7C"/>
    <w:rsid w:val="004C41A0"/>
    <w:rsid w:val="004C592E"/>
    <w:rsid w:val="004C600F"/>
    <w:rsid w:val="004C7380"/>
    <w:rsid w:val="004E1328"/>
    <w:rsid w:val="004E1902"/>
    <w:rsid w:val="004E3A3E"/>
    <w:rsid w:val="004E4A9B"/>
    <w:rsid w:val="004E4D03"/>
    <w:rsid w:val="004F0057"/>
    <w:rsid w:val="004F41D5"/>
    <w:rsid w:val="004F4466"/>
    <w:rsid w:val="004F5DDB"/>
    <w:rsid w:val="004F7251"/>
    <w:rsid w:val="00500E38"/>
    <w:rsid w:val="005010E9"/>
    <w:rsid w:val="005037E2"/>
    <w:rsid w:val="00507011"/>
    <w:rsid w:val="005112ED"/>
    <w:rsid w:val="00511E7B"/>
    <w:rsid w:val="00512F7A"/>
    <w:rsid w:val="00513135"/>
    <w:rsid w:val="0051332E"/>
    <w:rsid w:val="00513A51"/>
    <w:rsid w:val="00517CA7"/>
    <w:rsid w:val="005223CA"/>
    <w:rsid w:val="00522547"/>
    <w:rsid w:val="00530566"/>
    <w:rsid w:val="00530879"/>
    <w:rsid w:val="00534047"/>
    <w:rsid w:val="005367C1"/>
    <w:rsid w:val="00536D8B"/>
    <w:rsid w:val="00540ABA"/>
    <w:rsid w:val="00542035"/>
    <w:rsid w:val="00542566"/>
    <w:rsid w:val="0054294B"/>
    <w:rsid w:val="00542BEC"/>
    <w:rsid w:val="00545532"/>
    <w:rsid w:val="00551406"/>
    <w:rsid w:val="0055244A"/>
    <w:rsid w:val="00553F39"/>
    <w:rsid w:val="00557763"/>
    <w:rsid w:val="005603A5"/>
    <w:rsid w:val="00561701"/>
    <w:rsid w:val="00564C0E"/>
    <w:rsid w:val="005679A4"/>
    <w:rsid w:val="00571603"/>
    <w:rsid w:val="0057279B"/>
    <w:rsid w:val="00573AA8"/>
    <w:rsid w:val="00574B3B"/>
    <w:rsid w:val="005752F6"/>
    <w:rsid w:val="005754A2"/>
    <w:rsid w:val="00576A7B"/>
    <w:rsid w:val="005804D5"/>
    <w:rsid w:val="0058145E"/>
    <w:rsid w:val="00585DD0"/>
    <w:rsid w:val="0059551F"/>
    <w:rsid w:val="005A0584"/>
    <w:rsid w:val="005A1090"/>
    <w:rsid w:val="005A1401"/>
    <w:rsid w:val="005A26B7"/>
    <w:rsid w:val="005A2E53"/>
    <w:rsid w:val="005A3022"/>
    <w:rsid w:val="005B076E"/>
    <w:rsid w:val="005B1CA8"/>
    <w:rsid w:val="005B3B5F"/>
    <w:rsid w:val="005C0850"/>
    <w:rsid w:val="005C3386"/>
    <w:rsid w:val="005C40F4"/>
    <w:rsid w:val="005C5DB0"/>
    <w:rsid w:val="005C63C9"/>
    <w:rsid w:val="005C6E08"/>
    <w:rsid w:val="005D059E"/>
    <w:rsid w:val="005D06D6"/>
    <w:rsid w:val="005D273E"/>
    <w:rsid w:val="005D2CCE"/>
    <w:rsid w:val="005D36D6"/>
    <w:rsid w:val="005D4C44"/>
    <w:rsid w:val="005D7F68"/>
    <w:rsid w:val="005E00B9"/>
    <w:rsid w:val="005E32B6"/>
    <w:rsid w:val="005E7777"/>
    <w:rsid w:val="005F0B0B"/>
    <w:rsid w:val="005F0B34"/>
    <w:rsid w:val="005F7409"/>
    <w:rsid w:val="00602DB8"/>
    <w:rsid w:val="0060515B"/>
    <w:rsid w:val="006068CC"/>
    <w:rsid w:val="00611FE4"/>
    <w:rsid w:val="00612102"/>
    <w:rsid w:val="00614093"/>
    <w:rsid w:val="00616348"/>
    <w:rsid w:val="00617ADA"/>
    <w:rsid w:val="00626784"/>
    <w:rsid w:val="00630DBC"/>
    <w:rsid w:val="00631862"/>
    <w:rsid w:val="00633C79"/>
    <w:rsid w:val="00635699"/>
    <w:rsid w:val="006357A9"/>
    <w:rsid w:val="006371D0"/>
    <w:rsid w:val="00637939"/>
    <w:rsid w:val="006429C8"/>
    <w:rsid w:val="00643B18"/>
    <w:rsid w:val="00646ACD"/>
    <w:rsid w:val="006473C5"/>
    <w:rsid w:val="006538F2"/>
    <w:rsid w:val="00653AE4"/>
    <w:rsid w:val="006543C8"/>
    <w:rsid w:val="006615DF"/>
    <w:rsid w:val="00662858"/>
    <w:rsid w:val="0066646E"/>
    <w:rsid w:val="00666688"/>
    <w:rsid w:val="0067382C"/>
    <w:rsid w:val="00674682"/>
    <w:rsid w:val="00677A3F"/>
    <w:rsid w:val="00680880"/>
    <w:rsid w:val="00682178"/>
    <w:rsid w:val="00682836"/>
    <w:rsid w:val="006836BE"/>
    <w:rsid w:val="00683B08"/>
    <w:rsid w:val="006921B7"/>
    <w:rsid w:val="0069340B"/>
    <w:rsid w:val="006939D6"/>
    <w:rsid w:val="00693BE4"/>
    <w:rsid w:val="0069436C"/>
    <w:rsid w:val="00697CFA"/>
    <w:rsid w:val="006B08CC"/>
    <w:rsid w:val="006B0EFF"/>
    <w:rsid w:val="006B79CB"/>
    <w:rsid w:val="006C1C9A"/>
    <w:rsid w:val="006C2FCD"/>
    <w:rsid w:val="006D1191"/>
    <w:rsid w:val="006D38E1"/>
    <w:rsid w:val="006D606D"/>
    <w:rsid w:val="006E031F"/>
    <w:rsid w:val="006E0690"/>
    <w:rsid w:val="006E0C66"/>
    <w:rsid w:val="006E4FC1"/>
    <w:rsid w:val="006E5582"/>
    <w:rsid w:val="006E78F6"/>
    <w:rsid w:val="006E7F2E"/>
    <w:rsid w:val="006F21F4"/>
    <w:rsid w:val="006F39B4"/>
    <w:rsid w:val="006F5760"/>
    <w:rsid w:val="00701D39"/>
    <w:rsid w:val="00707563"/>
    <w:rsid w:val="00711260"/>
    <w:rsid w:val="00716A06"/>
    <w:rsid w:val="00721077"/>
    <w:rsid w:val="00722766"/>
    <w:rsid w:val="0072526A"/>
    <w:rsid w:val="00725472"/>
    <w:rsid w:val="00725C15"/>
    <w:rsid w:val="00727C97"/>
    <w:rsid w:val="00730513"/>
    <w:rsid w:val="0073085C"/>
    <w:rsid w:val="007408CF"/>
    <w:rsid w:val="00741666"/>
    <w:rsid w:val="00741F6E"/>
    <w:rsid w:val="007429F3"/>
    <w:rsid w:val="00752F80"/>
    <w:rsid w:val="0075422F"/>
    <w:rsid w:val="007543B2"/>
    <w:rsid w:val="00755683"/>
    <w:rsid w:val="007579E6"/>
    <w:rsid w:val="00761750"/>
    <w:rsid w:val="00767466"/>
    <w:rsid w:val="0077306F"/>
    <w:rsid w:val="00773DAA"/>
    <w:rsid w:val="007750CD"/>
    <w:rsid w:val="007758FA"/>
    <w:rsid w:val="00781594"/>
    <w:rsid w:val="00781CDC"/>
    <w:rsid w:val="00781D2A"/>
    <w:rsid w:val="007823D7"/>
    <w:rsid w:val="00783683"/>
    <w:rsid w:val="00784345"/>
    <w:rsid w:val="007845C3"/>
    <w:rsid w:val="00785142"/>
    <w:rsid w:val="00786842"/>
    <w:rsid w:val="00792BD1"/>
    <w:rsid w:val="00792ECE"/>
    <w:rsid w:val="00794229"/>
    <w:rsid w:val="00795C8A"/>
    <w:rsid w:val="0079790E"/>
    <w:rsid w:val="007A3E43"/>
    <w:rsid w:val="007A6CA1"/>
    <w:rsid w:val="007A7134"/>
    <w:rsid w:val="007B4589"/>
    <w:rsid w:val="007B556A"/>
    <w:rsid w:val="007C0690"/>
    <w:rsid w:val="007C1A37"/>
    <w:rsid w:val="007C3089"/>
    <w:rsid w:val="007C47CC"/>
    <w:rsid w:val="007C7F06"/>
    <w:rsid w:val="007D0DE6"/>
    <w:rsid w:val="007D2EF8"/>
    <w:rsid w:val="007D531D"/>
    <w:rsid w:val="007E0750"/>
    <w:rsid w:val="007E150D"/>
    <w:rsid w:val="007E49A6"/>
    <w:rsid w:val="007E67D2"/>
    <w:rsid w:val="007E6CDE"/>
    <w:rsid w:val="007E74E9"/>
    <w:rsid w:val="007F4BC9"/>
    <w:rsid w:val="007F5FC0"/>
    <w:rsid w:val="007F610A"/>
    <w:rsid w:val="007F624F"/>
    <w:rsid w:val="007F6610"/>
    <w:rsid w:val="0080131D"/>
    <w:rsid w:val="00801555"/>
    <w:rsid w:val="00801C29"/>
    <w:rsid w:val="00804197"/>
    <w:rsid w:val="0081392F"/>
    <w:rsid w:val="00814A80"/>
    <w:rsid w:val="008174BF"/>
    <w:rsid w:val="00817D83"/>
    <w:rsid w:val="008263A5"/>
    <w:rsid w:val="00830D58"/>
    <w:rsid w:val="00832AF6"/>
    <w:rsid w:val="008337AF"/>
    <w:rsid w:val="008445A3"/>
    <w:rsid w:val="008467F3"/>
    <w:rsid w:val="008468F4"/>
    <w:rsid w:val="0084785F"/>
    <w:rsid w:val="00853976"/>
    <w:rsid w:val="008560CB"/>
    <w:rsid w:val="00856454"/>
    <w:rsid w:val="0086108E"/>
    <w:rsid w:val="00862452"/>
    <w:rsid w:val="0086280F"/>
    <w:rsid w:val="0086584A"/>
    <w:rsid w:val="00871B47"/>
    <w:rsid w:val="008722CE"/>
    <w:rsid w:val="0087322F"/>
    <w:rsid w:val="00873F49"/>
    <w:rsid w:val="008746A2"/>
    <w:rsid w:val="0088552A"/>
    <w:rsid w:val="0088745B"/>
    <w:rsid w:val="0089172C"/>
    <w:rsid w:val="00892349"/>
    <w:rsid w:val="00894C0C"/>
    <w:rsid w:val="00894FE7"/>
    <w:rsid w:val="00895D8B"/>
    <w:rsid w:val="008A1641"/>
    <w:rsid w:val="008A212B"/>
    <w:rsid w:val="008A2F20"/>
    <w:rsid w:val="008B0617"/>
    <w:rsid w:val="008B606D"/>
    <w:rsid w:val="008B6C1A"/>
    <w:rsid w:val="008C001A"/>
    <w:rsid w:val="008C176A"/>
    <w:rsid w:val="008C4FBE"/>
    <w:rsid w:val="008C6256"/>
    <w:rsid w:val="008C69FA"/>
    <w:rsid w:val="008C6F77"/>
    <w:rsid w:val="008D0A9A"/>
    <w:rsid w:val="008D13F4"/>
    <w:rsid w:val="008D35C7"/>
    <w:rsid w:val="008D3912"/>
    <w:rsid w:val="008D52C5"/>
    <w:rsid w:val="008D6BBE"/>
    <w:rsid w:val="008E62C9"/>
    <w:rsid w:val="008E632B"/>
    <w:rsid w:val="008F2EA8"/>
    <w:rsid w:val="008F3002"/>
    <w:rsid w:val="008F3678"/>
    <w:rsid w:val="008F4FDD"/>
    <w:rsid w:val="008F5439"/>
    <w:rsid w:val="008F5E53"/>
    <w:rsid w:val="008F5FEE"/>
    <w:rsid w:val="008F77BA"/>
    <w:rsid w:val="0090170E"/>
    <w:rsid w:val="00901912"/>
    <w:rsid w:val="009019EB"/>
    <w:rsid w:val="009041E2"/>
    <w:rsid w:val="00910242"/>
    <w:rsid w:val="00912BEC"/>
    <w:rsid w:val="0091485F"/>
    <w:rsid w:val="00914E61"/>
    <w:rsid w:val="00915EB1"/>
    <w:rsid w:val="00917078"/>
    <w:rsid w:val="00917B9B"/>
    <w:rsid w:val="00924BF9"/>
    <w:rsid w:val="009257B4"/>
    <w:rsid w:val="00927003"/>
    <w:rsid w:val="009304B2"/>
    <w:rsid w:val="00931E22"/>
    <w:rsid w:val="00931EF0"/>
    <w:rsid w:val="00932ED8"/>
    <w:rsid w:val="00933AAE"/>
    <w:rsid w:val="009345A7"/>
    <w:rsid w:val="00935E73"/>
    <w:rsid w:val="009405DC"/>
    <w:rsid w:val="00941558"/>
    <w:rsid w:val="009456C1"/>
    <w:rsid w:val="00946AA0"/>
    <w:rsid w:val="00953D4E"/>
    <w:rsid w:val="009545B8"/>
    <w:rsid w:val="00955B44"/>
    <w:rsid w:val="00955B84"/>
    <w:rsid w:val="009579B2"/>
    <w:rsid w:val="00960D58"/>
    <w:rsid w:val="0096483F"/>
    <w:rsid w:val="00970C5F"/>
    <w:rsid w:val="0097352F"/>
    <w:rsid w:val="00973E11"/>
    <w:rsid w:val="009761C9"/>
    <w:rsid w:val="00977020"/>
    <w:rsid w:val="00977058"/>
    <w:rsid w:val="009829CC"/>
    <w:rsid w:val="00982CAE"/>
    <w:rsid w:val="00984746"/>
    <w:rsid w:val="009850A4"/>
    <w:rsid w:val="0098674B"/>
    <w:rsid w:val="0098711F"/>
    <w:rsid w:val="009909A1"/>
    <w:rsid w:val="00992E2B"/>
    <w:rsid w:val="00993715"/>
    <w:rsid w:val="009975E8"/>
    <w:rsid w:val="00997E56"/>
    <w:rsid w:val="009A11FF"/>
    <w:rsid w:val="009A59C2"/>
    <w:rsid w:val="009B001D"/>
    <w:rsid w:val="009B0690"/>
    <w:rsid w:val="009B1498"/>
    <w:rsid w:val="009B57EB"/>
    <w:rsid w:val="009B60B3"/>
    <w:rsid w:val="009B6C71"/>
    <w:rsid w:val="009C1F7E"/>
    <w:rsid w:val="009C39F0"/>
    <w:rsid w:val="009C4E7C"/>
    <w:rsid w:val="009C55FD"/>
    <w:rsid w:val="009D06D4"/>
    <w:rsid w:val="009D0E82"/>
    <w:rsid w:val="009D3DD7"/>
    <w:rsid w:val="009D4798"/>
    <w:rsid w:val="009D79F1"/>
    <w:rsid w:val="009E0247"/>
    <w:rsid w:val="009E2DBA"/>
    <w:rsid w:val="009E33B1"/>
    <w:rsid w:val="009E43EC"/>
    <w:rsid w:val="009E4FD9"/>
    <w:rsid w:val="009E5F42"/>
    <w:rsid w:val="009E6C85"/>
    <w:rsid w:val="009E6E73"/>
    <w:rsid w:val="009F1C5B"/>
    <w:rsid w:val="009F4531"/>
    <w:rsid w:val="009F7474"/>
    <w:rsid w:val="00A00A07"/>
    <w:rsid w:val="00A02105"/>
    <w:rsid w:val="00A032B2"/>
    <w:rsid w:val="00A06818"/>
    <w:rsid w:val="00A070D7"/>
    <w:rsid w:val="00A0780B"/>
    <w:rsid w:val="00A12271"/>
    <w:rsid w:val="00A12FCD"/>
    <w:rsid w:val="00A134CA"/>
    <w:rsid w:val="00A13F79"/>
    <w:rsid w:val="00A14474"/>
    <w:rsid w:val="00A14A11"/>
    <w:rsid w:val="00A16B23"/>
    <w:rsid w:val="00A16B6A"/>
    <w:rsid w:val="00A21FC4"/>
    <w:rsid w:val="00A2494D"/>
    <w:rsid w:val="00A2513A"/>
    <w:rsid w:val="00A30061"/>
    <w:rsid w:val="00A35163"/>
    <w:rsid w:val="00A351DE"/>
    <w:rsid w:val="00A36EE0"/>
    <w:rsid w:val="00A429E5"/>
    <w:rsid w:val="00A43315"/>
    <w:rsid w:val="00A52865"/>
    <w:rsid w:val="00A54142"/>
    <w:rsid w:val="00A56AF2"/>
    <w:rsid w:val="00A56E95"/>
    <w:rsid w:val="00A577F5"/>
    <w:rsid w:val="00A60095"/>
    <w:rsid w:val="00A61B53"/>
    <w:rsid w:val="00A65D92"/>
    <w:rsid w:val="00A67861"/>
    <w:rsid w:val="00A72767"/>
    <w:rsid w:val="00A817DF"/>
    <w:rsid w:val="00A83CCF"/>
    <w:rsid w:val="00A8490D"/>
    <w:rsid w:val="00A85450"/>
    <w:rsid w:val="00A8608D"/>
    <w:rsid w:val="00A86273"/>
    <w:rsid w:val="00A86857"/>
    <w:rsid w:val="00A90445"/>
    <w:rsid w:val="00A92EFC"/>
    <w:rsid w:val="00AA7816"/>
    <w:rsid w:val="00AB0444"/>
    <w:rsid w:val="00AB1766"/>
    <w:rsid w:val="00AB635D"/>
    <w:rsid w:val="00AC02B7"/>
    <w:rsid w:val="00AC29E8"/>
    <w:rsid w:val="00AC3C09"/>
    <w:rsid w:val="00AC5687"/>
    <w:rsid w:val="00AD133E"/>
    <w:rsid w:val="00AD7CDB"/>
    <w:rsid w:val="00AD7E6A"/>
    <w:rsid w:val="00AE193A"/>
    <w:rsid w:val="00AE2182"/>
    <w:rsid w:val="00AE4926"/>
    <w:rsid w:val="00AE6D6A"/>
    <w:rsid w:val="00AF2D1D"/>
    <w:rsid w:val="00AF7FAC"/>
    <w:rsid w:val="00B0075E"/>
    <w:rsid w:val="00B00FC9"/>
    <w:rsid w:val="00B019D1"/>
    <w:rsid w:val="00B05C71"/>
    <w:rsid w:val="00B072F9"/>
    <w:rsid w:val="00B11852"/>
    <w:rsid w:val="00B11F07"/>
    <w:rsid w:val="00B14E01"/>
    <w:rsid w:val="00B15B85"/>
    <w:rsid w:val="00B1679E"/>
    <w:rsid w:val="00B204EF"/>
    <w:rsid w:val="00B25521"/>
    <w:rsid w:val="00B25DC1"/>
    <w:rsid w:val="00B26D60"/>
    <w:rsid w:val="00B458CB"/>
    <w:rsid w:val="00B4631D"/>
    <w:rsid w:val="00B516F2"/>
    <w:rsid w:val="00B51ACD"/>
    <w:rsid w:val="00B520D6"/>
    <w:rsid w:val="00B52185"/>
    <w:rsid w:val="00B55D79"/>
    <w:rsid w:val="00B5799D"/>
    <w:rsid w:val="00B62F9F"/>
    <w:rsid w:val="00B64B6B"/>
    <w:rsid w:val="00B66FED"/>
    <w:rsid w:val="00B67A8C"/>
    <w:rsid w:val="00B70310"/>
    <w:rsid w:val="00B70AFC"/>
    <w:rsid w:val="00B731DC"/>
    <w:rsid w:val="00B8009B"/>
    <w:rsid w:val="00B8025B"/>
    <w:rsid w:val="00B808CF"/>
    <w:rsid w:val="00B84FAD"/>
    <w:rsid w:val="00B8671E"/>
    <w:rsid w:val="00B930D3"/>
    <w:rsid w:val="00B9461A"/>
    <w:rsid w:val="00B96414"/>
    <w:rsid w:val="00BA0173"/>
    <w:rsid w:val="00BA2370"/>
    <w:rsid w:val="00BA36CA"/>
    <w:rsid w:val="00BA47F7"/>
    <w:rsid w:val="00BA49A3"/>
    <w:rsid w:val="00BA6768"/>
    <w:rsid w:val="00BB1D47"/>
    <w:rsid w:val="00BB2416"/>
    <w:rsid w:val="00BB452C"/>
    <w:rsid w:val="00BB7F2B"/>
    <w:rsid w:val="00BC123D"/>
    <w:rsid w:val="00BD1B84"/>
    <w:rsid w:val="00BD1BA5"/>
    <w:rsid w:val="00BE0508"/>
    <w:rsid w:val="00BE159D"/>
    <w:rsid w:val="00BE2DE0"/>
    <w:rsid w:val="00BE5240"/>
    <w:rsid w:val="00BE7480"/>
    <w:rsid w:val="00BF1059"/>
    <w:rsid w:val="00BF3DD4"/>
    <w:rsid w:val="00C02D3E"/>
    <w:rsid w:val="00C0474D"/>
    <w:rsid w:val="00C05595"/>
    <w:rsid w:val="00C076C7"/>
    <w:rsid w:val="00C1374A"/>
    <w:rsid w:val="00C13F7F"/>
    <w:rsid w:val="00C16530"/>
    <w:rsid w:val="00C1683E"/>
    <w:rsid w:val="00C16ACD"/>
    <w:rsid w:val="00C21DF4"/>
    <w:rsid w:val="00C24F69"/>
    <w:rsid w:val="00C254FA"/>
    <w:rsid w:val="00C2570D"/>
    <w:rsid w:val="00C27D7B"/>
    <w:rsid w:val="00C3081C"/>
    <w:rsid w:val="00C332AD"/>
    <w:rsid w:val="00C345F5"/>
    <w:rsid w:val="00C35BB1"/>
    <w:rsid w:val="00C418B9"/>
    <w:rsid w:val="00C42531"/>
    <w:rsid w:val="00C42FA2"/>
    <w:rsid w:val="00C45303"/>
    <w:rsid w:val="00C45772"/>
    <w:rsid w:val="00C50AD7"/>
    <w:rsid w:val="00C51417"/>
    <w:rsid w:val="00C5379D"/>
    <w:rsid w:val="00C62305"/>
    <w:rsid w:val="00C62602"/>
    <w:rsid w:val="00C64A9A"/>
    <w:rsid w:val="00C67FB9"/>
    <w:rsid w:val="00C70826"/>
    <w:rsid w:val="00C71E97"/>
    <w:rsid w:val="00C723EC"/>
    <w:rsid w:val="00C72A7D"/>
    <w:rsid w:val="00C731E6"/>
    <w:rsid w:val="00C732C6"/>
    <w:rsid w:val="00C7390E"/>
    <w:rsid w:val="00C758D4"/>
    <w:rsid w:val="00C77B2E"/>
    <w:rsid w:val="00C81B45"/>
    <w:rsid w:val="00C8440F"/>
    <w:rsid w:val="00C85A9E"/>
    <w:rsid w:val="00C92D23"/>
    <w:rsid w:val="00C94E2E"/>
    <w:rsid w:val="00C952F2"/>
    <w:rsid w:val="00CA2EDB"/>
    <w:rsid w:val="00CA561A"/>
    <w:rsid w:val="00CB3724"/>
    <w:rsid w:val="00CB4174"/>
    <w:rsid w:val="00CB6EE2"/>
    <w:rsid w:val="00CB703B"/>
    <w:rsid w:val="00CC2319"/>
    <w:rsid w:val="00CD1BD4"/>
    <w:rsid w:val="00CD63C8"/>
    <w:rsid w:val="00CD6998"/>
    <w:rsid w:val="00CD7318"/>
    <w:rsid w:val="00CE1D86"/>
    <w:rsid w:val="00CE1EB8"/>
    <w:rsid w:val="00CE6935"/>
    <w:rsid w:val="00CF18A3"/>
    <w:rsid w:val="00CF33F4"/>
    <w:rsid w:val="00CF50EF"/>
    <w:rsid w:val="00CF56A6"/>
    <w:rsid w:val="00CF5AF5"/>
    <w:rsid w:val="00CF5C68"/>
    <w:rsid w:val="00CF7011"/>
    <w:rsid w:val="00D0350D"/>
    <w:rsid w:val="00D03CA3"/>
    <w:rsid w:val="00D06102"/>
    <w:rsid w:val="00D068D0"/>
    <w:rsid w:val="00D06BA8"/>
    <w:rsid w:val="00D076D3"/>
    <w:rsid w:val="00D205C1"/>
    <w:rsid w:val="00D20D83"/>
    <w:rsid w:val="00D2626E"/>
    <w:rsid w:val="00D27702"/>
    <w:rsid w:val="00D27BA3"/>
    <w:rsid w:val="00D31BC9"/>
    <w:rsid w:val="00D32A00"/>
    <w:rsid w:val="00D33A47"/>
    <w:rsid w:val="00D40660"/>
    <w:rsid w:val="00D414F2"/>
    <w:rsid w:val="00D41699"/>
    <w:rsid w:val="00D438F5"/>
    <w:rsid w:val="00D46D2F"/>
    <w:rsid w:val="00D471F2"/>
    <w:rsid w:val="00D47ADE"/>
    <w:rsid w:val="00D51751"/>
    <w:rsid w:val="00D51A40"/>
    <w:rsid w:val="00D51AD5"/>
    <w:rsid w:val="00D52D21"/>
    <w:rsid w:val="00D57811"/>
    <w:rsid w:val="00D6193E"/>
    <w:rsid w:val="00D6256F"/>
    <w:rsid w:val="00D7122C"/>
    <w:rsid w:val="00D71255"/>
    <w:rsid w:val="00D72671"/>
    <w:rsid w:val="00D72954"/>
    <w:rsid w:val="00D7401D"/>
    <w:rsid w:val="00D76D9B"/>
    <w:rsid w:val="00D81739"/>
    <w:rsid w:val="00D824F0"/>
    <w:rsid w:val="00D84439"/>
    <w:rsid w:val="00D86D2F"/>
    <w:rsid w:val="00D915B7"/>
    <w:rsid w:val="00D925A9"/>
    <w:rsid w:val="00D95598"/>
    <w:rsid w:val="00D95DE6"/>
    <w:rsid w:val="00D96707"/>
    <w:rsid w:val="00D978B5"/>
    <w:rsid w:val="00DA0788"/>
    <w:rsid w:val="00DA2A64"/>
    <w:rsid w:val="00DA3E8D"/>
    <w:rsid w:val="00DA48A8"/>
    <w:rsid w:val="00DA6102"/>
    <w:rsid w:val="00DB0A19"/>
    <w:rsid w:val="00DB2412"/>
    <w:rsid w:val="00DB36E0"/>
    <w:rsid w:val="00DB443F"/>
    <w:rsid w:val="00DB64B3"/>
    <w:rsid w:val="00DB77B0"/>
    <w:rsid w:val="00DB7B04"/>
    <w:rsid w:val="00DC12A6"/>
    <w:rsid w:val="00DC57D2"/>
    <w:rsid w:val="00DC69FC"/>
    <w:rsid w:val="00DC7A86"/>
    <w:rsid w:val="00DD5DF1"/>
    <w:rsid w:val="00DE0835"/>
    <w:rsid w:val="00DE3F88"/>
    <w:rsid w:val="00DF1F00"/>
    <w:rsid w:val="00E02D36"/>
    <w:rsid w:val="00E0402D"/>
    <w:rsid w:val="00E05A28"/>
    <w:rsid w:val="00E05DD3"/>
    <w:rsid w:val="00E05F69"/>
    <w:rsid w:val="00E06270"/>
    <w:rsid w:val="00E06F37"/>
    <w:rsid w:val="00E07745"/>
    <w:rsid w:val="00E10D4A"/>
    <w:rsid w:val="00E16206"/>
    <w:rsid w:val="00E20441"/>
    <w:rsid w:val="00E21DBA"/>
    <w:rsid w:val="00E22CA0"/>
    <w:rsid w:val="00E25F71"/>
    <w:rsid w:val="00E30E22"/>
    <w:rsid w:val="00E31CA7"/>
    <w:rsid w:val="00E32E36"/>
    <w:rsid w:val="00E35FB8"/>
    <w:rsid w:val="00E407ED"/>
    <w:rsid w:val="00E419E9"/>
    <w:rsid w:val="00E45F6C"/>
    <w:rsid w:val="00E4708D"/>
    <w:rsid w:val="00E5086C"/>
    <w:rsid w:val="00E50A65"/>
    <w:rsid w:val="00E525EE"/>
    <w:rsid w:val="00E532A7"/>
    <w:rsid w:val="00E55425"/>
    <w:rsid w:val="00E5618E"/>
    <w:rsid w:val="00E561EB"/>
    <w:rsid w:val="00E57829"/>
    <w:rsid w:val="00E63115"/>
    <w:rsid w:val="00E63E01"/>
    <w:rsid w:val="00E65231"/>
    <w:rsid w:val="00E677D2"/>
    <w:rsid w:val="00E71FD7"/>
    <w:rsid w:val="00E74AA1"/>
    <w:rsid w:val="00E821C0"/>
    <w:rsid w:val="00E83E51"/>
    <w:rsid w:val="00E87447"/>
    <w:rsid w:val="00E91842"/>
    <w:rsid w:val="00E92F0D"/>
    <w:rsid w:val="00E9377F"/>
    <w:rsid w:val="00E95491"/>
    <w:rsid w:val="00EA0233"/>
    <w:rsid w:val="00EA1D29"/>
    <w:rsid w:val="00EA37C2"/>
    <w:rsid w:val="00EA3C7B"/>
    <w:rsid w:val="00EA49C4"/>
    <w:rsid w:val="00EA4D1D"/>
    <w:rsid w:val="00EA7549"/>
    <w:rsid w:val="00EB0BF7"/>
    <w:rsid w:val="00EB237E"/>
    <w:rsid w:val="00EB5730"/>
    <w:rsid w:val="00EB6D12"/>
    <w:rsid w:val="00EB7DE1"/>
    <w:rsid w:val="00EC3AA2"/>
    <w:rsid w:val="00EC3AE9"/>
    <w:rsid w:val="00EC4779"/>
    <w:rsid w:val="00EC51B1"/>
    <w:rsid w:val="00EC6120"/>
    <w:rsid w:val="00EC6502"/>
    <w:rsid w:val="00ED2489"/>
    <w:rsid w:val="00ED777E"/>
    <w:rsid w:val="00ED7BD3"/>
    <w:rsid w:val="00EF1785"/>
    <w:rsid w:val="00EF1BF9"/>
    <w:rsid w:val="00EF20C0"/>
    <w:rsid w:val="00EF3E7E"/>
    <w:rsid w:val="00EF4451"/>
    <w:rsid w:val="00EF5E5D"/>
    <w:rsid w:val="00F03903"/>
    <w:rsid w:val="00F03F80"/>
    <w:rsid w:val="00F060E4"/>
    <w:rsid w:val="00F06ACF"/>
    <w:rsid w:val="00F11584"/>
    <w:rsid w:val="00F123A5"/>
    <w:rsid w:val="00F12AE6"/>
    <w:rsid w:val="00F13C45"/>
    <w:rsid w:val="00F15790"/>
    <w:rsid w:val="00F211FF"/>
    <w:rsid w:val="00F2218F"/>
    <w:rsid w:val="00F24F65"/>
    <w:rsid w:val="00F25A52"/>
    <w:rsid w:val="00F33C94"/>
    <w:rsid w:val="00F33EC1"/>
    <w:rsid w:val="00F34AA9"/>
    <w:rsid w:val="00F41E37"/>
    <w:rsid w:val="00F42224"/>
    <w:rsid w:val="00F42CB2"/>
    <w:rsid w:val="00F44B31"/>
    <w:rsid w:val="00F46247"/>
    <w:rsid w:val="00F53088"/>
    <w:rsid w:val="00F5385C"/>
    <w:rsid w:val="00F60DC9"/>
    <w:rsid w:val="00F653B7"/>
    <w:rsid w:val="00F657E4"/>
    <w:rsid w:val="00F66A84"/>
    <w:rsid w:val="00F6747C"/>
    <w:rsid w:val="00F7037F"/>
    <w:rsid w:val="00F721CB"/>
    <w:rsid w:val="00F72E23"/>
    <w:rsid w:val="00F73A18"/>
    <w:rsid w:val="00F75523"/>
    <w:rsid w:val="00F80A93"/>
    <w:rsid w:val="00F86656"/>
    <w:rsid w:val="00F87BEC"/>
    <w:rsid w:val="00F9009F"/>
    <w:rsid w:val="00F90ABF"/>
    <w:rsid w:val="00F946CA"/>
    <w:rsid w:val="00F9486C"/>
    <w:rsid w:val="00F96B6E"/>
    <w:rsid w:val="00F9759E"/>
    <w:rsid w:val="00F97C48"/>
    <w:rsid w:val="00FA1907"/>
    <w:rsid w:val="00FA5EA8"/>
    <w:rsid w:val="00FB0F0B"/>
    <w:rsid w:val="00FB17AC"/>
    <w:rsid w:val="00FB2EA5"/>
    <w:rsid w:val="00FB56FF"/>
    <w:rsid w:val="00FB6906"/>
    <w:rsid w:val="00FC3BCF"/>
    <w:rsid w:val="00FC4783"/>
    <w:rsid w:val="00FC4E8E"/>
    <w:rsid w:val="00FC784E"/>
    <w:rsid w:val="00FC7A6D"/>
    <w:rsid w:val="00FC7A9F"/>
    <w:rsid w:val="00FC7B15"/>
    <w:rsid w:val="00FD177F"/>
    <w:rsid w:val="00FD1ED6"/>
    <w:rsid w:val="00FD2870"/>
    <w:rsid w:val="00FD629B"/>
    <w:rsid w:val="00FD71D6"/>
    <w:rsid w:val="00FD791F"/>
    <w:rsid w:val="00FD7B98"/>
    <w:rsid w:val="00FD7F80"/>
    <w:rsid w:val="00FE1A09"/>
    <w:rsid w:val="00FE688E"/>
    <w:rsid w:val="00FF39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992E63"/>
  <w15:docId w15:val="{E3C8F107-C629-4E59-B805-8B7DC2CD4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B7B04"/>
  </w:style>
  <w:style w:type="paragraph" w:styleId="Nagwek1">
    <w:name w:val="heading 1"/>
    <w:basedOn w:val="Normalny"/>
    <w:next w:val="Normalny"/>
    <w:link w:val="Nagwek1Znak"/>
    <w:uiPriority w:val="9"/>
    <w:qFormat/>
    <w:rsid w:val="0085397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DC57D2"/>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7">
    <w:name w:val="heading 7"/>
    <w:basedOn w:val="Normalny"/>
    <w:next w:val="Normalny"/>
    <w:link w:val="Nagwek7Znak"/>
    <w:uiPriority w:val="9"/>
    <w:semiHidden/>
    <w:unhideWhenUsed/>
    <w:qFormat/>
    <w:rsid w:val="00335ABE"/>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rsid w:val="00917078"/>
    <w:rPr>
      <w:color w:val="0000FF"/>
      <w:u w:val="single"/>
    </w:rPr>
  </w:style>
  <w:style w:type="paragraph" w:styleId="Nagwek">
    <w:name w:val="header"/>
    <w:basedOn w:val="Normalny"/>
    <w:link w:val="NagwekZnak"/>
    <w:rsid w:val="00917078"/>
    <w:pPr>
      <w:tabs>
        <w:tab w:val="center" w:pos="4536"/>
        <w:tab w:val="right" w:pos="9072"/>
      </w:tabs>
      <w:autoSpaceDE w:val="0"/>
      <w:autoSpaceDN w:val="0"/>
      <w:spacing w:after="0" w:line="240" w:lineRule="auto"/>
    </w:pPr>
    <w:rPr>
      <w:rFonts w:ascii="Times New Roman" w:eastAsia="Times New Roman" w:hAnsi="Times New Roman" w:cs="Times New Roman"/>
      <w:sz w:val="20"/>
      <w:szCs w:val="20"/>
      <w:lang w:val="en-GB" w:eastAsia="pl-PL"/>
    </w:rPr>
  </w:style>
  <w:style w:type="character" w:customStyle="1" w:styleId="NagwekZnak">
    <w:name w:val="Nagłówek Znak"/>
    <w:basedOn w:val="Domylnaczcionkaakapitu"/>
    <w:link w:val="Nagwek"/>
    <w:rsid w:val="00917078"/>
    <w:rPr>
      <w:rFonts w:ascii="Times New Roman" w:eastAsia="Times New Roman" w:hAnsi="Times New Roman" w:cs="Times New Roman"/>
      <w:sz w:val="20"/>
      <w:szCs w:val="20"/>
      <w:lang w:val="en-GB" w:eastAsia="pl-PL"/>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1"/>
    <w:basedOn w:val="Normalny"/>
    <w:link w:val="AkapitzlistZnak"/>
    <w:uiPriority w:val="34"/>
    <w:qFormat/>
    <w:rsid w:val="00801555"/>
    <w:pPr>
      <w:ind w:left="720"/>
      <w:contextualSpacing/>
    </w:pPr>
  </w:style>
  <w:style w:type="paragraph" w:styleId="Tekstprzypisukocowego">
    <w:name w:val="endnote text"/>
    <w:basedOn w:val="Normalny"/>
    <w:link w:val="TekstprzypisukocowegoZnak"/>
    <w:uiPriority w:val="99"/>
    <w:semiHidden/>
    <w:unhideWhenUsed/>
    <w:rsid w:val="00B11F0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11F07"/>
    <w:rPr>
      <w:sz w:val="20"/>
      <w:szCs w:val="20"/>
    </w:rPr>
  </w:style>
  <w:style w:type="character" w:styleId="Odwoanieprzypisukocowego">
    <w:name w:val="endnote reference"/>
    <w:basedOn w:val="Domylnaczcionkaakapitu"/>
    <w:uiPriority w:val="99"/>
    <w:semiHidden/>
    <w:unhideWhenUsed/>
    <w:rsid w:val="00B11F07"/>
    <w:rPr>
      <w:vertAlign w:val="superscript"/>
    </w:rPr>
  </w:style>
  <w:style w:type="paragraph" w:customStyle="1" w:styleId="Default">
    <w:name w:val="Default"/>
    <w:rsid w:val="00B11F07"/>
    <w:pPr>
      <w:autoSpaceDE w:val="0"/>
      <w:autoSpaceDN w:val="0"/>
      <w:adjustRightInd w:val="0"/>
      <w:spacing w:after="0" w:line="240" w:lineRule="auto"/>
    </w:pPr>
    <w:rPr>
      <w:rFonts w:ascii="Calibri" w:hAnsi="Calibri" w:cs="Calibri"/>
      <w:color w:val="000000"/>
      <w:sz w:val="24"/>
      <w:szCs w:val="24"/>
    </w:rPr>
  </w:style>
  <w:style w:type="character" w:customStyle="1" w:styleId="Nagwek1Znak">
    <w:name w:val="Nagłówek 1 Znak"/>
    <w:basedOn w:val="Domylnaczcionkaakapitu"/>
    <w:link w:val="Nagwek1"/>
    <w:uiPriority w:val="9"/>
    <w:rsid w:val="00853976"/>
    <w:rPr>
      <w:rFonts w:asciiTheme="majorHAnsi" w:eastAsiaTheme="majorEastAsia" w:hAnsiTheme="majorHAnsi" w:cstheme="majorBidi"/>
      <w:color w:val="2F5496" w:themeColor="accent1" w:themeShade="BF"/>
      <w:sz w:val="32"/>
      <w:szCs w:val="32"/>
    </w:rPr>
  </w:style>
  <w:style w:type="paragraph" w:styleId="Tekstdymka">
    <w:name w:val="Balloon Text"/>
    <w:basedOn w:val="Normalny"/>
    <w:link w:val="TekstdymkaZnak"/>
    <w:uiPriority w:val="99"/>
    <w:semiHidden/>
    <w:unhideWhenUsed/>
    <w:rsid w:val="0034037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037B"/>
    <w:rPr>
      <w:rFonts w:ascii="Segoe UI" w:hAnsi="Segoe UI" w:cs="Segoe UI"/>
      <w:sz w:val="18"/>
      <w:szCs w:val="18"/>
    </w:rPr>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60515B"/>
  </w:style>
  <w:style w:type="character" w:styleId="Odwoaniedokomentarza">
    <w:name w:val="annotation reference"/>
    <w:basedOn w:val="Domylnaczcionkaakapitu"/>
    <w:uiPriority w:val="99"/>
    <w:unhideWhenUsed/>
    <w:rsid w:val="004227D9"/>
    <w:rPr>
      <w:sz w:val="16"/>
      <w:szCs w:val="16"/>
    </w:rPr>
  </w:style>
  <w:style w:type="paragraph" w:styleId="Tekstkomentarza">
    <w:name w:val="annotation text"/>
    <w:basedOn w:val="Normalny"/>
    <w:link w:val="TekstkomentarzaZnak"/>
    <w:uiPriority w:val="99"/>
    <w:unhideWhenUsed/>
    <w:rsid w:val="004227D9"/>
    <w:pPr>
      <w:spacing w:line="240" w:lineRule="auto"/>
    </w:pPr>
    <w:rPr>
      <w:sz w:val="20"/>
      <w:szCs w:val="20"/>
    </w:rPr>
  </w:style>
  <w:style w:type="character" w:customStyle="1" w:styleId="TekstkomentarzaZnak">
    <w:name w:val="Tekst komentarza Znak"/>
    <w:basedOn w:val="Domylnaczcionkaakapitu"/>
    <w:link w:val="Tekstkomentarza"/>
    <w:uiPriority w:val="99"/>
    <w:rsid w:val="004227D9"/>
    <w:rPr>
      <w:sz w:val="20"/>
      <w:szCs w:val="20"/>
    </w:rPr>
  </w:style>
  <w:style w:type="paragraph" w:styleId="Tematkomentarza">
    <w:name w:val="annotation subject"/>
    <w:basedOn w:val="Tekstkomentarza"/>
    <w:next w:val="Tekstkomentarza"/>
    <w:link w:val="TematkomentarzaZnak"/>
    <w:uiPriority w:val="99"/>
    <w:semiHidden/>
    <w:unhideWhenUsed/>
    <w:rsid w:val="004227D9"/>
    <w:rPr>
      <w:b/>
      <w:bCs/>
    </w:rPr>
  </w:style>
  <w:style w:type="character" w:customStyle="1" w:styleId="TematkomentarzaZnak">
    <w:name w:val="Temat komentarza Znak"/>
    <w:basedOn w:val="TekstkomentarzaZnak"/>
    <w:link w:val="Tematkomentarza"/>
    <w:uiPriority w:val="99"/>
    <w:semiHidden/>
    <w:rsid w:val="004227D9"/>
    <w:rPr>
      <w:b/>
      <w:bCs/>
      <w:sz w:val="20"/>
      <w:szCs w:val="20"/>
    </w:rPr>
  </w:style>
  <w:style w:type="character" w:customStyle="1" w:styleId="highlight">
    <w:name w:val="highlight"/>
    <w:basedOn w:val="Domylnaczcionkaakapitu"/>
    <w:rsid w:val="004F4466"/>
  </w:style>
  <w:style w:type="paragraph" w:styleId="Stopka">
    <w:name w:val="footer"/>
    <w:basedOn w:val="Normalny"/>
    <w:link w:val="StopkaZnak"/>
    <w:uiPriority w:val="99"/>
    <w:unhideWhenUsed/>
    <w:rsid w:val="009909A1"/>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09A1"/>
  </w:style>
  <w:style w:type="character" w:customStyle="1" w:styleId="Nagwek7Znak">
    <w:name w:val="Nagłówek 7 Znak"/>
    <w:basedOn w:val="Domylnaczcionkaakapitu"/>
    <w:link w:val="Nagwek7"/>
    <w:uiPriority w:val="9"/>
    <w:semiHidden/>
    <w:rsid w:val="00335ABE"/>
    <w:rPr>
      <w:rFonts w:asciiTheme="majorHAnsi" w:eastAsiaTheme="majorEastAsia" w:hAnsiTheme="majorHAnsi" w:cstheme="majorBidi"/>
      <w:i/>
      <w:iCs/>
      <w:color w:val="1F3763" w:themeColor="accent1" w:themeShade="7F"/>
    </w:rPr>
  </w:style>
  <w:style w:type="paragraph" w:styleId="Nagwekspisutreci">
    <w:name w:val="TOC Heading"/>
    <w:basedOn w:val="Nagwek1"/>
    <w:next w:val="Normalny"/>
    <w:uiPriority w:val="39"/>
    <w:unhideWhenUsed/>
    <w:qFormat/>
    <w:rsid w:val="00927003"/>
    <w:pPr>
      <w:outlineLvl w:val="9"/>
    </w:pPr>
    <w:rPr>
      <w:lang w:eastAsia="pl-PL"/>
    </w:rPr>
  </w:style>
  <w:style w:type="paragraph" w:styleId="Spistreci1">
    <w:name w:val="toc 1"/>
    <w:basedOn w:val="Normalny"/>
    <w:next w:val="Normalny"/>
    <w:autoRedefine/>
    <w:uiPriority w:val="39"/>
    <w:unhideWhenUsed/>
    <w:rsid w:val="00BF1059"/>
    <w:pPr>
      <w:tabs>
        <w:tab w:val="right" w:leader="dot" w:pos="9016"/>
      </w:tabs>
      <w:spacing w:after="100"/>
    </w:pPr>
  </w:style>
  <w:style w:type="character" w:customStyle="1" w:styleId="Nagwek3Znak">
    <w:name w:val="Nagłówek 3 Znak"/>
    <w:basedOn w:val="Domylnaczcionkaakapitu"/>
    <w:link w:val="Nagwek3"/>
    <w:uiPriority w:val="9"/>
    <w:semiHidden/>
    <w:rsid w:val="00DC57D2"/>
    <w:rPr>
      <w:rFonts w:asciiTheme="majorHAnsi" w:eastAsiaTheme="majorEastAsia" w:hAnsiTheme="majorHAnsi" w:cstheme="majorBidi"/>
      <w:color w:val="1F3763" w:themeColor="accent1" w:themeShade="7F"/>
      <w:sz w:val="24"/>
      <w:szCs w:val="24"/>
    </w:rPr>
  </w:style>
  <w:style w:type="character" w:customStyle="1" w:styleId="markedcontent">
    <w:name w:val="markedcontent"/>
    <w:basedOn w:val="Domylnaczcionkaakapitu"/>
    <w:rsid w:val="00507011"/>
  </w:style>
  <w:style w:type="paragraph" w:styleId="Poprawka">
    <w:name w:val="Revision"/>
    <w:hidden/>
    <w:uiPriority w:val="99"/>
    <w:semiHidden/>
    <w:rsid w:val="00A85450"/>
    <w:pPr>
      <w:spacing w:after="0" w:line="240" w:lineRule="auto"/>
    </w:pPr>
  </w:style>
  <w:style w:type="paragraph" w:styleId="Tekstprzypisudolnego">
    <w:name w:val="footnote text"/>
    <w:aliases w:val="Podrozdział,Footnote,Podrozdzia3,single space,FOOTNOTES,fn,Fußnote,przypis,-E Fuﬂnotentext,Fuﬂnotentext Ursprung,Fußnotentext Ursprung,-E Fußnotentext,Footnote text,Tekst przypisu Znak Znak Znak Znak,przypisy,fn1,o,Schriftart: 9 p"/>
    <w:basedOn w:val="Normalny"/>
    <w:link w:val="TekstprzypisudolnegoZnak"/>
    <w:uiPriority w:val="99"/>
    <w:qFormat/>
    <w:rsid w:val="003156E0"/>
    <w:pPr>
      <w:spacing w:after="0" w:line="240" w:lineRule="auto"/>
    </w:pPr>
    <w:rPr>
      <w:rFonts w:ascii="Times New Roman" w:eastAsia="Times New Roman" w:hAnsi="Times New Roman" w:cs="Times New Roman"/>
      <w:sz w:val="20"/>
      <w:szCs w:val="24"/>
    </w:rPr>
  </w:style>
  <w:style w:type="character" w:customStyle="1" w:styleId="TekstprzypisudolnegoZnak">
    <w:name w:val="Tekst przypisu dolnego Znak"/>
    <w:aliases w:val="Podrozdział Znak,Footnote Znak,Podrozdzia3 Znak,single space Znak,FOOTNOTES Znak,fn Znak,Fußnote Znak,przypis Znak,-E Fuﬂnotentext Znak,Fuﬂnotentext Ursprung Znak,Fußnotentext Ursprung Znak,-E Fußnotentext Znak,przypisy Znak"/>
    <w:basedOn w:val="Domylnaczcionkaakapitu"/>
    <w:link w:val="Tekstprzypisudolnego"/>
    <w:uiPriority w:val="99"/>
    <w:rsid w:val="003156E0"/>
    <w:rPr>
      <w:rFonts w:ascii="Times New Roman" w:eastAsia="Times New Roman" w:hAnsi="Times New Roman" w:cs="Times New Roman"/>
      <w:sz w:val="20"/>
      <w:szCs w:val="24"/>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rsid w:val="003156E0"/>
    <w:rPr>
      <w:vertAlign w:val="superscript"/>
    </w:rPr>
  </w:style>
  <w:style w:type="character" w:customStyle="1" w:styleId="ng-tns-c242-133">
    <w:name w:val="ng-tns-c242-133"/>
    <w:basedOn w:val="Domylnaczcionkaakapitu"/>
    <w:rsid w:val="006921B7"/>
  </w:style>
  <w:style w:type="character" w:customStyle="1" w:styleId="hgkelc">
    <w:name w:val="hgkelc"/>
    <w:basedOn w:val="Domylnaczcionkaakapitu"/>
    <w:rsid w:val="001F1875"/>
  </w:style>
  <w:style w:type="paragraph" w:styleId="NormalnyWeb">
    <w:name w:val="Normal (Web)"/>
    <w:basedOn w:val="Normalny"/>
    <w:uiPriority w:val="99"/>
    <w:semiHidden/>
    <w:unhideWhenUsed/>
    <w:rsid w:val="000079DB"/>
    <w:pPr>
      <w:spacing w:before="100" w:beforeAutospacing="1" w:after="100" w:afterAutospacing="1" w:line="240" w:lineRule="auto"/>
    </w:pPr>
    <w:rPr>
      <w:rFonts w:ascii="Calibri" w:hAnsi="Calibri" w:cs="Calibri"/>
      <w:lang w:val="en-US"/>
    </w:rPr>
  </w:style>
  <w:style w:type="character" w:customStyle="1" w:styleId="Nagwek2Znak">
    <w:name w:val="Nagłówek 2 Znak"/>
    <w:basedOn w:val="Domylnaczcionkaakapitu"/>
    <w:link w:val="Nagwek2"/>
    <w:uiPriority w:val="9"/>
    <w:semiHidden/>
    <w:rPr>
      <w:rFonts w:asciiTheme="majorHAnsi" w:eastAsiaTheme="majorEastAsia" w:hAnsiTheme="majorHAnsi" w:cstheme="majorBidi"/>
      <w:color w:val="2F5496" w:themeColor="accent1" w:themeShade="BF"/>
      <w:sz w:val="26"/>
      <w:szCs w:val="26"/>
    </w:rPr>
  </w:style>
  <w:style w:type="character" w:customStyle="1" w:styleId="Nierozpoznanawzmianka1">
    <w:name w:val="Nierozpoznana wzmianka1"/>
    <w:basedOn w:val="Domylnaczcionkaakapitu"/>
    <w:uiPriority w:val="99"/>
    <w:semiHidden/>
    <w:unhideWhenUsed/>
    <w:rsid w:val="002532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893234">
      <w:bodyDiv w:val="1"/>
      <w:marLeft w:val="0"/>
      <w:marRight w:val="0"/>
      <w:marTop w:val="0"/>
      <w:marBottom w:val="0"/>
      <w:divBdr>
        <w:top w:val="none" w:sz="0" w:space="0" w:color="auto"/>
        <w:left w:val="none" w:sz="0" w:space="0" w:color="auto"/>
        <w:bottom w:val="none" w:sz="0" w:space="0" w:color="auto"/>
        <w:right w:val="none" w:sz="0" w:space="0" w:color="auto"/>
      </w:divBdr>
    </w:div>
    <w:div w:id="437026489">
      <w:bodyDiv w:val="1"/>
      <w:marLeft w:val="0"/>
      <w:marRight w:val="0"/>
      <w:marTop w:val="0"/>
      <w:marBottom w:val="0"/>
      <w:divBdr>
        <w:top w:val="none" w:sz="0" w:space="0" w:color="auto"/>
        <w:left w:val="none" w:sz="0" w:space="0" w:color="auto"/>
        <w:bottom w:val="none" w:sz="0" w:space="0" w:color="auto"/>
        <w:right w:val="none" w:sz="0" w:space="0" w:color="auto"/>
      </w:divBdr>
    </w:div>
    <w:div w:id="613560976">
      <w:bodyDiv w:val="1"/>
      <w:marLeft w:val="0"/>
      <w:marRight w:val="0"/>
      <w:marTop w:val="0"/>
      <w:marBottom w:val="0"/>
      <w:divBdr>
        <w:top w:val="none" w:sz="0" w:space="0" w:color="auto"/>
        <w:left w:val="none" w:sz="0" w:space="0" w:color="auto"/>
        <w:bottom w:val="none" w:sz="0" w:space="0" w:color="auto"/>
        <w:right w:val="none" w:sz="0" w:space="0" w:color="auto"/>
      </w:divBdr>
    </w:div>
    <w:div w:id="642276731">
      <w:bodyDiv w:val="1"/>
      <w:marLeft w:val="0"/>
      <w:marRight w:val="0"/>
      <w:marTop w:val="0"/>
      <w:marBottom w:val="0"/>
      <w:divBdr>
        <w:top w:val="none" w:sz="0" w:space="0" w:color="auto"/>
        <w:left w:val="none" w:sz="0" w:space="0" w:color="auto"/>
        <w:bottom w:val="none" w:sz="0" w:space="0" w:color="auto"/>
        <w:right w:val="none" w:sz="0" w:space="0" w:color="auto"/>
      </w:divBdr>
    </w:div>
    <w:div w:id="970593620">
      <w:bodyDiv w:val="1"/>
      <w:marLeft w:val="0"/>
      <w:marRight w:val="0"/>
      <w:marTop w:val="0"/>
      <w:marBottom w:val="0"/>
      <w:divBdr>
        <w:top w:val="none" w:sz="0" w:space="0" w:color="auto"/>
        <w:left w:val="none" w:sz="0" w:space="0" w:color="auto"/>
        <w:bottom w:val="none" w:sz="0" w:space="0" w:color="auto"/>
        <w:right w:val="none" w:sz="0" w:space="0" w:color="auto"/>
      </w:divBdr>
    </w:div>
    <w:div w:id="1028068434">
      <w:bodyDiv w:val="1"/>
      <w:marLeft w:val="0"/>
      <w:marRight w:val="0"/>
      <w:marTop w:val="0"/>
      <w:marBottom w:val="0"/>
      <w:divBdr>
        <w:top w:val="none" w:sz="0" w:space="0" w:color="auto"/>
        <w:left w:val="none" w:sz="0" w:space="0" w:color="auto"/>
        <w:bottom w:val="none" w:sz="0" w:space="0" w:color="auto"/>
        <w:right w:val="none" w:sz="0" w:space="0" w:color="auto"/>
      </w:divBdr>
    </w:div>
    <w:div w:id="1072198641">
      <w:bodyDiv w:val="1"/>
      <w:marLeft w:val="0"/>
      <w:marRight w:val="0"/>
      <w:marTop w:val="0"/>
      <w:marBottom w:val="0"/>
      <w:divBdr>
        <w:top w:val="none" w:sz="0" w:space="0" w:color="auto"/>
        <w:left w:val="none" w:sz="0" w:space="0" w:color="auto"/>
        <w:bottom w:val="none" w:sz="0" w:space="0" w:color="auto"/>
        <w:right w:val="none" w:sz="0" w:space="0" w:color="auto"/>
      </w:divBdr>
    </w:div>
    <w:div w:id="1072898337">
      <w:bodyDiv w:val="1"/>
      <w:marLeft w:val="0"/>
      <w:marRight w:val="0"/>
      <w:marTop w:val="0"/>
      <w:marBottom w:val="0"/>
      <w:divBdr>
        <w:top w:val="none" w:sz="0" w:space="0" w:color="auto"/>
        <w:left w:val="none" w:sz="0" w:space="0" w:color="auto"/>
        <w:bottom w:val="none" w:sz="0" w:space="0" w:color="auto"/>
        <w:right w:val="none" w:sz="0" w:space="0" w:color="auto"/>
      </w:divBdr>
    </w:div>
    <w:div w:id="1257010939">
      <w:bodyDiv w:val="1"/>
      <w:marLeft w:val="0"/>
      <w:marRight w:val="0"/>
      <w:marTop w:val="0"/>
      <w:marBottom w:val="0"/>
      <w:divBdr>
        <w:top w:val="none" w:sz="0" w:space="0" w:color="auto"/>
        <w:left w:val="none" w:sz="0" w:space="0" w:color="auto"/>
        <w:bottom w:val="none" w:sz="0" w:space="0" w:color="auto"/>
        <w:right w:val="none" w:sz="0" w:space="0" w:color="auto"/>
      </w:divBdr>
    </w:div>
    <w:div w:id="1553493356">
      <w:bodyDiv w:val="1"/>
      <w:marLeft w:val="0"/>
      <w:marRight w:val="0"/>
      <w:marTop w:val="0"/>
      <w:marBottom w:val="0"/>
      <w:divBdr>
        <w:top w:val="none" w:sz="0" w:space="0" w:color="auto"/>
        <w:left w:val="none" w:sz="0" w:space="0" w:color="auto"/>
        <w:bottom w:val="none" w:sz="0" w:space="0" w:color="auto"/>
        <w:right w:val="none" w:sz="0" w:space="0" w:color="auto"/>
      </w:divBdr>
    </w:div>
    <w:div w:id="1774134056">
      <w:bodyDiv w:val="1"/>
      <w:marLeft w:val="0"/>
      <w:marRight w:val="0"/>
      <w:marTop w:val="0"/>
      <w:marBottom w:val="0"/>
      <w:divBdr>
        <w:top w:val="none" w:sz="0" w:space="0" w:color="auto"/>
        <w:left w:val="none" w:sz="0" w:space="0" w:color="auto"/>
        <w:bottom w:val="none" w:sz="0" w:space="0" w:color="auto"/>
        <w:right w:val="none" w:sz="0" w:space="0" w:color="auto"/>
      </w:divBdr>
      <w:divsChild>
        <w:div w:id="1631859735">
          <w:marLeft w:val="547"/>
          <w:marRight w:val="0"/>
          <w:marTop w:val="0"/>
          <w:marBottom w:val="0"/>
          <w:divBdr>
            <w:top w:val="none" w:sz="0" w:space="0" w:color="auto"/>
            <w:left w:val="none" w:sz="0" w:space="0" w:color="auto"/>
            <w:bottom w:val="none" w:sz="0" w:space="0" w:color="auto"/>
            <w:right w:val="none" w:sz="0" w:space="0" w:color="auto"/>
          </w:divBdr>
        </w:div>
      </w:divsChild>
    </w:div>
    <w:div w:id="1914503918">
      <w:bodyDiv w:val="1"/>
      <w:marLeft w:val="0"/>
      <w:marRight w:val="0"/>
      <w:marTop w:val="0"/>
      <w:marBottom w:val="0"/>
      <w:divBdr>
        <w:top w:val="none" w:sz="0" w:space="0" w:color="auto"/>
        <w:left w:val="none" w:sz="0" w:space="0" w:color="auto"/>
        <w:bottom w:val="none" w:sz="0" w:space="0" w:color="auto"/>
        <w:right w:val="none" w:sz="0" w:space="0" w:color="auto"/>
      </w:divBdr>
    </w:div>
    <w:div w:id="2074084292">
      <w:bodyDiv w:val="1"/>
      <w:marLeft w:val="0"/>
      <w:marRight w:val="0"/>
      <w:marTop w:val="0"/>
      <w:marBottom w:val="0"/>
      <w:divBdr>
        <w:top w:val="none" w:sz="0" w:space="0" w:color="auto"/>
        <w:left w:val="none" w:sz="0" w:space="0" w:color="auto"/>
        <w:bottom w:val="none" w:sz="0" w:space="0" w:color="auto"/>
        <w:right w:val="none" w:sz="0" w:space="0" w:color="auto"/>
      </w:divBdr>
    </w:div>
    <w:div w:id="210417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owa2021.efs.gov.pl"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udop.uokik.gov.pl/hom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sip.legalis.pl/document-view.seam?documentId=mfrxilrtg4ytqmzygu4de" TargetMode="External"/><Relationship Id="rId4" Type="http://schemas.openxmlformats.org/officeDocument/2006/relationships/settings" Target="settings.xml"/><Relationship Id="rId9" Type="http://schemas.openxmlformats.org/officeDocument/2006/relationships/hyperlink" Target="https://sip.legalis.pl/document-view.seam?documentId=mfrxilrtg4ytqmzygu4de" TargetMode="Externa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701AC1-30FA-4CE4-A976-6931B026D5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45</Pages>
  <Words>17760</Words>
  <Characters>106561</Characters>
  <Application>Microsoft Office Word</Application>
  <DocSecurity>0</DocSecurity>
  <Lines>888</Lines>
  <Paragraphs>248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124073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Jerchewicz-Rom Milena</dc:creator>
  <cp:lastModifiedBy>Zalewska Małgorzata</cp:lastModifiedBy>
  <cp:revision>18</cp:revision>
  <cp:lastPrinted>2023-04-19T05:30:00Z</cp:lastPrinted>
  <dcterms:created xsi:type="dcterms:W3CDTF">2024-07-15T08:01:00Z</dcterms:created>
  <dcterms:modified xsi:type="dcterms:W3CDTF">2025-01-24T08:28:00Z</dcterms:modified>
</cp:coreProperties>
</file>